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rawings/drawing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diagrams/drawing1.xml" ContentType="application/vnd.ms-office.drawingml.diagramDrawing+xml"/>
  <Override PartName="/word/diagrams/drawing2.xml" ContentType="application/vnd.ms-office.drawingml.diagramDrawing+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864" w:rsidRPr="003375F2" w:rsidRDefault="000E7864" w:rsidP="000E7864">
      <w:pPr>
        <w:jc w:val="center"/>
        <w:rPr>
          <w:b/>
          <w:sz w:val="26"/>
          <w:szCs w:val="26"/>
          <w:lang w:val="uk-UA"/>
        </w:rPr>
      </w:pPr>
    </w:p>
    <w:p w:rsidR="000E7864" w:rsidRPr="003375F2" w:rsidRDefault="000E7864" w:rsidP="000E7864">
      <w:pPr>
        <w:jc w:val="center"/>
        <w:rPr>
          <w:b/>
          <w:sz w:val="26"/>
          <w:szCs w:val="26"/>
          <w:lang w:val="uk-UA"/>
        </w:rPr>
      </w:pPr>
      <w:r w:rsidRPr="003375F2">
        <w:rPr>
          <w:b/>
          <w:sz w:val="26"/>
          <w:szCs w:val="26"/>
          <w:lang w:val="uk-UA"/>
        </w:rPr>
        <w:t xml:space="preserve">Інформація фінансового управління Чорноморської міської ради </w:t>
      </w:r>
    </w:p>
    <w:p w:rsidR="000E7864" w:rsidRPr="003375F2" w:rsidRDefault="000E7864" w:rsidP="000E7864">
      <w:pPr>
        <w:jc w:val="center"/>
        <w:rPr>
          <w:b/>
          <w:sz w:val="26"/>
          <w:szCs w:val="26"/>
          <w:lang w:val="uk-UA"/>
        </w:rPr>
      </w:pPr>
      <w:r w:rsidRPr="003375F2">
        <w:rPr>
          <w:b/>
          <w:sz w:val="26"/>
          <w:szCs w:val="26"/>
          <w:lang w:val="uk-UA"/>
        </w:rPr>
        <w:t xml:space="preserve">про виконання  бюджету міста Чорноморська </w:t>
      </w:r>
    </w:p>
    <w:p w:rsidR="000E7864" w:rsidRPr="003375F2" w:rsidRDefault="000E7864" w:rsidP="000E7864">
      <w:pPr>
        <w:jc w:val="center"/>
        <w:rPr>
          <w:b/>
          <w:sz w:val="26"/>
          <w:szCs w:val="26"/>
          <w:lang w:val="uk-UA"/>
        </w:rPr>
      </w:pPr>
      <w:r w:rsidRPr="003375F2">
        <w:rPr>
          <w:b/>
          <w:sz w:val="26"/>
          <w:szCs w:val="26"/>
          <w:lang w:val="uk-UA"/>
        </w:rPr>
        <w:t xml:space="preserve">за  січень - червень  2019 року </w:t>
      </w:r>
    </w:p>
    <w:p w:rsidR="000E7864" w:rsidRPr="003375F2" w:rsidRDefault="000E7864" w:rsidP="000E7864">
      <w:pPr>
        <w:jc w:val="center"/>
        <w:rPr>
          <w:b/>
          <w:sz w:val="26"/>
          <w:szCs w:val="26"/>
          <w:lang w:val="uk-UA"/>
        </w:rPr>
      </w:pPr>
    </w:p>
    <w:p w:rsidR="000E7864" w:rsidRPr="003375F2" w:rsidRDefault="000E7864" w:rsidP="000E7864">
      <w:pPr>
        <w:jc w:val="both"/>
        <w:rPr>
          <w:sz w:val="26"/>
          <w:szCs w:val="26"/>
          <w:lang w:val="uk-UA"/>
        </w:rPr>
      </w:pPr>
      <w:r w:rsidRPr="003375F2">
        <w:rPr>
          <w:b/>
          <w:sz w:val="26"/>
          <w:szCs w:val="26"/>
          <w:lang w:val="uk-UA"/>
        </w:rPr>
        <w:t xml:space="preserve">       Надходження до бюджету міста Чорноморська</w:t>
      </w:r>
      <w:r w:rsidRPr="003375F2">
        <w:rPr>
          <w:sz w:val="26"/>
          <w:szCs w:val="26"/>
          <w:lang w:val="uk-UA"/>
        </w:rPr>
        <w:t xml:space="preserve"> за січень - червень 2019 року склали 498 566 901 грн., а це 50,7 % до уточненого річного плану та 100,1 % до плану звітного періоду. Додатково до плану звітного періоду надійшло                                    594 646 грн. В порівнянні  з аналогічним періодом минулого року надходження до міського бюджету  збільшились на 63 276 897 грн., або на 114,5 %.</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rPr>
      </w:pPr>
      <w:r w:rsidRPr="003375F2">
        <w:rPr>
          <w:noProof/>
          <w:sz w:val="26"/>
          <w:szCs w:val="26"/>
          <w:lang w:val="uk-UA"/>
        </w:rPr>
        <w:drawing>
          <wp:inline distT="0" distB="0" distL="0" distR="0">
            <wp:extent cx="5938106" cy="2297927"/>
            <wp:effectExtent l="19050" t="0" r="24544" b="7123"/>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0E7864" w:rsidRPr="003375F2" w:rsidRDefault="000E7864" w:rsidP="000E7864">
      <w:pPr>
        <w:tabs>
          <w:tab w:val="left" w:pos="284"/>
        </w:tabs>
        <w:jc w:val="both"/>
        <w:rPr>
          <w:sz w:val="26"/>
          <w:szCs w:val="26"/>
          <w:lang w:val="uk-UA"/>
        </w:rPr>
      </w:pPr>
      <w:r w:rsidRPr="003375F2">
        <w:rPr>
          <w:sz w:val="26"/>
          <w:szCs w:val="26"/>
          <w:lang w:val="uk-UA"/>
        </w:rPr>
        <w:t xml:space="preserve">      </w:t>
      </w:r>
    </w:p>
    <w:p w:rsidR="000E7864" w:rsidRPr="003375F2" w:rsidRDefault="000E7864" w:rsidP="000E7864">
      <w:pPr>
        <w:tabs>
          <w:tab w:val="left" w:pos="284"/>
        </w:tabs>
        <w:jc w:val="both"/>
        <w:rPr>
          <w:sz w:val="26"/>
          <w:szCs w:val="26"/>
          <w:lang w:val="uk-UA"/>
        </w:rPr>
      </w:pPr>
    </w:p>
    <w:p w:rsidR="000E7864" w:rsidRPr="003375F2" w:rsidRDefault="000E7864" w:rsidP="000E7864">
      <w:pPr>
        <w:tabs>
          <w:tab w:val="left" w:pos="284"/>
        </w:tabs>
        <w:jc w:val="both"/>
        <w:rPr>
          <w:sz w:val="26"/>
          <w:szCs w:val="26"/>
          <w:lang w:val="uk-UA"/>
        </w:rPr>
      </w:pPr>
      <w:r w:rsidRPr="003375F2">
        <w:rPr>
          <w:sz w:val="26"/>
          <w:szCs w:val="26"/>
          <w:lang w:val="uk-UA"/>
        </w:rPr>
        <w:tab/>
      </w:r>
      <w:r w:rsidRPr="003375F2">
        <w:rPr>
          <w:b/>
          <w:sz w:val="26"/>
          <w:szCs w:val="26"/>
          <w:lang w:val="uk-UA"/>
        </w:rPr>
        <w:t>В загальних обсягах надходжень до бюджету міста субвенції з державного  та обласного бюджетів складають 144 957 941 грн., або 29,1 % від надходжень, в т. ч.</w:t>
      </w:r>
      <w:r w:rsidRPr="003375F2">
        <w:rPr>
          <w:sz w:val="26"/>
          <w:szCs w:val="26"/>
          <w:lang w:val="uk-UA"/>
        </w:rPr>
        <w:t>:</w:t>
      </w:r>
    </w:p>
    <w:p w:rsidR="000E7864" w:rsidRPr="003375F2" w:rsidRDefault="000E7864" w:rsidP="000E7864">
      <w:pPr>
        <w:pStyle w:val="a6"/>
        <w:numPr>
          <w:ilvl w:val="0"/>
          <w:numId w:val="15"/>
        </w:numPr>
        <w:tabs>
          <w:tab w:val="left" w:pos="284"/>
        </w:tabs>
        <w:jc w:val="both"/>
        <w:rPr>
          <w:sz w:val="26"/>
          <w:szCs w:val="26"/>
          <w:lang w:val="uk-UA"/>
        </w:rPr>
      </w:pPr>
      <w:r w:rsidRPr="003375F2">
        <w:rPr>
          <w:sz w:val="26"/>
          <w:szCs w:val="26"/>
          <w:lang w:val="uk-UA"/>
        </w:rPr>
        <w:t xml:space="preserve">52 507 313 грн. на здійснення державних програм соціального захисту,                         що на 8 606 309 грн. менше  надходжень аналогічного періоду минулого року, або на  - 14,1 %. Зменшення відбулося в основному за рахунок зменшення надання пільг та житлових субсидій населенню на комунальні послуги.  Виконання плану звітного періоду становить 90,1 %; </w:t>
      </w:r>
    </w:p>
    <w:p w:rsidR="000E7864" w:rsidRPr="003375F2" w:rsidRDefault="000E7864" w:rsidP="000E7864">
      <w:pPr>
        <w:pStyle w:val="a6"/>
        <w:numPr>
          <w:ilvl w:val="0"/>
          <w:numId w:val="15"/>
        </w:numPr>
        <w:tabs>
          <w:tab w:val="left" w:pos="284"/>
        </w:tabs>
        <w:jc w:val="both"/>
        <w:rPr>
          <w:sz w:val="26"/>
          <w:szCs w:val="26"/>
          <w:lang w:val="uk-UA"/>
        </w:rPr>
      </w:pPr>
      <w:r w:rsidRPr="003375F2">
        <w:rPr>
          <w:sz w:val="26"/>
          <w:szCs w:val="26"/>
          <w:lang w:val="uk-UA"/>
        </w:rPr>
        <w:t>61 534 643  грн. -  субвенції освітньої галузі. Плановий показник за січень - червень   2019р. виконаний на 98,7 %, річний - на 60,9 %. Темп росту до відповідного періоду минулого року - 125,3 % , або + 12 417 563 грн.;</w:t>
      </w:r>
    </w:p>
    <w:p w:rsidR="000E7864" w:rsidRPr="003375F2" w:rsidRDefault="000E7864" w:rsidP="000E7864">
      <w:pPr>
        <w:pStyle w:val="a6"/>
        <w:numPr>
          <w:ilvl w:val="0"/>
          <w:numId w:val="15"/>
        </w:numPr>
        <w:tabs>
          <w:tab w:val="left" w:pos="284"/>
        </w:tabs>
        <w:jc w:val="both"/>
        <w:rPr>
          <w:sz w:val="26"/>
          <w:szCs w:val="26"/>
          <w:lang w:val="uk-UA"/>
        </w:rPr>
      </w:pPr>
      <w:r w:rsidRPr="003375F2">
        <w:rPr>
          <w:sz w:val="26"/>
          <w:szCs w:val="26"/>
          <w:lang w:val="uk-UA"/>
        </w:rPr>
        <w:t xml:space="preserve">28 385 945 грн. - субвенції  медичної галузі. Виконання плану звітного періоду 2019р. -  99,3 %, річного планового показника - 49,7 %. Темп росту до січня - червня  2018р. становить 79,7 %; </w:t>
      </w:r>
    </w:p>
    <w:p w:rsidR="000E7864" w:rsidRPr="003375F2" w:rsidRDefault="000E7864" w:rsidP="000E7864">
      <w:pPr>
        <w:pStyle w:val="a6"/>
        <w:numPr>
          <w:ilvl w:val="0"/>
          <w:numId w:val="15"/>
        </w:numPr>
        <w:tabs>
          <w:tab w:val="left" w:pos="284"/>
        </w:tabs>
        <w:jc w:val="both"/>
        <w:rPr>
          <w:sz w:val="26"/>
          <w:szCs w:val="26"/>
          <w:lang w:val="uk-UA"/>
        </w:rPr>
      </w:pPr>
      <w:r w:rsidRPr="003375F2">
        <w:rPr>
          <w:sz w:val="26"/>
          <w:szCs w:val="26"/>
          <w:lang w:val="uk-UA"/>
        </w:rPr>
        <w:t xml:space="preserve">1 149 402 грн. -  на реалізацію Урядової програми "Доступні ліки". Плановий показник за січень - червень  2019р. виконаний на 100%, річний плановий показник виконаний на 59,4 %. В порівнянні з відповідним періодом минулого року надходження зменшились на 512 298 грн. Темп росту до відповідного періоду минулого року становить 69,2 %. Причиною такого зменшення є те, що відповідно до постанови Кабінету Міністрів України від 27.02.2019р. № 141 </w:t>
      </w:r>
      <w:r w:rsidRPr="003375F2">
        <w:rPr>
          <w:color w:val="000000"/>
          <w:sz w:val="26"/>
          <w:szCs w:val="26"/>
          <w:shd w:val="clear" w:color="auto" w:fill="FFFFFF"/>
          <w:lang w:val="uk-UA"/>
        </w:rPr>
        <w:t xml:space="preserve">відповідальним виконавцем бюджетної програми "Відшкодування вартості лікарських засобів для лікування окремих </w:t>
      </w:r>
      <w:proofErr w:type="spellStart"/>
      <w:r w:rsidRPr="003375F2">
        <w:rPr>
          <w:color w:val="000000"/>
          <w:sz w:val="26"/>
          <w:szCs w:val="26"/>
          <w:shd w:val="clear" w:color="auto" w:fill="FFFFFF"/>
          <w:lang w:val="uk-UA"/>
        </w:rPr>
        <w:t>захворювань”</w:t>
      </w:r>
      <w:proofErr w:type="spellEnd"/>
      <w:r w:rsidRPr="003375F2">
        <w:rPr>
          <w:color w:val="000000"/>
          <w:sz w:val="26"/>
          <w:szCs w:val="26"/>
          <w:shd w:val="clear" w:color="auto" w:fill="FFFFFF"/>
          <w:lang w:val="uk-UA"/>
        </w:rPr>
        <w:t xml:space="preserve"> з 01.04.2019р. є Національна служба здоров'я України.</w:t>
      </w:r>
    </w:p>
    <w:p w:rsidR="000E7864" w:rsidRPr="003375F2" w:rsidRDefault="000E7864" w:rsidP="000E7864">
      <w:pPr>
        <w:pStyle w:val="a6"/>
        <w:numPr>
          <w:ilvl w:val="0"/>
          <w:numId w:val="15"/>
        </w:numPr>
        <w:tabs>
          <w:tab w:val="left" w:pos="284"/>
        </w:tabs>
        <w:jc w:val="both"/>
        <w:rPr>
          <w:sz w:val="26"/>
          <w:szCs w:val="26"/>
          <w:lang w:val="uk-UA"/>
        </w:rPr>
      </w:pPr>
      <w:r w:rsidRPr="003375F2">
        <w:rPr>
          <w:sz w:val="26"/>
          <w:szCs w:val="26"/>
          <w:lang w:val="uk-UA"/>
        </w:rPr>
        <w:t>820 638 грн. - субвенція на виконання інвестиційних проектів. Планові показники за січень - червень 2019р. виконані на 76,8 %, річний плановий показник - на 6,5 % .</w:t>
      </w:r>
    </w:p>
    <w:p w:rsidR="000E7864" w:rsidRPr="003375F2" w:rsidRDefault="000E7864" w:rsidP="000E7864">
      <w:pPr>
        <w:pStyle w:val="a6"/>
        <w:numPr>
          <w:ilvl w:val="0"/>
          <w:numId w:val="15"/>
        </w:numPr>
        <w:tabs>
          <w:tab w:val="left" w:pos="284"/>
        </w:tabs>
        <w:jc w:val="both"/>
        <w:rPr>
          <w:sz w:val="26"/>
          <w:szCs w:val="26"/>
          <w:lang w:val="uk-UA"/>
        </w:rPr>
      </w:pPr>
      <w:r w:rsidRPr="003375F2">
        <w:rPr>
          <w:sz w:val="26"/>
          <w:szCs w:val="26"/>
          <w:lang w:val="uk-UA"/>
        </w:rPr>
        <w:lastRenderedPageBreak/>
        <w:t>560 000 грн. - субвенція на здійснення заходів соціально-економічного розвитку. План січня-червня 2019р.виконаний на 100 %, річний плановий показник - на 84,8 %.</w:t>
      </w:r>
    </w:p>
    <w:p w:rsidR="000E7864" w:rsidRPr="003375F2" w:rsidRDefault="000E7864" w:rsidP="000E7864">
      <w:pPr>
        <w:tabs>
          <w:tab w:val="left" w:pos="284"/>
        </w:tabs>
        <w:jc w:val="both"/>
        <w:rPr>
          <w:sz w:val="26"/>
          <w:szCs w:val="26"/>
          <w:lang w:val="uk-UA"/>
        </w:rPr>
      </w:pPr>
    </w:p>
    <w:p w:rsidR="000E7864" w:rsidRPr="003375F2" w:rsidRDefault="000E7864" w:rsidP="000E7864">
      <w:pPr>
        <w:jc w:val="both"/>
        <w:rPr>
          <w:sz w:val="26"/>
          <w:szCs w:val="26"/>
          <w:lang w:val="uk-UA"/>
        </w:rPr>
      </w:pPr>
      <w:r w:rsidRPr="003375F2">
        <w:rPr>
          <w:noProof/>
          <w:sz w:val="26"/>
          <w:szCs w:val="26"/>
          <w:lang w:val="uk-UA"/>
        </w:rPr>
        <w:drawing>
          <wp:inline distT="0" distB="0" distL="0" distR="0">
            <wp:extent cx="5936201" cy="3586039"/>
            <wp:effectExtent l="19050" t="0" r="26449"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rPr>
      </w:pPr>
      <w:r w:rsidRPr="003375F2">
        <w:rPr>
          <w:sz w:val="26"/>
          <w:szCs w:val="26"/>
          <w:lang w:val="uk-UA"/>
        </w:rPr>
        <w:t xml:space="preserve">    </w:t>
      </w:r>
      <w:r w:rsidRPr="003375F2">
        <w:rPr>
          <w:b/>
          <w:sz w:val="26"/>
          <w:szCs w:val="26"/>
          <w:lang w:val="uk-UA"/>
        </w:rPr>
        <w:t>До загального фонду</w:t>
      </w:r>
      <w:r w:rsidRPr="003375F2">
        <w:rPr>
          <w:sz w:val="26"/>
          <w:szCs w:val="26"/>
          <w:lang w:val="uk-UA"/>
        </w:rPr>
        <w:t xml:space="preserve"> бюджету міста Чорноморська  надійшло доходів (без урахування субвенцій з державного та обласного  бюджетів) в сумі                        311 603 099 грн., що  становить 101,0 % до затвердженого розпису доходів на січень - червень  2019р. Планові показники перевиконані на 3 109 059 грн. Річні планові показники виконані на 48,2 %. В порівнянні до січня - червня  2018 року надходження збільшились на  15,6 %, або  на 42 118 939,4 грн. </w:t>
      </w:r>
    </w:p>
    <w:p w:rsidR="000E7864" w:rsidRPr="003375F2" w:rsidRDefault="000E7864" w:rsidP="000E7864">
      <w:pPr>
        <w:jc w:val="both"/>
        <w:rPr>
          <w:sz w:val="26"/>
          <w:szCs w:val="26"/>
          <w:lang w:val="uk-UA"/>
        </w:rPr>
      </w:pPr>
      <w:r w:rsidRPr="003375F2">
        <w:rPr>
          <w:sz w:val="26"/>
          <w:szCs w:val="26"/>
          <w:lang w:val="uk-UA"/>
        </w:rPr>
        <w:t xml:space="preserve">    Основними джерелами наповнення міського бюджету залишається податок на доходи фізичних осіб та плата за землю (54,2% та 27,5% відповідно у надходженнях загального фонду бюджету без врахування субвенцій).</w:t>
      </w:r>
    </w:p>
    <w:p w:rsidR="000E7864" w:rsidRPr="003375F2" w:rsidRDefault="000E7864" w:rsidP="000E7864">
      <w:pPr>
        <w:jc w:val="both"/>
        <w:rPr>
          <w:sz w:val="26"/>
          <w:szCs w:val="26"/>
          <w:lang w:val="uk-UA"/>
        </w:rPr>
      </w:pPr>
      <w:r w:rsidRPr="003375F2">
        <w:rPr>
          <w:sz w:val="26"/>
          <w:szCs w:val="26"/>
          <w:lang w:val="uk-UA"/>
        </w:rPr>
        <w:t xml:space="preserve">    Відповідно до ст.64 Бюджетного кодексу України до доходів загального фонду бюджетів міст обласного значення належать </w:t>
      </w:r>
      <w:r w:rsidRPr="003375F2">
        <w:rPr>
          <w:b/>
          <w:sz w:val="26"/>
          <w:szCs w:val="26"/>
          <w:lang w:val="uk-UA"/>
        </w:rPr>
        <w:t>60 відсотків податку на доходи фізичних осіб</w:t>
      </w:r>
      <w:r w:rsidRPr="003375F2">
        <w:rPr>
          <w:sz w:val="26"/>
          <w:szCs w:val="26"/>
          <w:lang w:val="uk-UA"/>
        </w:rPr>
        <w:t xml:space="preserve"> (25 % зараховується до державного бюджету, 15 % - до обласного).</w:t>
      </w:r>
    </w:p>
    <w:p w:rsidR="000E7864" w:rsidRPr="003375F2" w:rsidRDefault="000E7864" w:rsidP="000E7864">
      <w:pPr>
        <w:jc w:val="both"/>
        <w:rPr>
          <w:sz w:val="26"/>
          <w:szCs w:val="26"/>
          <w:lang w:val="uk-UA"/>
        </w:rPr>
      </w:pPr>
      <w:r w:rsidRPr="003375F2">
        <w:rPr>
          <w:sz w:val="26"/>
          <w:szCs w:val="26"/>
          <w:lang w:val="uk-UA"/>
        </w:rPr>
        <w:t xml:space="preserve">    Так, за січень - червень 2019 року податку на доходи фізичних осіб до бюджету міста надійшло 168 827 107,4 грн., що на 19 795 476 грн. більше надходжень аналогічного періоду минулого року, темп росту склав 113,3 %. Річні планові показники виконані на 46,9 %. Планові показники  за січень - червень 2019р. виконані на 100,5 %.</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rPr>
      </w:pPr>
      <w:r w:rsidRPr="003375F2">
        <w:rPr>
          <w:sz w:val="26"/>
          <w:szCs w:val="26"/>
          <w:lang w:val="uk-UA"/>
        </w:rPr>
        <w:t xml:space="preserve">    З 1 січня 2019 року Законом України від 23.11.2018 року № 2629-VIIІ "Про Державний бюджет України на 2019 рік" установлена мінімальна заробітна плата в розмірі 4 173 грн. в місяць, що вплинуло на збільшення надходжень ПДФО до бюджету міста. В 2018 році розмір мінімальної заробітної плати становив                          3 723 грн. Темп росту мінімальної заробітної плати 2019/2018рр. - 112,1 %.</w:t>
      </w:r>
    </w:p>
    <w:p w:rsidR="000E7864" w:rsidRPr="003375F2" w:rsidRDefault="000E7864" w:rsidP="000E7864">
      <w:pPr>
        <w:jc w:val="both"/>
        <w:rPr>
          <w:sz w:val="26"/>
          <w:szCs w:val="26"/>
          <w:lang w:val="uk-UA"/>
        </w:rPr>
      </w:pPr>
      <w:r w:rsidRPr="003375F2">
        <w:rPr>
          <w:noProof/>
          <w:sz w:val="26"/>
          <w:szCs w:val="26"/>
          <w:lang w:val="uk-UA"/>
        </w:rPr>
        <w:lastRenderedPageBreak/>
        <w:drawing>
          <wp:inline distT="0" distB="0" distL="0" distR="0">
            <wp:extent cx="5772150" cy="3067050"/>
            <wp:effectExtent l="19050" t="0" r="19050" b="0"/>
            <wp:docPr id="1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rPr>
      </w:pPr>
      <w:r w:rsidRPr="003375F2">
        <w:rPr>
          <w:sz w:val="26"/>
          <w:szCs w:val="26"/>
          <w:lang w:val="uk-UA"/>
        </w:rPr>
        <w:t xml:space="preserve">    </w:t>
      </w:r>
      <w:r w:rsidRPr="003375F2">
        <w:rPr>
          <w:b/>
          <w:sz w:val="26"/>
          <w:szCs w:val="26"/>
          <w:lang w:val="uk-UA"/>
        </w:rPr>
        <w:t>Місцевих податків і зборів</w:t>
      </w:r>
      <w:r w:rsidRPr="003375F2">
        <w:rPr>
          <w:sz w:val="26"/>
          <w:szCs w:val="26"/>
          <w:lang w:val="uk-UA"/>
        </w:rPr>
        <w:t xml:space="preserve"> надійшло за звітний період в сумі 117 708 305 грн., або 101,4 % від плану на січень - червень  2019 року. В порівнянні з відповідним періодом минулого року темп росту становить 119,6 %. Річні планові показники виконані на 50,0 %.</w:t>
      </w:r>
    </w:p>
    <w:p w:rsidR="000E7864" w:rsidRPr="003375F2" w:rsidRDefault="000E7864" w:rsidP="000E7864">
      <w:pPr>
        <w:jc w:val="both"/>
        <w:rPr>
          <w:sz w:val="26"/>
          <w:szCs w:val="26"/>
          <w:lang w:val="uk-UA"/>
        </w:rPr>
      </w:pPr>
      <w:r w:rsidRPr="003375F2">
        <w:rPr>
          <w:sz w:val="26"/>
          <w:szCs w:val="26"/>
          <w:lang w:val="uk-UA"/>
        </w:rPr>
        <w:t xml:space="preserve">        З них:</w:t>
      </w:r>
    </w:p>
    <w:p w:rsidR="000E7864" w:rsidRPr="003375F2" w:rsidRDefault="000E7864" w:rsidP="000E7864">
      <w:pPr>
        <w:pStyle w:val="a6"/>
        <w:numPr>
          <w:ilvl w:val="0"/>
          <w:numId w:val="8"/>
        </w:numPr>
        <w:ind w:left="0" w:firstLine="360"/>
        <w:jc w:val="both"/>
        <w:rPr>
          <w:sz w:val="26"/>
          <w:szCs w:val="26"/>
          <w:lang w:val="uk-UA"/>
        </w:rPr>
      </w:pPr>
      <w:r w:rsidRPr="003375F2">
        <w:rPr>
          <w:b/>
          <w:sz w:val="26"/>
          <w:szCs w:val="26"/>
          <w:lang w:val="uk-UA"/>
        </w:rPr>
        <w:t>плати за землю</w:t>
      </w:r>
      <w:r w:rsidRPr="003375F2">
        <w:rPr>
          <w:sz w:val="26"/>
          <w:szCs w:val="26"/>
          <w:lang w:val="uk-UA"/>
        </w:rPr>
        <w:t xml:space="preserve"> за звітний період надійшло у сумі 85 829 989 грн., що на                  13 549 752 грн., або на 18,7 % більше надходжень за відповідний період минулого року. Збільшення надходжень відбулося за рахунок  введення у дію з 01 січня     2019 року нової нормативної грошової оцінки  земель міста Чорноморська (у тому числі: сел. Олександрівка, с. Малодолинське, с. Бурлача Балка) в межах Чорноморської міської ради Одеської області, відповідно до рішення Чорноморської міської ради Одеської області від 08.06.2018 року № 344-VII.      </w:t>
      </w:r>
    </w:p>
    <w:p w:rsidR="000E7864" w:rsidRPr="003375F2" w:rsidRDefault="000E7864" w:rsidP="000E7864">
      <w:pPr>
        <w:ind w:firstLine="360"/>
        <w:jc w:val="both"/>
        <w:rPr>
          <w:sz w:val="26"/>
          <w:szCs w:val="26"/>
          <w:lang w:val="uk-UA"/>
        </w:rPr>
      </w:pPr>
      <w:r w:rsidRPr="003375F2">
        <w:rPr>
          <w:sz w:val="26"/>
          <w:szCs w:val="26"/>
          <w:lang w:val="uk-UA"/>
        </w:rPr>
        <w:t xml:space="preserve">  Планові показники за січень - червень 2019р. виконані на 101,7 %, річні планові показники - на 52,1 %;</w:t>
      </w:r>
    </w:p>
    <w:p w:rsidR="000E7864" w:rsidRPr="003375F2" w:rsidRDefault="000E7864" w:rsidP="000E7864">
      <w:pPr>
        <w:pStyle w:val="a6"/>
        <w:ind w:left="0" w:firstLine="360"/>
        <w:jc w:val="both"/>
        <w:rPr>
          <w:sz w:val="26"/>
          <w:szCs w:val="26"/>
          <w:lang w:val="uk-UA"/>
        </w:rPr>
      </w:pPr>
    </w:p>
    <w:p w:rsidR="000E7864" w:rsidRPr="003375F2" w:rsidRDefault="000E7864" w:rsidP="000E7864">
      <w:pPr>
        <w:pStyle w:val="a6"/>
        <w:ind w:left="0"/>
        <w:jc w:val="both"/>
        <w:rPr>
          <w:sz w:val="26"/>
          <w:szCs w:val="26"/>
          <w:lang w:val="uk-UA"/>
        </w:rPr>
      </w:pPr>
      <w:r w:rsidRPr="003375F2">
        <w:rPr>
          <w:noProof/>
          <w:sz w:val="26"/>
          <w:szCs w:val="26"/>
          <w:lang w:val="uk-UA"/>
        </w:rPr>
        <w:drawing>
          <wp:inline distT="0" distB="0" distL="0" distR="0">
            <wp:extent cx="5924550" cy="2914650"/>
            <wp:effectExtent l="19050" t="0" r="1905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7864" w:rsidRPr="003375F2" w:rsidRDefault="000E7864" w:rsidP="000E7864">
      <w:pPr>
        <w:pStyle w:val="a6"/>
        <w:ind w:left="360"/>
        <w:jc w:val="both"/>
        <w:rPr>
          <w:sz w:val="26"/>
          <w:szCs w:val="26"/>
          <w:lang w:val="uk-UA"/>
        </w:rPr>
      </w:pPr>
    </w:p>
    <w:p w:rsidR="000E7864" w:rsidRPr="003375F2" w:rsidRDefault="000E7864" w:rsidP="000E7864">
      <w:pPr>
        <w:pStyle w:val="a6"/>
        <w:numPr>
          <w:ilvl w:val="0"/>
          <w:numId w:val="8"/>
        </w:numPr>
        <w:ind w:left="0" w:firstLine="360"/>
        <w:jc w:val="both"/>
        <w:rPr>
          <w:sz w:val="26"/>
          <w:szCs w:val="26"/>
          <w:lang w:val="uk-UA"/>
        </w:rPr>
      </w:pPr>
      <w:r w:rsidRPr="003375F2">
        <w:rPr>
          <w:b/>
          <w:sz w:val="26"/>
          <w:szCs w:val="26"/>
          <w:lang w:val="uk-UA"/>
        </w:rPr>
        <w:t>податку на нерухоме майно, відмінне від земельної ділянки</w:t>
      </w:r>
      <w:r w:rsidRPr="003375F2">
        <w:rPr>
          <w:sz w:val="26"/>
          <w:szCs w:val="26"/>
          <w:lang w:val="uk-UA"/>
        </w:rPr>
        <w:t xml:space="preserve"> за січень - червень 2019р. надійшло до бюджету міста в обсязі 6 269 374 грн., що на                   1 586 819 грн., або на 33,9 % більше надходжень аналогічного періоду минулого року. Таке збільшення надходжень обумовлено, в основному, збільшенням розміру </w:t>
      </w:r>
      <w:r w:rsidRPr="003375F2">
        <w:rPr>
          <w:sz w:val="26"/>
          <w:szCs w:val="26"/>
          <w:lang w:val="uk-UA"/>
        </w:rPr>
        <w:lastRenderedPageBreak/>
        <w:t xml:space="preserve">мінімальної заробітної плати встановленої законом на 1 січня звітного року, оскільки ставки податку "прив'язані" до розміру мінімальної заробітної плати. </w:t>
      </w:r>
    </w:p>
    <w:p w:rsidR="000E7864" w:rsidRPr="003375F2" w:rsidRDefault="000E7864" w:rsidP="000E7864">
      <w:pPr>
        <w:ind w:firstLine="360"/>
        <w:jc w:val="both"/>
        <w:rPr>
          <w:sz w:val="26"/>
          <w:szCs w:val="26"/>
          <w:lang w:val="uk-UA"/>
        </w:rPr>
      </w:pPr>
      <w:r w:rsidRPr="003375F2">
        <w:rPr>
          <w:sz w:val="26"/>
          <w:szCs w:val="26"/>
          <w:lang w:val="uk-UA"/>
        </w:rPr>
        <w:t>Протягом січня - червня  2019 року сплатили податок на нерухоме майно, відмінне від земельної ділянки 463 власника об`єктів житлової та нежитлової нерухомості, в тому числі 212 юридичних та 251 фізичних осіб. Планові показники січня - червня 2019р. виконані на 101,6 %, показники річного плану - на 36,5 %;</w:t>
      </w:r>
    </w:p>
    <w:p w:rsidR="000E7864" w:rsidRPr="003375F2" w:rsidRDefault="000E7864" w:rsidP="000E7864">
      <w:pPr>
        <w:pStyle w:val="a6"/>
        <w:ind w:left="360"/>
        <w:jc w:val="both"/>
        <w:rPr>
          <w:sz w:val="26"/>
          <w:szCs w:val="26"/>
          <w:lang w:val="uk-UA"/>
        </w:rPr>
      </w:pPr>
    </w:p>
    <w:p w:rsidR="000E7864" w:rsidRPr="003375F2" w:rsidRDefault="000E7864" w:rsidP="000E7864">
      <w:pPr>
        <w:pStyle w:val="a6"/>
        <w:numPr>
          <w:ilvl w:val="0"/>
          <w:numId w:val="9"/>
        </w:numPr>
        <w:ind w:left="0" w:firstLine="360"/>
        <w:jc w:val="both"/>
        <w:rPr>
          <w:sz w:val="26"/>
          <w:szCs w:val="26"/>
          <w:lang w:val="uk-UA"/>
        </w:rPr>
      </w:pPr>
      <w:r w:rsidRPr="003375F2">
        <w:rPr>
          <w:b/>
          <w:sz w:val="26"/>
          <w:szCs w:val="26"/>
          <w:lang w:val="uk-UA"/>
        </w:rPr>
        <w:t>транспортного податку</w:t>
      </w:r>
      <w:r w:rsidRPr="003375F2">
        <w:rPr>
          <w:sz w:val="26"/>
          <w:szCs w:val="26"/>
          <w:lang w:val="uk-UA"/>
        </w:rPr>
        <w:t xml:space="preserve"> за звітний період надійшло 211 627 грн. Планові показники січня - червня 2019р. виконані на 108,9 %, річного плану - на 50,4 %.    До відповідного періоду минулого року темп   росту становить 131,4 %;</w:t>
      </w:r>
    </w:p>
    <w:p w:rsidR="000E7864" w:rsidRPr="003375F2" w:rsidRDefault="000E7864" w:rsidP="000E7864">
      <w:pPr>
        <w:jc w:val="both"/>
        <w:rPr>
          <w:b/>
          <w:sz w:val="26"/>
          <w:szCs w:val="26"/>
          <w:lang w:val="uk-UA"/>
        </w:rPr>
      </w:pPr>
    </w:p>
    <w:p w:rsidR="000E7864" w:rsidRPr="003375F2" w:rsidRDefault="000E7864" w:rsidP="000E7864">
      <w:pPr>
        <w:pStyle w:val="a6"/>
        <w:numPr>
          <w:ilvl w:val="0"/>
          <w:numId w:val="9"/>
        </w:numPr>
        <w:ind w:left="0" w:firstLine="360"/>
        <w:jc w:val="both"/>
        <w:rPr>
          <w:sz w:val="26"/>
          <w:szCs w:val="26"/>
          <w:lang w:val="uk-UA"/>
        </w:rPr>
      </w:pPr>
      <w:r w:rsidRPr="003375F2">
        <w:rPr>
          <w:b/>
          <w:sz w:val="26"/>
          <w:szCs w:val="26"/>
          <w:lang w:val="uk-UA"/>
        </w:rPr>
        <w:t>єдиного податку</w:t>
      </w:r>
      <w:r w:rsidRPr="003375F2">
        <w:rPr>
          <w:sz w:val="26"/>
          <w:szCs w:val="26"/>
          <w:lang w:val="uk-UA"/>
        </w:rPr>
        <w:t xml:space="preserve"> за січень-червень 2019р. надійшло 25 356 227 грн., що на     4 101 599 грн. більше надходжень минулого року (по юридичних особах збільшились надходження на 965 972 грн., по фізичних особах на - 3 135 627 грн.), темп росту становить 119,3 %. Планові показники січня - червня 2019р. виконані на 100,1 %, річні планові показники - на 48,0 %;</w:t>
      </w:r>
    </w:p>
    <w:p w:rsidR="000E7864" w:rsidRPr="003375F2" w:rsidRDefault="000E7864" w:rsidP="000E7864">
      <w:pPr>
        <w:jc w:val="both"/>
        <w:rPr>
          <w:sz w:val="26"/>
          <w:szCs w:val="26"/>
          <w:lang w:val="uk-UA"/>
        </w:rPr>
      </w:pPr>
    </w:p>
    <w:p w:rsidR="000E7864" w:rsidRPr="003375F2" w:rsidRDefault="000E7864" w:rsidP="000E7864">
      <w:pPr>
        <w:pStyle w:val="a6"/>
        <w:numPr>
          <w:ilvl w:val="0"/>
          <w:numId w:val="9"/>
        </w:numPr>
        <w:ind w:left="0" w:firstLine="360"/>
        <w:jc w:val="both"/>
        <w:rPr>
          <w:lang w:val="uk-UA"/>
        </w:rPr>
      </w:pPr>
      <w:r w:rsidRPr="003375F2">
        <w:rPr>
          <w:b/>
          <w:sz w:val="26"/>
          <w:szCs w:val="26"/>
          <w:lang w:val="uk-UA"/>
        </w:rPr>
        <w:t>туристичного збору</w:t>
      </w:r>
      <w:r w:rsidRPr="003375F2">
        <w:rPr>
          <w:sz w:val="26"/>
          <w:szCs w:val="26"/>
          <w:lang w:val="uk-UA"/>
        </w:rPr>
        <w:t xml:space="preserve"> за звітний період при плані 37 300 грн. надійшло                     41 088 грн., виконання склало 110,2%. Показники річного плану  виконані на     27,8 %. </w:t>
      </w:r>
    </w:p>
    <w:p w:rsidR="000E7864" w:rsidRPr="003375F2" w:rsidRDefault="000E7864" w:rsidP="000E7864">
      <w:pPr>
        <w:ind w:firstLine="360"/>
        <w:jc w:val="both"/>
        <w:rPr>
          <w:lang w:val="uk-UA"/>
        </w:rPr>
      </w:pPr>
      <w:r w:rsidRPr="003375F2">
        <w:rPr>
          <w:sz w:val="26"/>
          <w:szCs w:val="26"/>
          <w:lang w:val="uk-UA"/>
        </w:rPr>
        <w:t xml:space="preserve">В зв'язку з прийняттям Чорноморською міською радою Одеської області нових ставок туристичного збору, відповідно до рішення від 09.04.2019р. № 420-VII (зі змінами), надходження туристичного збору в порівнянні з відповідним періодом минулого року  збільшились на  16 388 грн., або на 66,3 %.    </w:t>
      </w:r>
    </w:p>
    <w:p w:rsidR="000E7864" w:rsidRPr="003375F2" w:rsidRDefault="000E7864" w:rsidP="000E7864">
      <w:pPr>
        <w:ind w:firstLine="360"/>
        <w:jc w:val="both"/>
        <w:rPr>
          <w:lang w:val="uk-UA"/>
        </w:rPr>
      </w:pPr>
    </w:p>
    <w:p w:rsidR="000E7864" w:rsidRPr="003375F2" w:rsidRDefault="000E7864" w:rsidP="000E7864">
      <w:pPr>
        <w:jc w:val="both"/>
        <w:rPr>
          <w:sz w:val="26"/>
          <w:szCs w:val="26"/>
          <w:lang w:val="uk-UA"/>
        </w:rPr>
      </w:pPr>
      <w:r w:rsidRPr="003375F2">
        <w:rPr>
          <w:sz w:val="26"/>
          <w:szCs w:val="26"/>
          <w:lang w:val="uk-UA"/>
        </w:rPr>
        <w:t xml:space="preserve">      </w:t>
      </w:r>
      <w:r w:rsidRPr="003375F2">
        <w:rPr>
          <w:b/>
          <w:sz w:val="26"/>
          <w:szCs w:val="26"/>
          <w:lang w:val="uk-UA"/>
        </w:rPr>
        <w:t>Акцизного податку</w:t>
      </w:r>
      <w:r w:rsidRPr="003375F2">
        <w:rPr>
          <w:sz w:val="26"/>
          <w:szCs w:val="26"/>
          <w:lang w:val="uk-UA"/>
        </w:rPr>
        <w:t xml:space="preserve"> за звітний період надійшло 15 396 451 грн. Планові показники січня - червня 2019р. виконані на 101,1 %, порівняно з аналогічним періодом минулого року це складає - 101,9 %. Річні планові показники виконані на 42,8 %.</w:t>
      </w:r>
    </w:p>
    <w:p w:rsidR="000E7864" w:rsidRPr="003375F2" w:rsidRDefault="000E7864" w:rsidP="000E7864">
      <w:pPr>
        <w:pStyle w:val="2"/>
        <w:jc w:val="both"/>
        <w:rPr>
          <w:b w:val="0"/>
          <w:sz w:val="26"/>
          <w:szCs w:val="26"/>
        </w:rPr>
      </w:pPr>
      <w:r w:rsidRPr="003375F2">
        <w:rPr>
          <w:b w:val="0"/>
          <w:sz w:val="26"/>
          <w:szCs w:val="26"/>
        </w:rPr>
        <w:t xml:space="preserve">       27.03.2019р. прийнято постанову Кабінету Міністрів України "</w:t>
      </w:r>
      <w:r w:rsidRPr="003375F2">
        <w:rPr>
          <w:b w:val="0"/>
          <w:bCs/>
          <w:sz w:val="26"/>
          <w:szCs w:val="26"/>
        </w:rPr>
        <w:t>Деякі питання зарахування частини акцизного податку з виробленого в Україні та ввезеного на митну територію України пального до загального фонду бюджетів місцевого самоврядування у 2019 році", згідно якої частка для зарахування до загального фонду бюджету міста Чорноморська частини акцизного податку з виробленого в Україні та ввезеного на митну територію України пального у першому півріччі 2019 року становить 0,002067529,</w:t>
      </w:r>
      <w:r w:rsidRPr="003375F2">
        <w:rPr>
          <w:bCs/>
          <w:sz w:val="26"/>
          <w:szCs w:val="26"/>
        </w:rPr>
        <w:t xml:space="preserve"> </w:t>
      </w:r>
      <w:r w:rsidRPr="003375F2">
        <w:rPr>
          <w:b w:val="0"/>
          <w:bCs/>
          <w:sz w:val="26"/>
          <w:szCs w:val="26"/>
        </w:rPr>
        <w:t>що</w:t>
      </w:r>
      <w:r w:rsidRPr="003375F2">
        <w:rPr>
          <w:bCs/>
          <w:sz w:val="26"/>
          <w:szCs w:val="26"/>
        </w:rPr>
        <w:t xml:space="preserve"> </w:t>
      </w:r>
      <w:r w:rsidRPr="003375F2">
        <w:rPr>
          <w:b w:val="0"/>
          <w:sz w:val="26"/>
          <w:szCs w:val="26"/>
        </w:rPr>
        <w:t xml:space="preserve">на 4,85 % менше частки зарахувань відповідного періоду минулого року. Так, за звітний період до бюджету міста зараховано акцизного податку з виробленого в Україні пального - 1 503 198 грн., з ввезеного пального на митну територію України - 5 857 619 грн. До аналогічного періоду минулого року темп росту таких надходжень склав відповідно 90,8 % і    94,8 %. </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eastAsia="uk-UA"/>
        </w:rPr>
      </w:pPr>
      <w:r w:rsidRPr="003375F2">
        <w:rPr>
          <w:sz w:val="26"/>
          <w:szCs w:val="26"/>
          <w:lang w:val="uk-UA"/>
        </w:rPr>
        <w:t xml:space="preserve">     </w:t>
      </w:r>
      <w:r w:rsidRPr="003375F2">
        <w:rPr>
          <w:b/>
          <w:sz w:val="26"/>
          <w:szCs w:val="26"/>
          <w:lang w:val="uk-UA"/>
        </w:rPr>
        <w:t>П</w:t>
      </w:r>
      <w:r w:rsidRPr="003375F2">
        <w:rPr>
          <w:b/>
          <w:sz w:val="26"/>
          <w:szCs w:val="26"/>
          <w:lang w:val="uk-UA" w:eastAsia="uk-UA"/>
        </w:rPr>
        <w:t xml:space="preserve">одатку на прибуток підприємств комунальної власності  </w:t>
      </w:r>
      <w:r w:rsidRPr="003375F2">
        <w:rPr>
          <w:sz w:val="26"/>
          <w:szCs w:val="26"/>
          <w:lang w:val="uk-UA" w:eastAsia="uk-UA"/>
        </w:rPr>
        <w:t xml:space="preserve">за січень - червень 2019р. надійшло у сумі 2 315 018 грн. при плановому показнику 1 993 340 грн.  Збільшення відбулося за рахунок сплати податку на прибуток за підсумками             фінансової діяльності 1 кварталу поточного року підприємствами:                                  </w:t>
      </w:r>
      <w:proofErr w:type="spellStart"/>
      <w:r w:rsidRPr="003375F2">
        <w:rPr>
          <w:sz w:val="26"/>
          <w:szCs w:val="26"/>
          <w:lang w:val="uk-UA" w:eastAsia="uk-UA"/>
        </w:rPr>
        <w:t>КП</w:t>
      </w:r>
      <w:proofErr w:type="spellEnd"/>
      <w:r w:rsidRPr="003375F2">
        <w:rPr>
          <w:sz w:val="26"/>
          <w:szCs w:val="26"/>
          <w:lang w:val="uk-UA" w:eastAsia="uk-UA"/>
        </w:rPr>
        <w:t xml:space="preserve"> "</w:t>
      </w:r>
      <w:proofErr w:type="spellStart"/>
      <w:r w:rsidRPr="003375F2">
        <w:rPr>
          <w:sz w:val="26"/>
          <w:szCs w:val="26"/>
          <w:lang w:val="uk-UA" w:eastAsia="uk-UA"/>
        </w:rPr>
        <w:t>Чорноморськтеплоенерго</w:t>
      </w:r>
      <w:proofErr w:type="spellEnd"/>
      <w:r w:rsidRPr="003375F2">
        <w:rPr>
          <w:sz w:val="26"/>
          <w:szCs w:val="26"/>
          <w:lang w:val="uk-UA" w:eastAsia="uk-UA"/>
        </w:rPr>
        <w:t xml:space="preserve">" в сумі 2 193 151 грн. і </w:t>
      </w:r>
      <w:proofErr w:type="spellStart"/>
      <w:r w:rsidRPr="003375F2">
        <w:rPr>
          <w:sz w:val="26"/>
          <w:szCs w:val="26"/>
          <w:lang w:val="uk-UA" w:eastAsia="uk-UA"/>
        </w:rPr>
        <w:t>КП</w:t>
      </w:r>
      <w:proofErr w:type="spellEnd"/>
      <w:r w:rsidRPr="003375F2">
        <w:rPr>
          <w:sz w:val="26"/>
          <w:szCs w:val="26"/>
          <w:lang w:val="uk-UA" w:eastAsia="uk-UA"/>
        </w:rPr>
        <w:t xml:space="preserve"> "МУЖКГ" - 109 391 грн. </w:t>
      </w:r>
    </w:p>
    <w:p w:rsidR="000E7864" w:rsidRPr="003375F2" w:rsidRDefault="000E7864" w:rsidP="000E7864">
      <w:pPr>
        <w:jc w:val="both"/>
        <w:rPr>
          <w:sz w:val="26"/>
          <w:szCs w:val="26"/>
          <w:lang w:val="uk-UA" w:eastAsia="uk-UA"/>
        </w:rPr>
      </w:pPr>
      <w:r w:rsidRPr="003375F2">
        <w:rPr>
          <w:sz w:val="26"/>
          <w:szCs w:val="26"/>
          <w:lang w:val="uk-UA" w:eastAsia="uk-UA"/>
        </w:rPr>
        <w:t xml:space="preserve">      В порівнянні з відповідним періодом минулого року   надходження збільшились  на  2 039 028 грн., або в 8,4 рази </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eastAsia="uk-UA"/>
        </w:rPr>
      </w:pPr>
      <w:r w:rsidRPr="003375F2">
        <w:rPr>
          <w:sz w:val="26"/>
          <w:szCs w:val="26"/>
          <w:lang w:val="uk-UA" w:eastAsia="uk-UA"/>
        </w:rPr>
        <w:t xml:space="preserve">     Плановий показник по </w:t>
      </w:r>
      <w:r w:rsidRPr="003375F2">
        <w:rPr>
          <w:b/>
          <w:sz w:val="26"/>
          <w:szCs w:val="26"/>
          <w:lang w:val="uk-UA" w:eastAsia="uk-UA"/>
        </w:rPr>
        <w:t xml:space="preserve">надходженням від орендної плати за користування цілісним майновим комплексом та іншим майном, що перебуває в </w:t>
      </w:r>
      <w:r w:rsidRPr="003375F2">
        <w:rPr>
          <w:b/>
          <w:sz w:val="26"/>
          <w:szCs w:val="26"/>
          <w:lang w:val="uk-UA" w:eastAsia="uk-UA"/>
        </w:rPr>
        <w:lastRenderedPageBreak/>
        <w:t>комунальній власності</w:t>
      </w:r>
      <w:r w:rsidRPr="003375F2">
        <w:rPr>
          <w:sz w:val="26"/>
          <w:szCs w:val="26"/>
          <w:lang w:val="uk-UA" w:eastAsia="uk-UA"/>
        </w:rPr>
        <w:t xml:space="preserve">  за січень - червень 2019р. виконаний на 104,8 % (план        1 920 000 грн., факт 2 012 915 грн.), темп росту до відповідного періоду минулого року становить 140 %, або + 574 805 грн. Збільшення надходжень в основному відбулося в зв'язку з погашенням боргу по орендній платі за користування комунальним майном за лютий - грудень 2018 року ТОВ "Меблі Іллічівськ" в        сумі 405 258 грн. Річний плановий показник виконаний на 69,4 %.</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eastAsia="uk-UA"/>
        </w:rPr>
      </w:pPr>
      <w:r w:rsidRPr="003375F2">
        <w:rPr>
          <w:lang w:val="uk-UA" w:eastAsia="uk-UA"/>
        </w:rPr>
        <w:t xml:space="preserve">     </w:t>
      </w:r>
      <w:r w:rsidRPr="003375F2">
        <w:rPr>
          <w:b/>
          <w:sz w:val="26"/>
          <w:szCs w:val="26"/>
          <w:lang w:val="uk-UA" w:eastAsia="uk-UA"/>
        </w:rPr>
        <w:t xml:space="preserve">Плати за надання адміністративних послуг за січень - червень </w:t>
      </w:r>
      <w:r w:rsidRPr="003375F2">
        <w:rPr>
          <w:sz w:val="26"/>
          <w:szCs w:val="26"/>
          <w:lang w:val="uk-UA" w:eastAsia="uk-UA"/>
        </w:rPr>
        <w:t xml:space="preserve"> 2019р. надійшло в обсязі 2 235 923 грн., виконання планових показників становить         103 %. В порівнянні з відповідним періодом минулого року надходження зменшились на 515 460 грн., по  причині  зменшення надходження від надання адміністративних послуг по оформленню паспортів громадянам України Управлінням державної міграційної служби України в Одеській області.  Темп росту  склав 81,3 %. Річні планові показники виконані на 45,2 %.</w:t>
      </w:r>
    </w:p>
    <w:p w:rsidR="000E7864" w:rsidRPr="003375F2" w:rsidRDefault="000E7864" w:rsidP="000E7864">
      <w:pPr>
        <w:jc w:val="both"/>
        <w:rPr>
          <w:sz w:val="26"/>
          <w:szCs w:val="26"/>
          <w:lang w:val="uk-UA" w:eastAsia="uk-UA"/>
        </w:rPr>
      </w:pPr>
    </w:p>
    <w:p w:rsidR="000E7864" w:rsidRPr="003375F2" w:rsidRDefault="000E7864" w:rsidP="000E7864">
      <w:pPr>
        <w:jc w:val="both"/>
        <w:rPr>
          <w:sz w:val="26"/>
          <w:szCs w:val="26"/>
          <w:lang w:val="uk-UA" w:eastAsia="uk-UA"/>
        </w:rPr>
      </w:pPr>
      <w:r w:rsidRPr="003375F2">
        <w:rPr>
          <w:sz w:val="26"/>
          <w:szCs w:val="26"/>
          <w:lang w:val="uk-UA" w:eastAsia="uk-UA"/>
        </w:rPr>
        <w:t xml:space="preserve">     </w:t>
      </w:r>
      <w:r w:rsidRPr="003375F2">
        <w:rPr>
          <w:b/>
          <w:sz w:val="26"/>
          <w:szCs w:val="26"/>
          <w:lang w:val="uk-UA" w:eastAsia="uk-UA"/>
        </w:rPr>
        <w:t xml:space="preserve">Державного мита </w:t>
      </w:r>
      <w:r w:rsidRPr="003375F2">
        <w:rPr>
          <w:sz w:val="26"/>
          <w:szCs w:val="26"/>
          <w:lang w:val="uk-UA" w:eastAsia="uk-UA"/>
        </w:rPr>
        <w:t>за звітний період надійшло 25 730 грн. при плановому показнику 23 000 грн. Плановий показник виконаний на 111,9 %, темп росту до січня  - червня 2018 року склав 89,6 %. Причиною зниження є зменшення надходжень державного мита за видачу та оформлення закордонних паспортів та паспортів громадян України. Річні планові показники виконані на 71,5 %.</w:t>
      </w:r>
    </w:p>
    <w:p w:rsidR="000E7864" w:rsidRPr="003375F2" w:rsidRDefault="000E7864" w:rsidP="000E7864">
      <w:pPr>
        <w:jc w:val="both"/>
        <w:rPr>
          <w:sz w:val="26"/>
          <w:szCs w:val="26"/>
          <w:lang w:val="uk-UA" w:eastAsia="uk-UA"/>
        </w:rPr>
      </w:pPr>
    </w:p>
    <w:p w:rsidR="000E7864" w:rsidRPr="003375F2" w:rsidRDefault="000E7864" w:rsidP="000E7864">
      <w:pPr>
        <w:jc w:val="both"/>
        <w:rPr>
          <w:sz w:val="26"/>
          <w:szCs w:val="26"/>
          <w:lang w:val="uk-UA"/>
        </w:rPr>
      </w:pPr>
      <w:r w:rsidRPr="003375F2">
        <w:rPr>
          <w:b/>
          <w:sz w:val="26"/>
          <w:szCs w:val="26"/>
          <w:lang w:val="uk-UA"/>
        </w:rPr>
        <w:t xml:space="preserve">     За кодом бюджетної класифікації доходів 24060300 "Інші надходження" </w:t>
      </w:r>
      <w:r w:rsidRPr="003375F2">
        <w:rPr>
          <w:sz w:val="26"/>
          <w:szCs w:val="26"/>
          <w:lang w:val="uk-UA"/>
        </w:rPr>
        <w:t xml:space="preserve">надійшло до бюджету міста за звітний період 717 656 грн. при плановому показнику 694 000 грн., виконання  склало 103,4 %. В порівнянні з відповідним періодом минулого року надходження зменшились   на 358 499 грн., за рахунок зменшення надходжень до бюджету міста від відшкодування збитків власниками землі та землекористувачами і впорядкування плати за користування земельними ділянками до укладання договорів оренди землі за рішеннями суду. Темп росту до відповідного періоду минулого року становить 66,7 %. </w:t>
      </w:r>
    </w:p>
    <w:p w:rsidR="000E7864" w:rsidRPr="003375F2" w:rsidRDefault="000E7864" w:rsidP="000E7864">
      <w:pPr>
        <w:jc w:val="both"/>
        <w:rPr>
          <w:sz w:val="26"/>
          <w:szCs w:val="26"/>
          <w:lang w:val="uk-UA"/>
        </w:rPr>
      </w:pPr>
      <w:r w:rsidRPr="003375F2">
        <w:rPr>
          <w:sz w:val="26"/>
          <w:szCs w:val="26"/>
          <w:lang w:val="uk-UA"/>
        </w:rPr>
        <w:t>Структуру інших надходжень у звітному періоді складають:</w:t>
      </w:r>
    </w:p>
    <w:p w:rsidR="000E7864" w:rsidRPr="003375F2" w:rsidRDefault="000E7864" w:rsidP="000E7864">
      <w:pPr>
        <w:pStyle w:val="a6"/>
        <w:numPr>
          <w:ilvl w:val="0"/>
          <w:numId w:val="18"/>
        </w:numPr>
        <w:jc w:val="both"/>
        <w:rPr>
          <w:sz w:val="26"/>
          <w:szCs w:val="26"/>
          <w:lang w:val="uk-UA"/>
        </w:rPr>
      </w:pPr>
      <w:r w:rsidRPr="003375F2">
        <w:rPr>
          <w:sz w:val="26"/>
          <w:szCs w:val="26"/>
          <w:lang w:val="uk-UA"/>
        </w:rPr>
        <w:t>оплата за тимчасове користування місцем, що перебуває в комунальній власності для розміщення тимчасових споруд (в т.ч. пересувних) -              552 773 грн.;</w:t>
      </w:r>
    </w:p>
    <w:p w:rsidR="000E7864" w:rsidRPr="003375F2" w:rsidRDefault="000E7864" w:rsidP="000E7864">
      <w:pPr>
        <w:pStyle w:val="a6"/>
        <w:numPr>
          <w:ilvl w:val="0"/>
          <w:numId w:val="18"/>
        </w:numPr>
        <w:jc w:val="both"/>
        <w:rPr>
          <w:sz w:val="26"/>
          <w:szCs w:val="26"/>
          <w:lang w:val="uk-UA"/>
        </w:rPr>
      </w:pPr>
      <w:r w:rsidRPr="003375F2">
        <w:rPr>
          <w:sz w:val="26"/>
          <w:szCs w:val="26"/>
          <w:lang w:val="uk-UA"/>
        </w:rPr>
        <w:t xml:space="preserve">повернення за актами </w:t>
      </w:r>
      <w:proofErr w:type="spellStart"/>
      <w:r w:rsidRPr="003375F2">
        <w:rPr>
          <w:sz w:val="26"/>
          <w:szCs w:val="26"/>
          <w:lang w:val="uk-UA"/>
        </w:rPr>
        <w:t>Держаудитслужби</w:t>
      </w:r>
      <w:proofErr w:type="spellEnd"/>
      <w:r w:rsidRPr="003375F2">
        <w:rPr>
          <w:sz w:val="26"/>
          <w:szCs w:val="26"/>
          <w:lang w:val="uk-UA"/>
        </w:rPr>
        <w:t xml:space="preserve"> - 13 994 грн.:</w:t>
      </w:r>
    </w:p>
    <w:p w:rsidR="000E7864" w:rsidRPr="003375F2" w:rsidRDefault="000E7864" w:rsidP="000E7864">
      <w:pPr>
        <w:pStyle w:val="a6"/>
        <w:numPr>
          <w:ilvl w:val="0"/>
          <w:numId w:val="18"/>
        </w:numPr>
        <w:jc w:val="both"/>
        <w:rPr>
          <w:sz w:val="26"/>
          <w:szCs w:val="26"/>
          <w:lang w:val="uk-UA"/>
        </w:rPr>
      </w:pPr>
      <w:r w:rsidRPr="003375F2">
        <w:rPr>
          <w:sz w:val="26"/>
          <w:szCs w:val="26"/>
          <w:lang w:val="uk-UA"/>
        </w:rPr>
        <w:t>повернення видатків минулих років - 89 437 грн.;</w:t>
      </w:r>
    </w:p>
    <w:p w:rsidR="000E7864" w:rsidRPr="003375F2" w:rsidRDefault="000E7864" w:rsidP="000E7864">
      <w:pPr>
        <w:pStyle w:val="a6"/>
        <w:numPr>
          <w:ilvl w:val="0"/>
          <w:numId w:val="18"/>
        </w:numPr>
        <w:jc w:val="both"/>
        <w:rPr>
          <w:sz w:val="26"/>
          <w:szCs w:val="26"/>
          <w:lang w:val="uk-UA"/>
        </w:rPr>
      </w:pPr>
      <w:r w:rsidRPr="003375F2">
        <w:rPr>
          <w:sz w:val="26"/>
          <w:szCs w:val="26"/>
          <w:lang w:val="uk-UA"/>
        </w:rPr>
        <w:t>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 за рішеннями суду, відшкодування інших збитків - 61 452 грн.;</w:t>
      </w:r>
    </w:p>
    <w:p w:rsidR="000E7864" w:rsidRPr="003375F2" w:rsidRDefault="000E7864" w:rsidP="000E7864">
      <w:pPr>
        <w:jc w:val="both"/>
        <w:rPr>
          <w:b/>
          <w:sz w:val="26"/>
          <w:szCs w:val="26"/>
          <w:lang w:val="uk-UA"/>
        </w:rPr>
      </w:pPr>
    </w:p>
    <w:p w:rsidR="000E7864" w:rsidRPr="003375F2" w:rsidRDefault="000E7864" w:rsidP="000E7864">
      <w:pPr>
        <w:jc w:val="both"/>
        <w:rPr>
          <w:sz w:val="26"/>
          <w:szCs w:val="26"/>
          <w:lang w:val="uk-UA"/>
        </w:rPr>
      </w:pPr>
      <w:r w:rsidRPr="003375F2">
        <w:rPr>
          <w:b/>
          <w:sz w:val="26"/>
          <w:szCs w:val="26"/>
          <w:lang w:val="uk-UA"/>
        </w:rPr>
        <w:t xml:space="preserve">    До  спеціального  фонду  міського бюджету (без урахування субвенцій) </w:t>
      </w:r>
      <w:r w:rsidRPr="003375F2">
        <w:rPr>
          <w:sz w:val="26"/>
          <w:szCs w:val="26"/>
          <w:lang w:val="uk-UA"/>
        </w:rPr>
        <w:t>за звітний період надійшло  42 005 861 грн. Планові показники за звітний період  виконані на 112,1 %. В порівнянні з відповідним періодом минулого року надходження збільшились на 24 975 362 грн., або в 2,5 рази.</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rPr>
      </w:pPr>
      <w:r w:rsidRPr="003375F2">
        <w:rPr>
          <w:sz w:val="26"/>
          <w:szCs w:val="26"/>
          <w:lang w:val="uk-UA"/>
        </w:rPr>
        <w:t xml:space="preserve">    До </w:t>
      </w:r>
      <w:r w:rsidRPr="003375F2">
        <w:rPr>
          <w:b/>
          <w:sz w:val="26"/>
          <w:szCs w:val="26"/>
          <w:lang w:val="uk-UA"/>
        </w:rPr>
        <w:t>бюджету розвитку</w:t>
      </w:r>
      <w:r w:rsidRPr="003375F2">
        <w:rPr>
          <w:sz w:val="26"/>
          <w:szCs w:val="26"/>
          <w:lang w:val="uk-UA"/>
        </w:rPr>
        <w:t xml:space="preserve"> в січні - червні  2019р. надійшло коштів у сумі                            29 309 145 грн. Плановий показник виконаний на 103,8 %. У порівнянні з  відповідним періодом минулого року надходження бюджету розвитку  збільшились на 25 815 770 грн., або в 8,4 рази, за рахунок продажу земельної ділянки, що перебуває у комунальній власності ПАТ "</w:t>
      </w:r>
      <w:proofErr w:type="spellStart"/>
      <w:r w:rsidRPr="003375F2">
        <w:rPr>
          <w:sz w:val="26"/>
          <w:szCs w:val="26"/>
          <w:lang w:val="uk-UA"/>
        </w:rPr>
        <w:t>Іллічівськзовніштранс</w:t>
      </w:r>
      <w:proofErr w:type="spellEnd"/>
      <w:r w:rsidRPr="003375F2">
        <w:rPr>
          <w:sz w:val="26"/>
          <w:szCs w:val="26"/>
          <w:lang w:val="uk-UA"/>
        </w:rPr>
        <w:t>", згідно договору купівлі-продажу. Річні планові показники виконані на   83,4 %.</w:t>
      </w:r>
    </w:p>
    <w:p w:rsidR="000E7864" w:rsidRPr="003375F2" w:rsidRDefault="000E7864" w:rsidP="000E7864">
      <w:pPr>
        <w:jc w:val="both"/>
        <w:rPr>
          <w:sz w:val="26"/>
          <w:szCs w:val="26"/>
          <w:lang w:val="uk-UA"/>
        </w:rPr>
      </w:pPr>
      <w:r w:rsidRPr="003375F2">
        <w:rPr>
          <w:sz w:val="26"/>
          <w:szCs w:val="26"/>
          <w:lang w:val="uk-UA"/>
        </w:rPr>
        <w:t xml:space="preserve">        Структуру бюджету розвитку в основному складають:</w:t>
      </w:r>
    </w:p>
    <w:p w:rsidR="000E7864" w:rsidRPr="003375F2" w:rsidRDefault="000E7864" w:rsidP="000E7864">
      <w:pPr>
        <w:pStyle w:val="a6"/>
        <w:numPr>
          <w:ilvl w:val="0"/>
          <w:numId w:val="22"/>
        </w:numPr>
        <w:ind w:left="426" w:firstLine="0"/>
        <w:jc w:val="both"/>
        <w:rPr>
          <w:sz w:val="26"/>
          <w:szCs w:val="26"/>
          <w:lang w:val="uk-UA"/>
        </w:rPr>
      </w:pPr>
      <w:r w:rsidRPr="003375F2">
        <w:rPr>
          <w:sz w:val="26"/>
          <w:szCs w:val="26"/>
          <w:lang w:val="uk-UA"/>
        </w:rPr>
        <w:lastRenderedPageBreak/>
        <w:t>342 грн. дивіденди (дохід), нараховані на акції господарських товариств, у статутних капіталах яких є комунальне майно;</w:t>
      </w:r>
    </w:p>
    <w:p w:rsidR="000E7864" w:rsidRPr="003375F2" w:rsidRDefault="000E7864" w:rsidP="000E7864">
      <w:pPr>
        <w:pStyle w:val="a6"/>
        <w:numPr>
          <w:ilvl w:val="0"/>
          <w:numId w:val="19"/>
        </w:numPr>
        <w:jc w:val="both"/>
        <w:rPr>
          <w:sz w:val="26"/>
          <w:szCs w:val="26"/>
          <w:lang w:val="uk-UA"/>
        </w:rPr>
      </w:pPr>
      <w:r w:rsidRPr="003375F2">
        <w:rPr>
          <w:sz w:val="26"/>
          <w:szCs w:val="26"/>
          <w:lang w:val="uk-UA"/>
        </w:rPr>
        <w:t xml:space="preserve">954 821 грн. кошти пайової участі  у розвитку інфраструктури населеного пункту;  </w:t>
      </w:r>
    </w:p>
    <w:p w:rsidR="000E7864" w:rsidRPr="003375F2" w:rsidRDefault="000E7864" w:rsidP="000E7864">
      <w:pPr>
        <w:pStyle w:val="a6"/>
        <w:numPr>
          <w:ilvl w:val="0"/>
          <w:numId w:val="19"/>
        </w:numPr>
        <w:jc w:val="both"/>
        <w:rPr>
          <w:sz w:val="26"/>
          <w:szCs w:val="26"/>
          <w:lang w:val="uk-UA"/>
        </w:rPr>
      </w:pPr>
      <w:r w:rsidRPr="003375F2">
        <w:rPr>
          <w:sz w:val="26"/>
          <w:szCs w:val="26"/>
          <w:lang w:val="uk-UA"/>
        </w:rPr>
        <w:t xml:space="preserve">28 353 973 грн. кошти від продажу земельних ділянок, які перебувають в комунальній власності. </w:t>
      </w:r>
    </w:p>
    <w:p w:rsidR="000E7864" w:rsidRPr="003375F2" w:rsidRDefault="000E7864" w:rsidP="000E7864">
      <w:pPr>
        <w:ind w:left="420"/>
        <w:jc w:val="both"/>
        <w:rPr>
          <w:sz w:val="26"/>
          <w:szCs w:val="26"/>
          <w:lang w:val="uk-UA"/>
        </w:rPr>
      </w:pPr>
    </w:p>
    <w:p w:rsidR="000E7864" w:rsidRPr="003375F2" w:rsidRDefault="000E7864" w:rsidP="000E7864">
      <w:pPr>
        <w:jc w:val="both"/>
        <w:rPr>
          <w:sz w:val="26"/>
          <w:szCs w:val="26"/>
          <w:lang w:val="uk-UA"/>
        </w:rPr>
      </w:pPr>
      <w:r w:rsidRPr="003375F2">
        <w:rPr>
          <w:sz w:val="26"/>
          <w:szCs w:val="26"/>
          <w:lang w:val="uk-UA"/>
        </w:rPr>
        <w:t xml:space="preserve">    </w:t>
      </w:r>
      <w:r w:rsidRPr="003375F2">
        <w:rPr>
          <w:b/>
          <w:sz w:val="26"/>
          <w:szCs w:val="26"/>
          <w:lang w:val="uk-UA"/>
        </w:rPr>
        <w:t>Власні надходження</w:t>
      </w:r>
      <w:r w:rsidRPr="003375F2">
        <w:rPr>
          <w:sz w:val="26"/>
          <w:szCs w:val="26"/>
          <w:lang w:val="uk-UA"/>
        </w:rPr>
        <w:t xml:space="preserve"> бюджетних установ за січень - червень 2019 року виконані на 123,8 %  та склали 10 566 061 грн., що становить 88,3 % відповідних надходжень минулого року, або (-) 1 400 031 грн. Зменшення надходжень відбулося по причині передачі до комунальної власності Чорноморської територіальної громади в особі Чорноморської міської ради Одеської області цілісного майнового комплексу державного закладу "Іллічівська басейнова лікарня на водному транспорті Міністерства охорони здоров'я України" (рішення Чорноморської міської ради від 25.01.2019р. № 378-VII) та його перетворення в комунальне некомерційне підприємство.</w:t>
      </w:r>
    </w:p>
    <w:p w:rsidR="000E7864" w:rsidRPr="003375F2" w:rsidRDefault="000E7864" w:rsidP="000E7864">
      <w:pPr>
        <w:jc w:val="both"/>
        <w:rPr>
          <w:sz w:val="26"/>
          <w:szCs w:val="26"/>
          <w:lang w:val="uk-UA"/>
        </w:rPr>
      </w:pPr>
      <w:r w:rsidRPr="003375F2">
        <w:rPr>
          <w:sz w:val="26"/>
          <w:szCs w:val="26"/>
          <w:lang w:val="uk-UA"/>
        </w:rPr>
        <w:t>Річні планові показники за власними надходженнями бюджетних установ виконані на  61,9 %.</w:t>
      </w:r>
    </w:p>
    <w:p w:rsidR="000E7864" w:rsidRPr="003375F2" w:rsidRDefault="000E7864" w:rsidP="000E7864">
      <w:pPr>
        <w:jc w:val="both"/>
        <w:rPr>
          <w:sz w:val="26"/>
          <w:szCs w:val="26"/>
          <w:lang w:val="uk-UA"/>
        </w:rPr>
      </w:pPr>
      <w:r w:rsidRPr="003375F2">
        <w:rPr>
          <w:sz w:val="26"/>
          <w:szCs w:val="26"/>
          <w:lang w:val="uk-UA"/>
        </w:rPr>
        <w:t xml:space="preserve">                                        </w:t>
      </w:r>
    </w:p>
    <w:p w:rsidR="000E7864" w:rsidRPr="003375F2" w:rsidRDefault="000E7864" w:rsidP="000E7864">
      <w:pPr>
        <w:jc w:val="both"/>
        <w:rPr>
          <w:color w:val="000000"/>
          <w:sz w:val="22"/>
          <w:szCs w:val="22"/>
          <w:lang w:val="uk-UA"/>
        </w:rPr>
      </w:pPr>
      <w:r w:rsidRPr="003375F2">
        <w:rPr>
          <w:sz w:val="26"/>
          <w:szCs w:val="26"/>
          <w:lang w:val="uk-UA"/>
        </w:rPr>
        <w:t xml:space="preserve">    До </w:t>
      </w:r>
      <w:r w:rsidRPr="003375F2">
        <w:rPr>
          <w:b/>
          <w:sz w:val="26"/>
          <w:szCs w:val="26"/>
          <w:lang w:val="uk-UA"/>
        </w:rPr>
        <w:t>фонду охорони навколишнього природного середовища</w:t>
      </w:r>
      <w:r w:rsidRPr="003375F2">
        <w:rPr>
          <w:sz w:val="26"/>
          <w:szCs w:val="26"/>
          <w:lang w:val="uk-UA"/>
        </w:rPr>
        <w:t xml:space="preserve"> за звітний період  надійшло 2 130 656 грн., планові показники перевиконані  в 3 рази  ( план -  700 900 грн.) в основному за рахунок сплати грошових стягнень </w:t>
      </w:r>
      <w:r w:rsidRPr="003375F2">
        <w:rPr>
          <w:color w:val="000000"/>
          <w:sz w:val="22"/>
          <w:szCs w:val="22"/>
          <w:lang w:val="uk-UA"/>
        </w:rPr>
        <w:t xml:space="preserve">ІФ </w:t>
      </w:r>
      <w:proofErr w:type="spellStart"/>
      <w:r w:rsidRPr="003375F2">
        <w:rPr>
          <w:color w:val="000000"/>
          <w:sz w:val="22"/>
          <w:szCs w:val="22"/>
          <w:lang w:val="uk-UA"/>
        </w:rPr>
        <w:t>ДП</w:t>
      </w:r>
      <w:proofErr w:type="spellEnd"/>
      <w:r w:rsidRPr="003375F2">
        <w:rPr>
          <w:color w:val="000000"/>
          <w:sz w:val="22"/>
          <w:szCs w:val="22"/>
          <w:lang w:val="uk-UA"/>
        </w:rPr>
        <w:t xml:space="preserve"> "АМПУ" </w:t>
      </w:r>
      <w:r w:rsidRPr="003375F2">
        <w:rPr>
          <w:color w:val="000000"/>
          <w:sz w:val="26"/>
          <w:szCs w:val="26"/>
          <w:lang w:val="uk-UA"/>
        </w:rPr>
        <w:t>у сумі</w:t>
      </w:r>
      <w:r w:rsidRPr="003375F2">
        <w:rPr>
          <w:color w:val="000000"/>
          <w:sz w:val="22"/>
          <w:szCs w:val="22"/>
          <w:lang w:val="uk-UA"/>
        </w:rPr>
        <w:t xml:space="preserve">  </w:t>
      </w:r>
      <w:r w:rsidRPr="003375F2">
        <w:rPr>
          <w:color w:val="000000"/>
          <w:sz w:val="26"/>
          <w:szCs w:val="26"/>
          <w:lang w:val="uk-UA"/>
        </w:rPr>
        <w:t>585 375 грн</w:t>
      </w:r>
      <w:r w:rsidRPr="003375F2">
        <w:rPr>
          <w:color w:val="000000"/>
          <w:sz w:val="22"/>
          <w:szCs w:val="22"/>
          <w:lang w:val="uk-UA"/>
        </w:rPr>
        <w:t xml:space="preserve">., </w:t>
      </w:r>
      <w:r w:rsidRPr="003375F2">
        <w:rPr>
          <w:color w:val="000000"/>
          <w:sz w:val="26"/>
          <w:szCs w:val="26"/>
          <w:lang w:val="uk-UA"/>
        </w:rPr>
        <w:t xml:space="preserve">компанією </w:t>
      </w:r>
      <w:proofErr w:type="spellStart"/>
      <w:r w:rsidRPr="003375F2">
        <w:rPr>
          <w:color w:val="000000"/>
          <w:sz w:val="26"/>
          <w:szCs w:val="26"/>
          <w:lang w:val="uk-UA"/>
        </w:rPr>
        <w:t>Фрам</w:t>
      </w:r>
      <w:proofErr w:type="spellEnd"/>
      <w:r w:rsidRPr="003375F2">
        <w:rPr>
          <w:color w:val="000000"/>
          <w:sz w:val="26"/>
          <w:szCs w:val="26"/>
          <w:lang w:val="uk-UA"/>
        </w:rPr>
        <w:t xml:space="preserve"> </w:t>
      </w:r>
      <w:proofErr w:type="spellStart"/>
      <w:r w:rsidRPr="003375F2">
        <w:rPr>
          <w:color w:val="000000"/>
          <w:sz w:val="26"/>
          <w:szCs w:val="26"/>
          <w:lang w:val="uk-UA"/>
        </w:rPr>
        <w:t>ШипінгЕдженсі</w:t>
      </w:r>
      <w:proofErr w:type="spellEnd"/>
      <w:r w:rsidRPr="003375F2">
        <w:rPr>
          <w:color w:val="000000"/>
          <w:sz w:val="26"/>
          <w:szCs w:val="26"/>
          <w:lang w:val="uk-UA"/>
        </w:rPr>
        <w:t>" - 487 685 грн.,  ТОВ "</w:t>
      </w:r>
      <w:proofErr w:type="spellStart"/>
      <w:r w:rsidRPr="003375F2">
        <w:rPr>
          <w:color w:val="000000"/>
          <w:sz w:val="26"/>
          <w:szCs w:val="26"/>
          <w:lang w:val="uk-UA"/>
        </w:rPr>
        <w:t>Ейса</w:t>
      </w:r>
      <w:proofErr w:type="spellEnd"/>
      <w:r w:rsidRPr="003375F2">
        <w:rPr>
          <w:color w:val="000000"/>
          <w:sz w:val="26"/>
          <w:szCs w:val="26"/>
          <w:lang w:val="uk-UA"/>
        </w:rPr>
        <w:t xml:space="preserve"> </w:t>
      </w:r>
      <w:proofErr w:type="spellStart"/>
      <w:r w:rsidRPr="003375F2">
        <w:rPr>
          <w:color w:val="000000"/>
          <w:sz w:val="26"/>
          <w:szCs w:val="26"/>
          <w:lang w:val="uk-UA"/>
        </w:rPr>
        <w:t>Лімітед</w:t>
      </w:r>
      <w:proofErr w:type="spellEnd"/>
      <w:r w:rsidRPr="003375F2">
        <w:rPr>
          <w:color w:val="000000"/>
          <w:sz w:val="26"/>
          <w:szCs w:val="26"/>
          <w:lang w:val="uk-UA"/>
        </w:rPr>
        <w:t xml:space="preserve">" - 388 470 грн., </w:t>
      </w:r>
      <w:r w:rsidRPr="003375F2">
        <w:rPr>
          <w:sz w:val="26"/>
          <w:szCs w:val="26"/>
          <w:lang w:val="uk-UA"/>
        </w:rPr>
        <w:t>за шкоду заподіяну порушенням законодавства про охорону навколишнього природного середовища внаслідок господарської та іншої діяльності.</w:t>
      </w:r>
      <w:r w:rsidRPr="003375F2">
        <w:rPr>
          <w:color w:val="000000"/>
          <w:sz w:val="22"/>
          <w:szCs w:val="22"/>
          <w:lang w:val="uk-UA"/>
        </w:rPr>
        <w:t xml:space="preserve"> </w:t>
      </w:r>
    </w:p>
    <w:p w:rsidR="000E7864" w:rsidRPr="003375F2" w:rsidRDefault="000E7864" w:rsidP="000E7864">
      <w:pPr>
        <w:jc w:val="both"/>
        <w:rPr>
          <w:sz w:val="26"/>
          <w:szCs w:val="26"/>
          <w:lang w:val="uk-UA"/>
        </w:rPr>
      </w:pPr>
      <w:r w:rsidRPr="003375F2">
        <w:rPr>
          <w:sz w:val="26"/>
          <w:szCs w:val="26"/>
          <w:lang w:val="uk-UA"/>
        </w:rPr>
        <w:t xml:space="preserve">    Структуру надходжень до фонду складають:</w:t>
      </w:r>
    </w:p>
    <w:p w:rsidR="000E7864" w:rsidRPr="003375F2" w:rsidRDefault="000E7864" w:rsidP="000E7864">
      <w:pPr>
        <w:pStyle w:val="a6"/>
        <w:numPr>
          <w:ilvl w:val="0"/>
          <w:numId w:val="20"/>
        </w:numPr>
        <w:jc w:val="both"/>
        <w:rPr>
          <w:sz w:val="26"/>
          <w:szCs w:val="26"/>
          <w:lang w:val="uk-UA"/>
        </w:rPr>
      </w:pPr>
      <w:r w:rsidRPr="003375F2">
        <w:rPr>
          <w:sz w:val="26"/>
          <w:szCs w:val="26"/>
          <w:lang w:val="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надійшло - 1 948 148 грн. при плановому показнику           504 000 грн., що у 3,9 рази більше плану;</w:t>
      </w:r>
    </w:p>
    <w:p w:rsidR="000E7864" w:rsidRPr="003375F2" w:rsidRDefault="000E7864" w:rsidP="000E7864">
      <w:pPr>
        <w:pStyle w:val="a6"/>
        <w:numPr>
          <w:ilvl w:val="0"/>
          <w:numId w:val="20"/>
        </w:numPr>
        <w:jc w:val="both"/>
        <w:rPr>
          <w:sz w:val="26"/>
          <w:szCs w:val="26"/>
          <w:lang w:val="uk-UA"/>
        </w:rPr>
      </w:pPr>
      <w:r w:rsidRPr="003375F2">
        <w:rPr>
          <w:sz w:val="26"/>
          <w:szCs w:val="26"/>
          <w:lang w:val="uk-UA"/>
        </w:rPr>
        <w:t xml:space="preserve">екологічний податок - при плановому показнику 196 900 грн. надійшло -         182 507 грн., виконання становить 92,7 %. </w:t>
      </w:r>
    </w:p>
    <w:p w:rsidR="000E7864" w:rsidRPr="003375F2" w:rsidRDefault="000E7864" w:rsidP="000E7864">
      <w:pPr>
        <w:jc w:val="both"/>
        <w:rPr>
          <w:sz w:val="26"/>
          <w:szCs w:val="26"/>
          <w:lang w:val="uk-UA"/>
        </w:rPr>
      </w:pPr>
      <w:r w:rsidRPr="003375F2">
        <w:rPr>
          <w:sz w:val="26"/>
          <w:szCs w:val="26"/>
          <w:lang w:val="uk-UA"/>
        </w:rPr>
        <w:t xml:space="preserve">    В порівнянні з відповідним періодом минулого року надходження до фонду охорони навколишнього природного середовища збільшились на 579 114 грн., або  на 37,3 %. Річний плановий показник виконаний на 163,5 %.</w:t>
      </w:r>
    </w:p>
    <w:p w:rsidR="000E7864" w:rsidRPr="003375F2" w:rsidRDefault="000E7864" w:rsidP="000E7864">
      <w:pPr>
        <w:jc w:val="both"/>
        <w:rPr>
          <w:sz w:val="26"/>
          <w:szCs w:val="26"/>
          <w:lang w:val="uk-UA"/>
        </w:rPr>
      </w:pPr>
    </w:p>
    <w:p w:rsidR="000E7864" w:rsidRPr="003375F2" w:rsidRDefault="000E7864" w:rsidP="000E7864">
      <w:pPr>
        <w:jc w:val="both"/>
        <w:rPr>
          <w:sz w:val="26"/>
          <w:szCs w:val="26"/>
          <w:lang w:val="uk-UA"/>
        </w:rPr>
      </w:pPr>
      <w:r w:rsidRPr="003375F2">
        <w:rPr>
          <w:sz w:val="26"/>
          <w:szCs w:val="26"/>
          <w:lang w:val="uk-UA"/>
        </w:rPr>
        <w:t xml:space="preserve">    Надходження до цільового фонду м. Чорноморська у звітному періоді не планувались та фактично відсутні.</w:t>
      </w:r>
    </w:p>
    <w:p w:rsidR="00BD6D5B" w:rsidRPr="003375F2" w:rsidRDefault="00BD6D5B" w:rsidP="00B37DED">
      <w:pPr>
        <w:jc w:val="both"/>
        <w:rPr>
          <w:sz w:val="26"/>
          <w:szCs w:val="26"/>
          <w:lang w:val="uk-UA"/>
        </w:rPr>
      </w:pPr>
    </w:p>
    <w:p w:rsidR="00B37DED" w:rsidRPr="003375F2" w:rsidRDefault="00B37DED" w:rsidP="00B37DED">
      <w:pPr>
        <w:jc w:val="both"/>
        <w:rPr>
          <w:b/>
          <w:sz w:val="26"/>
          <w:szCs w:val="26"/>
          <w:highlight w:val="yellow"/>
          <w:lang w:val="uk-UA"/>
        </w:rPr>
      </w:pPr>
      <w:r w:rsidRPr="003375F2">
        <w:rPr>
          <w:sz w:val="26"/>
          <w:szCs w:val="26"/>
          <w:lang w:val="uk-UA"/>
        </w:rPr>
        <w:t xml:space="preserve">       Виходячи з обсягу отриманих доходів, </w:t>
      </w:r>
      <w:r w:rsidRPr="003375F2">
        <w:rPr>
          <w:b/>
          <w:sz w:val="26"/>
          <w:szCs w:val="26"/>
          <w:lang w:val="uk-UA"/>
        </w:rPr>
        <w:t>видатки міського бюджету міста Чорноморська</w:t>
      </w:r>
      <w:r w:rsidRPr="003375F2">
        <w:rPr>
          <w:sz w:val="26"/>
          <w:szCs w:val="26"/>
          <w:lang w:val="uk-UA"/>
        </w:rPr>
        <w:t xml:space="preserve"> за </w:t>
      </w:r>
      <w:r w:rsidR="005F7622" w:rsidRPr="003375F2">
        <w:rPr>
          <w:sz w:val="26"/>
          <w:szCs w:val="26"/>
          <w:lang w:val="uk-UA"/>
        </w:rPr>
        <w:t xml:space="preserve">1 </w:t>
      </w:r>
      <w:r w:rsidR="000E7864" w:rsidRPr="003375F2">
        <w:rPr>
          <w:sz w:val="26"/>
          <w:szCs w:val="26"/>
          <w:lang w:val="uk-UA"/>
        </w:rPr>
        <w:t>півріччя</w:t>
      </w:r>
      <w:r w:rsidR="005F7622" w:rsidRPr="003375F2">
        <w:rPr>
          <w:sz w:val="26"/>
          <w:szCs w:val="26"/>
          <w:lang w:val="uk-UA"/>
        </w:rPr>
        <w:t xml:space="preserve"> 2019 року</w:t>
      </w:r>
      <w:r w:rsidRPr="003375F2">
        <w:rPr>
          <w:sz w:val="26"/>
          <w:szCs w:val="26"/>
          <w:lang w:val="uk-UA"/>
        </w:rPr>
        <w:t xml:space="preserve"> проведені  </w:t>
      </w:r>
      <w:r w:rsidRPr="003375F2">
        <w:rPr>
          <w:b/>
          <w:sz w:val="26"/>
          <w:szCs w:val="26"/>
          <w:lang w:val="uk-UA"/>
        </w:rPr>
        <w:t xml:space="preserve">в сумі </w:t>
      </w:r>
      <w:r w:rsidR="000E7864" w:rsidRPr="003375F2">
        <w:rPr>
          <w:b/>
          <w:sz w:val="26"/>
          <w:szCs w:val="26"/>
          <w:lang w:val="uk-UA"/>
        </w:rPr>
        <w:t>451 201 130</w:t>
      </w:r>
      <w:r w:rsidRPr="003375F2">
        <w:rPr>
          <w:b/>
          <w:sz w:val="26"/>
          <w:szCs w:val="26"/>
          <w:lang w:val="uk-UA"/>
        </w:rPr>
        <w:t xml:space="preserve"> грн., </w:t>
      </w:r>
      <w:r w:rsidRPr="003375F2">
        <w:rPr>
          <w:sz w:val="26"/>
          <w:szCs w:val="26"/>
          <w:lang w:val="uk-UA"/>
        </w:rPr>
        <w:t xml:space="preserve">що </w:t>
      </w:r>
      <w:r w:rsidR="000E7864" w:rsidRPr="003375F2">
        <w:rPr>
          <w:sz w:val="26"/>
          <w:szCs w:val="26"/>
          <w:lang w:val="uk-UA"/>
        </w:rPr>
        <w:t xml:space="preserve">на 14 074 775 грн. більше видатків, проведених за аналогічний період минулого року. </w:t>
      </w:r>
      <w:r w:rsidRPr="003375F2">
        <w:rPr>
          <w:b/>
          <w:sz w:val="26"/>
          <w:szCs w:val="26"/>
          <w:lang w:val="uk-UA"/>
        </w:rPr>
        <w:t xml:space="preserve">Річні планові показники </w:t>
      </w:r>
      <w:r w:rsidR="005F7622" w:rsidRPr="003375F2">
        <w:rPr>
          <w:b/>
          <w:sz w:val="26"/>
          <w:szCs w:val="26"/>
          <w:lang w:val="uk-UA"/>
        </w:rPr>
        <w:t xml:space="preserve">бюджетних призначень </w:t>
      </w:r>
      <w:r w:rsidRPr="003375F2">
        <w:rPr>
          <w:b/>
          <w:sz w:val="26"/>
          <w:szCs w:val="26"/>
          <w:lang w:val="uk-UA"/>
        </w:rPr>
        <w:t xml:space="preserve">виконані на </w:t>
      </w:r>
      <w:r w:rsidR="000E7864" w:rsidRPr="003375F2">
        <w:rPr>
          <w:b/>
          <w:sz w:val="26"/>
          <w:szCs w:val="26"/>
          <w:lang w:val="uk-UA"/>
        </w:rPr>
        <w:t>43,8</w:t>
      </w:r>
      <w:r w:rsidRPr="003375F2">
        <w:rPr>
          <w:b/>
          <w:sz w:val="26"/>
          <w:szCs w:val="26"/>
          <w:lang w:val="uk-UA"/>
        </w:rPr>
        <w:t xml:space="preserve"> %.</w:t>
      </w:r>
    </w:p>
    <w:p w:rsidR="00B37DED" w:rsidRPr="003375F2" w:rsidRDefault="00B37DED" w:rsidP="00B37DED">
      <w:pPr>
        <w:jc w:val="both"/>
        <w:rPr>
          <w:b/>
          <w:sz w:val="26"/>
          <w:szCs w:val="26"/>
          <w:highlight w:val="yellow"/>
          <w:lang w:val="uk-UA"/>
        </w:rPr>
      </w:pPr>
    </w:p>
    <w:p w:rsidR="00B37DED" w:rsidRPr="003375F2" w:rsidRDefault="00B37DED" w:rsidP="00B37DED">
      <w:pPr>
        <w:jc w:val="both"/>
        <w:rPr>
          <w:sz w:val="26"/>
          <w:szCs w:val="26"/>
          <w:lang w:val="uk-UA"/>
          <w:rPrChange w:id="0" w:author="Администратор" w:date="2019-07-12T14:21:00Z">
            <w:rPr>
              <w:sz w:val="26"/>
              <w:szCs w:val="26"/>
              <w:highlight w:val="yellow"/>
              <w:lang w:val="uk-UA"/>
            </w:rPr>
          </w:rPrChange>
        </w:rPr>
      </w:pPr>
      <w:r w:rsidRPr="003375F2">
        <w:rPr>
          <w:sz w:val="26"/>
          <w:szCs w:val="26"/>
          <w:lang w:val="uk-UA"/>
        </w:rPr>
        <w:t xml:space="preserve">       </w:t>
      </w:r>
      <w:r w:rsidR="0027439B" w:rsidRPr="003375F2">
        <w:rPr>
          <w:sz w:val="26"/>
          <w:szCs w:val="26"/>
          <w:lang w:val="uk-UA"/>
          <w:rPrChange w:id="1" w:author="Администратор" w:date="2019-07-12T14:21:00Z">
            <w:rPr>
              <w:sz w:val="26"/>
              <w:szCs w:val="26"/>
              <w:highlight w:val="yellow"/>
              <w:lang w:val="uk-UA"/>
            </w:rPr>
          </w:rPrChange>
        </w:rPr>
        <w:t>Структуру видатків складають видатки на утримання бюджетних установ,  житлово-комунального господарства, реалізацію міських програм соціально-економічного та культурного розвитку міста, соціальний захист та соціальне  забезпечення населення, утримання об’єктів соціальної і інженерної інфраструктури Чорноморської міської ради.</w:t>
      </w:r>
    </w:p>
    <w:p w:rsidR="00B37DED" w:rsidRPr="003375F2" w:rsidRDefault="00B37DED" w:rsidP="00B37DED">
      <w:pPr>
        <w:jc w:val="both"/>
        <w:rPr>
          <w:sz w:val="26"/>
          <w:szCs w:val="26"/>
          <w:highlight w:val="yellow"/>
          <w:lang w:val="uk-UA"/>
        </w:rPr>
      </w:pPr>
    </w:p>
    <w:p w:rsidR="00CF434A" w:rsidRPr="003375F2" w:rsidRDefault="00CF434A" w:rsidP="00B37DED">
      <w:pPr>
        <w:jc w:val="both"/>
        <w:rPr>
          <w:sz w:val="26"/>
          <w:szCs w:val="26"/>
          <w:highlight w:val="yellow"/>
          <w:lang w:val="uk-UA"/>
        </w:rPr>
      </w:pPr>
      <w:r w:rsidRPr="003375F2">
        <w:rPr>
          <w:noProof/>
          <w:sz w:val="26"/>
          <w:szCs w:val="26"/>
          <w:highlight w:val="yellow"/>
          <w:lang w:val="uk-UA"/>
        </w:rPr>
        <w:lastRenderedPageBreak/>
        <w:drawing>
          <wp:inline distT="0" distB="0" distL="0" distR="0">
            <wp:extent cx="5940425" cy="3589007"/>
            <wp:effectExtent l="19050" t="0" r="22225"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6D5B" w:rsidRPr="003375F2" w:rsidRDefault="00BD6D5B" w:rsidP="00B37DED">
      <w:pPr>
        <w:jc w:val="both"/>
        <w:rPr>
          <w:sz w:val="26"/>
          <w:szCs w:val="26"/>
          <w:highlight w:val="yellow"/>
          <w:lang w:val="uk-UA"/>
        </w:rPr>
      </w:pPr>
    </w:p>
    <w:p w:rsidR="00B37DED" w:rsidRPr="003375F2" w:rsidRDefault="00B37DED" w:rsidP="00B37DED">
      <w:pPr>
        <w:jc w:val="both"/>
        <w:rPr>
          <w:sz w:val="26"/>
          <w:szCs w:val="26"/>
          <w:lang w:val="uk-UA"/>
        </w:rPr>
      </w:pPr>
      <w:r w:rsidRPr="003375F2">
        <w:rPr>
          <w:sz w:val="26"/>
          <w:szCs w:val="26"/>
          <w:lang w:val="uk-UA"/>
        </w:rPr>
        <w:t xml:space="preserve">         В 2019 році планові показники бюджету міста Чорноморська розподілено серед 9 головних</w:t>
      </w:r>
      <w:r w:rsidR="00A258CD" w:rsidRPr="003375F2">
        <w:rPr>
          <w:sz w:val="26"/>
          <w:szCs w:val="26"/>
          <w:lang w:val="uk-UA"/>
        </w:rPr>
        <w:t xml:space="preserve"> розпорядників бюджетних коштів:</w:t>
      </w:r>
    </w:p>
    <w:p w:rsidR="00A258CD" w:rsidRPr="003375F2" w:rsidRDefault="0027439B" w:rsidP="00576FFC">
      <w:pPr>
        <w:ind w:firstLine="284"/>
        <w:jc w:val="both"/>
        <w:rPr>
          <w:sz w:val="26"/>
          <w:szCs w:val="26"/>
          <w:highlight w:val="yellow"/>
          <w:lang w:val="uk-UA"/>
        </w:rPr>
      </w:pPr>
      <w:r w:rsidRPr="003375F2">
        <w:rPr>
          <w:sz w:val="26"/>
          <w:szCs w:val="26"/>
          <w:lang w:val="uk-UA"/>
          <w:rPrChange w:id="2" w:author="Администратор" w:date="2019-07-12T14:07:00Z">
            <w:rPr>
              <w:sz w:val="26"/>
              <w:szCs w:val="26"/>
              <w:highlight w:val="yellow"/>
              <w:lang w:val="uk-UA"/>
            </w:rPr>
          </w:rPrChange>
        </w:rPr>
        <w:t xml:space="preserve">- виконавчий комітет Чорноморської міської ради Одеської області (в мережі якого є розпорядники бюджетних коштів нижчого рівня : Олександрівська селищна адміністрація, </w:t>
      </w:r>
      <w:proofErr w:type="spellStart"/>
      <w:r w:rsidRPr="003375F2">
        <w:rPr>
          <w:sz w:val="26"/>
          <w:szCs w:val="26"/>
          <w:lang w:val="uk-UA"/>
          <w:rPrChange w:id="3" w:author="Администратор" w:date="2019-07-12T14:07:00Z">
            <w:rPr>
              <w:sz w:val="26"/>
              <w:szCs w:val="26"/>
              <w:highlight w:val="yellow"/>
              <w:lang w:val="uk-UA"/>
            </w:rPr>
          </w:rPrChange>
        </w:rPr>
        <w:t>Малодолинська</w:t>
      </w:r>
      <w:proofErr w:type="spellEnd"/>
      <w:r w:rsidRPr="003375F2">
        <w:rPr>
          <w:sz w:val="26"/>
          <w:szCs w:val="26"/>
          <w:lang w:val="uk-UA"/>
          <w:rPrChange w:id="4" w:author="Администратор" w:date="2019-07-12T14:07:00Z">
            <w:rPr>
              <w:sz w:val="26"/>
              <w:szCs w:val="26"/>
              <w:highlight w:val="yellow"/>
              <w:lang w:val="uk-UA"/>
            </w:rPr>
          </w:rPrChange>
        </w:rPr>
        <w:t xml:space="preserve"> сільська адміністрація, </w:t>
      </w:r>
      <w:proofErr w:type="spellStart"/>
      <w:r w:rsidRPr="003375F2">
        <w:rPr>
          <w:sz w:val="26"/>
          <w:szCs w:val="26"/>
          <w:lang w:val="uk-UA"/>
          <w:rPrChange w:id="5" w:author="Администратор" w:date="2019-07-12T14:07:00Z">
            <w:rPr>
              <w:sz w:val="26"/>
              <w:szCs w:val="26"/>
              <w:highlight w:val="yellow"/>
              <w:lang w:val="uk-UA"/>
            </w:rPr>
          </w:rPrChange>
        </w:rPr>
        <w:t>Бурлачобалківська</w:t>
      </w:r>
      <w:proofErr w:type="spellEnd"/>
      <w:r w:rsidRPr="003375F2">
        <w:rPr>
          <w:sz w:val="26"/>
          <w:szCs w:val="26"/>
          <w:lang w:val="uk-UA"/>
          <w:rPrChange w:id="6" w:author="Администратор" w:date="2019-07-12T14:07:00Z">
            <w:rPr>
              <w:sz w:val="26"/>
              <w:szCs w:val="26"/>
              <w:highlight w:val="yellow"/>
              <w:lang w:val="uk-UA"/>
            </w:rPr>
          </w:rPrChange>
        </w:rPr>
        <w:t xml:space="preserve"> сільська адміністрація, </w:t>
      </w:r>
      <w:proofErr w:type="spellStart"/>
      <w:ins w:id="7" w:author="Администратор" w:date="2019-07-12T14:07:00Z">
        <w:r w:rsidR="00E916BA" w:rsidRPr="003375F2">
          <w:rPr>
            <w:sz w:val="26"/>
            <w:szCs w:val="26"/>
            <w:lang w:val="uk-UA"/>
          </w:rPr>
          <w:t>КП</w:t>
        </w:r>
        <w:proofErr w:type="spellEnd"/>
        <w:r w:rsidR="00E916BA" w:rsidRPr="003375F2">
          <w:rPr>
            <w:sz w:val="26"/>
            <w:szCs w:val="26"/>
            <w:lang w:val="uk-UA"/>
          </w:rPr>
          <w:t xml:space="preserve"> "Комунальне некомерційне підприємство" "Чорноморська </w:t>
        </w:r>
        <w:r w:rsidR="00BD5832" w:rsidRPr="003375F2">
          <w:rPr>
            <w:sz w:val="26"/>
            <w:szCs w:val="26"/>
            <w:lang w:val="uk-UA"/>
          </w:rPr>
          <w:t>лікарня" Чорноморської міської ради Одеської області</w:t>
        </w:r>
      </w:ins>
      <w:del w:id="8" w:author="Администратор" w:date="2019-07-12T14:08:00Z">
        <w:r w:rsidRPr="003375F2">
          <w:rPr>
            <w:sz w:val="26"/>
            <w:szCs w:val="26"/>
            <w:lang w:val="uk-UA"/>
            <w:rPrChange w:id="9" w:author="Администратор" w:date="2019-07-12T14:11:00Z">
              <w:rPr>
                <w:sz w:val="26"/>
                <w:szCs w:val="26"/>
                <w:highlight w:val="yellow"/>
                <w:lang w:val="uk-UA"/>
              </w:rPr>
            </w:rPrChange>
          </w:rPr>
          <w:delText>ДЗ "Іллічівська басейнова лікарня на водному транспорті МОЗ України"</w:delText>
        </w:r>
      </w:del>
      <w:r w:rsidRPr="003375F2">
        <w:rPr>
          <w:sz w:val="26"/>
          <w:szCs w:val="26"/>
          <w:lang w:val="uk-UA"/>
          <w:rPrChange w:id="10" w:author="Администратор" w:date="2019-07-12T14:11:00Z">
            <w:rPr>
              <w:sz w:val="26"/>
              <w:szCs w:val="26"/>
              <w:highlight w:val="yellow"/>
              <w:lang w:val="uk-UA"/>
            </w:rPr>
          </w:rPrChange>
        </w:rPr>
        <w:t xml:space="preserve">, </w:t>
      </w:r>
      <w:proofErr w:type="spellStart"/>
      <w:r w:rsidRPr="003375F2">
        <w:rPr>
          <w:sz w:val="26"/>
          <w:szCs w:val="26"/>
          <w:lang w:val="uk-UA"/>
          <w:rPrChange w:id="11" w:author="Администратор" w:date="2019-07-12T14:11:00Z">
            <w:rPr>
              <w:sz w:val="26"/>
              <w:szCs w:val="26"/>
              <w:highlight w:val="yellow"/>
              <w:lang w:val="uk-UA"/>
            </w:rPr>
          </w:rPrChange>
        </w:rPr>
        <w:t>ДЗ</w:t>
      </w:r>
      <w:proofErr w:type="spellEnd"/>
      <w:r w:rsidRPr="003375F2">
        <w:rPr>
          <w:sz w:val="26"/>
          <w:szCs w:val="26"/>
          <w:lang w:val="uk-UA"/>
          <w:rPrChange w:id="12" w:author="Администратор" w:date="2019-07-12T14:11:00Z">
            <w:rPr>
              <w:sz w:val="26"/>
              <w:szCs w:val="26"/>
              <w:highlight w:val="yellow"/>
              <w:lang w:val="uk-UA"/>
            </w:rPr>
          </w:rPrChange>
        </w:rPr>
        <w:t xml:space="preserve"> "Стоматологічна поліклініка МОЗ України </w:t>
      </w:r>
      <w:proofErr w:type="spellStart"/>
      <w:r w:rsidRPr="003375F2">
        <w:rPr>
          <w:sz w:val="26"/>
          <w:szCs w:val="26"/>
          <w:lang w:val="uk-UA"/>
          <w:rPrChange w:id="13" w:author="Администратор" w:date="2019-07-12T14:11:00Z">
            <w:rPr>
              <w:sz w:val="26"/>
              <w:szCs w:val="26"/>
              <w:highlight w:val="yellow"/>
              <w:lang w:val="uk-UA"/>
            </w:rPr>
          </w:rPrChange>
        </w:rPr>
        <w:t>м.Чорноморська</w:t>
      </w:r>
      <w:proofErr w:type="spellEnd"/>
      <w:r w:rsidRPr="003375F2">
        <w:rPr>
          <w:sz w:val="26"/>
          <w:szCs w:val="26"/>
          <w:lang w:val="uk-UA"/>
          <w:rPrChange w:id="14" w:author="Администратор" w:date="2019-07-12T14:11:00Z">
            <w:rPr>
              <w:sz w:val="26"/>
              <w:szCs w:val="26"/>
              <w:highlight w:val="yellow"/>
              <w:lang w:val="uk-UA"/>
            </w:rPr>
          </w:rPrChange>
        </w:rPr>
        <w:t xml:space="preserve">", </w:t>
      </w:r>
      <w:del w:id="15" w:author="Администратор" w:date="2019-07-12T14:16:00Z">
        <w:r w:rsidRPr="003375F2">
          <w:rPr>
            <w:sz w:val="26"/>
            <w:szCs w:val="26"/>
            <w:lang w:val="uk-UA"/>
            <w:rPrChange w:id="16" w:author="Администратор" w:date="2019-07-12T14:11:00Z">
              <w:rPr>
                <w:sz w:val="26"/>
                <w:szCs w:val="26"/>
                <w:highlight w:val="yellow"/>
                <w:lang w:val="uk-UA"/>
              </w:rPr>
            </w:rPrChange>
          </w:rPr>
          <w:delText xml:space="preserve">отримувач </w:delText>
        </w:r>
      </w:del>
      <w:ins w:id="17" w:author="Администратор" w:date="2019-07-12T14:16:00Z">
        <w:r w:rsidR="00B074DC" w:rsidRPr="003375F2">
          <w:rPr>
            <w:sz w:val="26"/>
            <w:szCs w:val="26"/>
            <w:lang w:val="uk-UA"/>
          </w:rPr>
          <w:t>одержувачі</w:t>
        </w:r>
        <w:r w:rsidRPr="003375F2">
          <w:rPr>
            <w:sz w:val="26"/>
            <w:szCs w:val="26"/>
            <w:lang w:val="uk-UA"/>
            <w:rPrChange w:id="18" w:author="Администратор" w:date="2019-07-12T14:11:00Z">
              <w:rPr>
                <w:sz w:val="26"/>
                <w:szCs w:val="26"/>
                <w:highlight w:val="yellow"/>
                <w:lang w:val="uk-UA"/>
              </w:rPr>
            </w:rPrChange>
          </w:rPr>
          <w:t xml:space="preserve"> </w:t>
        </w:r>
      </w:ins>
      <w:del w:id="19" w:author="Администратор" w:date="2019-07-12T14:18:00Z">
        <w:r w:rsidRPr="003375F2">
          <w:rPr>
            <w:sz w:val="26"/>
            <w:szCs w:val="26"/>
            <w:lang w:val="uk-UA"/>
            <w:rPrChange w:id="20" w:author="Администратор" w:date="2019-07-12T14:11:00Z">
              <w:rPr>
                <w:sz w:val="26"/>
                <w:szCs w:val="26"/>
                <w:highlight w:val="yellow"/>
                <w:lang w:val="uk-UA"/>
              </w:rPr>
            </w:rPrChange>
          </w:rPr>
          <w:delText>бюджетних коштів</w:delText>
        </w:r>
      </w:del>
      <w:ins w:id="21" w:author="Администратор" w:date="2019-07-12T14:19:00Z">
        <w:r w:rsidR="00424C4E" w:rsidRPr="003375F2">
          <w:rPr>
            <w:sz w:val="26"/>
            <w:szCs w:val="26"/>
            <w:lang w:val="uk-UA"/>
          </w:rPr>
          <w:t>бюджетних коштів</w:t>
        </w:r>
      </w:ins>
      <w:r w:rsidRPr="003375F2">
        <w:rPr>
          <w:sz w:val="26"/>
          <w:szCs w:val="26"/>
          <w:lang w:val="uk-UA"/>
          <w:rPrChange w:id="22" w:author="Администратор" w:date="2019-07-12T14:11:00Z">
            <w:rPr>
              <w:sz w:val="26"/>
              <w:szCs w:val="26"/>
              <w:highlight w:val="yellow"/>
              <w:lang w:val="uk-UA"/>
            </w:rPr>
          </w:rPrChange>
        </w:rPr>
        <w:t xml:space="preserve">: </w:t>
      </w:r>
      <w:proofErr w:type="spellStart"/>
      <w:r w:rsidRPr="003375F2">
        <w:rPr>
          <w:sz w:val="26"/>
          <w:szCs w:val="26"/>
          <w:lang w:val="uk-UA"/>
          <w:rPrChange w:id="23" w:author="Администратор" w:date="2019-07-12T14:11:00Z">
            <w:rPr>
              <w:sz w:val="26"/>
              <w:szCs w:val="26"/>
              <w:highlight w:val="yellow"/>
              <w:lang w:val="uk-UA"/>
            </w:rPr>
          </w:rPrChange>
        </w:rPr>
        <w:t>КП</w:t>
      </w:r>
      <w:proofErr w:type="spellEnd"/>
      <w:r w:rsidRPr="003375F2">
        <w:rPr>
          <w:sz w:val="26"/>
          <w:szCs w:val="26"/>
          <w:lang w:val="uk-UA"/>
          <w:rPrChange w:id="24" w:author="Администратор" w:date="2019-07-12T14:11:00Z">
            <w:rPr>
              <w:sz w:val="26"/>
              <w:szCs w:val="26"/>
              <w:highlight w:val="yellow"/>
              <w:lang w:val="uk-UA"/>
            </w:rPr>
          </w:rPrChange>
        </w:rPr>
        <w:t xml:space="preserve"> "Муніципальна охорона"</w:t>
      </w:r>
      <w:ins w:id="25" w:author="Администратор" w:date="2019-07-12T14:09:00Z">
        <w:r w:rsidR="00BD5832" w:rsidRPr="003375F2">
          <w:rPr>
            <w:sz w:val="26"/>
            <w:szCs w:val="26"/>
            <w:lang w:val="uk-UA"/>
          </w:rPr>
          <w:t xml:space="preserve">, </w:t>
        </w:r>
      </w:ins>
      <w:ins w:id="26" w:author="Администратор" w:date="2019-07-12T14:12:00Z">
        <w:r w:rsidR="00E916BA" w:rsidRPr="003375F2">
          <w:rPr>
            <w:sz w:val="26"/>
            <w:szCs w:val="26"/>
            <w:lang w:val="uk-UA"/>
          </w:rPr>
          <w:t xml:space="preserve">громадська організація </w:t>
        </w:r>
      </w:ins>
      <w:ins w:id="27" w:author="Администратор" w:date="2019-07-12T14:09:00Z">
        <w:r w:rsidRPr="003375F2">
          <w:rPr>
            <w:sz w:val="26"/>
            <w:szCs w:val="26"/>
            <w:lang w:val="uk-UA"/>
            <w:rPrChange w:id="28" w:author="Администратор" w:date="2019-07-12T14:11:00Z">
              <w:rPr>
                <w:sz w:val="26"/>
                <w:szCs w:val="26"/>
                <w:highlight w:val="yellow"/>
                <w:lang w:val="uk-UA"/>
              </w:rPr>
            </w:rPrChange>
          </w:rPr>
          <w:t>"Вете</w:t>
        </w:r>
        <w:r w:rsidR="00BD5832" w:rsidRPr="003375F2">
          <w:rPr>
            <w:sz w:val="26"/>
            <w:szCs w:val="26"/>
            <w:lang w:val="uk-UA"/>
          </w:rPr>
          <w:t xml:space="preserve">рани АТО міста Чорноморська", </w:t>
        </w:r>
      </w:ins>
      <w:ins w:id="29" w:author="Администратор" w:date="2019-07-12T14:12:00Z">
        <w:r w:rsidR="00E916BA" w:rsidRPr="003375F2">
          <w:rPr>
            <w:sz w:val="26"/>
            <w:szCs w:val="26"/>
            <w:lang w:val="uk-UA"/>
          </w:rPr>
          <w:t xml:space="preserve">громадська організація </w:t>
        </w:r>
      </w:ins>
      <w:ins w:id="30" w:author="Администратор" w:date="2019-07-12T14:09:00Z">
        <w:r w:rsidRPr="003375F2">
          <w:rPr>
            <w:sz w:val="26"/>
            <w:szCs w:val="26"/>
            <w:lang w:val="uk-UA"/>
            <w:rPrChange w:id="31" w:author="Администратор" w:date="2019-07-12T14:11:00Z">
              <w:rPr>
                <w:sz w:val="26"/>
                <w:szCs w:val="26"/>
                <w:highlight w:val="yellow"/>
                <w:lang w:val="uk-UA"/>
              </w:rPr>
            </w:rPrChange>
          </w:rPr>
          <w:t xml:space="preserve"> "Ветеранів та </w:t>
        </w:r>
      </w:ins>
      <w:ins w:id="32" w:author="Администратор" w:date="2019-07-12T14:11:00Z">
        <w:r w:rsidRPr="003375F2">
          <w:rPr>
            <w:sz w:val="26"/>
            <w:szCs w:val="26"/>
            <w:lang w:val="uk-UA"/>
            <w:rPrChange w:id="33" w:author="Администратор" w:date="2019-07-12T14:11:00Z">
              <w:rPr>
                <w:sz w:val="26"/>
                <w:szCs w:val="26"/>
                <w:highlight w:val="yellow"/>
                <w:lang w:val="uk-UA"/>
              </w:rPr>
            </w:rPrChange>
          </w:rPr>
          <w:t>інвалідів</w:t>
        </w:r>
      </w:ins>
      <w:ins w:id="34" w:author="Администратор" w:date="2019-07-12T14:09:00Z">
        <w:r w:rsidRPr="003375F2">
          <w:rPr>
            <w:sz w:val="26"/>
            <w:szCs w:val="26"/>
            <w:lang w:val="uk-UA"/>
            <w:rPrChange w:id="35" w:author="Администратор" w:date="2019-07-12T14:11:00Z">
              <w:rPr>
                <w:sz w:val="26"/>
                <w:szCs w:val="26"/>
                <w:highlight w:val="yellow"/>
                <w:lang w:val="uk-UA"/>
              </w:rPr>
            </w:rPrChange>
          </w:rPr>
          <w:t xml:space="preserve"> АТО - "Рапіра"</w:t>
        </w:r>
      </w:ins>
      <w:r w:rsidRPr="003375F2">
        <w:rPr>
          <w:sz w:val="26"/>
          <w:szCs w:val="26"/>
          <w:lang w:val="uk-UA"/>
          <w:rPrChange w:id="36" w:author="Администратор" w:date="2019-07-12T14:11:00Z">
            <w:rPr>
              <w:sz w:val="26"/>
              <w:szCs w:val="26"/>
              <w:highlight w:val="yellow"/>
              <w:lang w:val="uk-UA"/>
            </w:rPr>
          </w:rPrChange>
        </w:rPr>
        <w:t>);</w:t>
      </w:r>
    </w:p>
    <w:p w:rsidR="00A258CD" w:rsidRPr="003375F2" w:rsidRDefault="00A258CD" w:rsidP="00576FFC">
      <w:pPr>
        <w:ind w:firstLine="284"/>
        <w:jc w:val="both"/>
        <w:rPr>
          <w:sz w:val="26"/>
          <w:szCs w:val="26"/>
          <w:lang w:val="uk-UA"/>
        </w:rPr>
      </w:pPr>
      <w:r w:rsidRPr="003375F2">
        <w:rPr>
          <w:sz w:val="26"/>
          <w:szCs w:val="26"/>
          <w:lang w:val="uk-UA"/>
        </w:rPr>
        <w:t>- відділ освіти Чорноморської міської ради Одеської області;</w:t>
      </w:r>
    </w:p>
    <w:p w:rsidR="00360C80" w:rsidRPr="003375F2" w:rsidRDefault="0027439B" w:rsidP="00576FFC">
      <w:pPr>
        <w:ind w:firstLine="284"/>
        <w:jc w:val="both"/>
        <w:rPr>
          <w:sz w:val="26"/>
          <w:szCs w:val="26"/>
          <w:highlight w:val="yellow"/>
          <w:lang w:val="uk-UA"/>
        </w:rPr>
      </w:pPr>
      <w:r w:rsidRPr="003375F2">
        <w:rPr>
          <w:sz w:val="26"/>
          <w:szCs w:val="26"/>
          <w:lang w:val="uk-UA"/>
          <w:rPrChange w:id="37" w:author="Администратор" w:date="2019-07-12T14:11:00Z">
            <w:rPr>
              <w:sz w:val="26"/>
              <w:szCs w:val="26"/>
              <w:highlight w:val="yellow"/>
              <w:lang w:val="uk-UA"/>
            </w:rPr>
          </w:rPrChange>
        </w:rPr>
        <w:t xml:space="preserve">- управління соціальної політики Чорноморської міської ради Одеської області (у структурі є розпорядники </w:t>
      </w:r>
      <w:del w:id="38" w:author="Администратор" w:date="2019-07-12T14:19:00Z">
        <w:r w:rsidRPr="003375F2">
          <w:rPr>
            <w:sz w:val="26"/>
            <w:szCs w:val="26"/>
            <w:lang w:val="uk-UA"/>
            <w:rPrChange w:id="39" w:author="Администратор" w:date="2019-07-12T14:11:00Z">
              <w:rPr>
                <w:sz w:val="26"/>
                <w:szCs w:val="26"/>
                <w:highlight w:val="yellow"/>
                <w:lang w:val="uk-UA"/>
              </w:rPr>
            </w:rPrChange>
          </w:rPr>
          <w:delText xml:space="preserve">бюджетних коштів </w:delText>
        </w:r>
      </w:del>
      <w:r w:rsidRPr="003375F2">
        <w:rPr>
          <w:sz w:val="26"/>
          <w:szCs w:val="26"/>
          <w:lang w:val="uk-UA"/>
          <w:rPrChange w:id="40" w:author="Администратор" w:date="2019-07-12T14:11:00Z">
            <w:rPr>
              <w:sz w:val="26"/>
              <w:szCs w:val="26"/>
              <w:highlight w:val="yellow"/>
              <w:lang w:val="uk-UA"/>
            </w:rPr>
          </w:rPrChange>
        </w:rPr>
        <w:t xml:space="preserve">нижчого рівня - Комунальна установа "Територіальний центр соціального обслуговування (надання соціальних послуг) Чорноморської міської ради Одеської області, Чорноморський </w:t>
      </w:r>
      <w:ins w:id="41" w:author="Администратор" w:date="2019-07-12T14:11:00Z">
        <w:r w:rsidRPr="003375F2">
          <w:rPr>
            <w:sz w:val="26"/>
            <w:szCs w:val="26"/>
            <w:lang w:val="uk-UA"/>
            <w:rPrChange w:id="42" w:author="Администратор" w:date="2019-07-12T14:11:00Z">
              <w:rPr>
                <w:sz w:val="26"/>
                <w:szCs w:val="26"/>
                <w:highlight w:val="yellow"/>
                <w:lang w:val="uk-UA"/>
              </w:rPr>
            </w:rPrChange>
          </w:rPr>
          <w:t xml:space="preserve">міський </w:t>
        </w:r>
      </w:ins>
      <w:r w:rsidRPr="003375F2">
        <w:rPr>
          <w:sz w:val="26"/>
          <w:szCs w:val="26"/>
          <w:lang w:val="uk-UA"/>
          <w:rPrChange w:id="43" w:author="Администратор" w:date="2019-07-12T14:11:00Z">
            <w:rPr>
              <w:sz w:val="26"/>
              <w:szCs w:val="26"/>
              <w:highlight w:val="yellow"/>
              <w:lang w:val="uk-UA"/>
            </w:rPr>
          </w:rPrChange>
        </w:rPr>
        <w:t xml:space="preserve">центр соціальних служб для дітей </w:t>
      </w:r>
      <w:r w:rsidRPr="003375F2">
        <w:rPr>
          <w:sz w:val="26"/>
          <w:szCs w:val="26"/>
          <w:lang w:val="uk-UA"/>
          <w:rPrChange w:id="44" w:author="Администратор" w:date="2019-07-12T14:14:00Z">
            <w:rPr>
              <w:sz w:val="26"/>
              <w:szCs w:val="26"/>
              <w:highlight w:val="yellow"/>
              <w:lang w:val="uk-UA"/>
            </w:rPr>
          </w:rPrChange>
        </w:rPr>
        <w:t>та молоді, о</w:t>
      </w:r>
      <w:ins w:id="45" w:author="Администратор" w:date="2019-07-12T14:17:00Z">
        <w:r w:rsidR="00B074DC" w:rsidRPr="003375F2">
          <w:rPr>
            <w:sz w:val="26"/>
            <w:szCs w:val="26"/>
            <w:lang w:val="uk-UA"/>
          </w:rPr>
          <w:t>держува</w:t>
        </w:r>
      </w:ins>
      <w:ins w:id="46" w:author="Администратор" w:date="2019-07-12T14:20:00Z">
        <w:r w:rsidR="00424C4E" w:rsidRPr="003375F2">
          <w:rPr>
            <w:sz w:val="26"/>
            <w:szCs w:val="26"/>
            <w:lang w:val="uk-UA"/>
          </w:rPr>
          <w:t>ч</w:t>
        </w:r>
      </w:ins>
      <w:del w:id="47" w:author="Администратор" w:date="2019-07-12T14:17:00Z">
        <w:r w:rsidRPr="003375F2">
          <w:rPr>
            <w:sz w:val="26"/>
            <w:szCs w:val="26"/>
            <w:lang w:val="uk-UA"/>
            <w:rPrChange w:id="48" w:author="Администратор" w:date="2019-07-12T14:14:00Z">
              <w:rPr>
                <w:sz w:val="26"/>
                <w:szCs w:val="26"/>
                <w:highlight w:val="yellow"/>
                <w:lang w:val="uk-UA"/>
              </w:rPr>
            </w:rPrChange>
          </w:rPr>
          <w:delText>тримува</w:delText>
        </w:r>
      </w:del>
      <w:ins w:id="49" w:author="Администратор" w:date="2019-07-12T14:20:00Z">
        <w:r w:rsidR="00424C4E" w:rsidRPr="003375F2">
          <w:rPr>
            <w:sz w:val="26"/>
            <w:szCs w:val="26"/>
            <w:lang w:val="uk-UA"/>
          </w:rPr>
          <w:t xml:space="preserve"> </w:t>
        </w:r>
      </w:ins>
      <w:del w:id="50" w:author="Администратор" w:date="2019-07-12T14:17:00Z">
        <w:r w:rsidRPr="003375F2">
          <w:rPr>
            <w:sz w:val="26"/>
            <w:szCs w:val="26"/>
            <w:lang w:val="uk-UA"/>
            <w:rPrChange w:id="51" w:author="Администратор" w:date="2019-07-12T14:14:00Z">
              <w:rPr>
                <w:sz w:val="26"/>
                <w:szCs w:val="26"/>
                <w:highlight w:val="yellow"/>
                <w:lang w:val="uk-UA"/>
              </w:rPr>
            </w:rPrChange>
          </w:rPr>
          <w:delText>ч</w:delText>
        </w:r>
      </w:del>
      <w:del w:id="52" w:author="Администратор" w:date="2019-07-12T14:20:00Z">
        <w:r w:rsidRPr="003375F2">
          <w:rPr>
            <w:sz w:val="26"/>
            <w:szCs w:val="26"/>
            <w:lang w:val="uk-UA"/>
            <w:rPrChange w:id="53" w:author="Администратор" w:date="2019-07-12T14:14:00Z">
              <w:rPr>
                <w:sz w:val="26"/>
                <w:szCs w:val="26"/>
                <w:highlight w:val="yellow"/>
                <w:lang w:val="uk-UA"/>
              </w:rPr>
            </w:rPrChange>
          </w:rPr>
          <w:delText xml:space="preserve"> </w:delText>
        </w:r>
      </w:del>
      <w:del w:id="54" w:author="Администратор" w:date="2019-07-12T14:18:00Z">
        <w:r w:rsidRPr="003375F2">
          <w:rPr>
            <w:sz w:val="26"/>
            <w:szCs w:val="26"/>
            <w:lang w:val="uk-UA"/>
            <w:rPrChange w:id="55" w:author="Администратор" w:date="2019-07-12T14:14:00Z">
              <w:rPr>
                <w:sz w:val="26"/>
                <w:szCs w:val="26"/>
                <w:highlight w:val="yellow"/>
                <w:lang w:val="uk-UA"/>
              </w:rPr>
            </w:rPrChange>
          </w:rPr>
          <w:delText>бюджетних коштів</w:delText>
        </w:r>
      </w:del>
      <w:ins w:id="56" w:author="Администратор" w:date="2019-07-12T14:20:00Z">
        <w:r w:rsidR="00424C4E" w:rsidRPr="003375F2">
          <w:rPr>
            <w:sz w:val="26"/>
            <w:szCs w:val="26"/>
            <w:lang w:val="uk-UA"/>
          </w:rPr>
          <w:t>бюджетних коштів</w:t>
        </w:r>
      </w:ins>
      <w:ins w:id="57" w:author="Администратор" w:date="2019-07-12T14:18:00Z">
        <w:r w:rsidR="00424C4E" w:rsidRPr="003375F2">
          <w:rPr>
            <w:sz w:val="26"/>
            <w:szCs w:val="26"/>
            <w:lang w:val="uk-UA"/>
          </w:rPr>
          <w:t xml:space="preserve"> </w:t>
        </w:r>
      </w:ins>
      <w:r w:rsidRPr="003375F2">
        <w:rPr>
          <w:sz w:val="26"/>
          <w:szCs w:val="26"/>
          <w:lang w:val="uk-UA"/>
          <w:rPrChange w:id="58" w:author="Администратор" w:date="2019-07-12T14:14:00Z">
            <w:rPr>
              <w:sz w:val="26"/>
              <w:szCs w:val="26"/>
              <w:highlight w:val="yellow"/>
              <w:lang w:val="uk-UA"/>
            </w:rPr>
          </w:rPrChange>
        </w:rPr>
        <w:t xml:space="preserve"> - громадська організація "Сліпих "Світло");</w:t>
      </w:r>
    </w:p>
    <w:p w:rsidR="00360C80" w:rsidRPr="003375F2" w:rsidRDefault="00360C80" w:rsidP="00576FFC">
      <w:pPr>
        <w:ind w:firstLine="284"/>
        <w:jc w:val="both"/>
        <w:rPr>
          <w:sz w:val="26"/>
          <w:szCs w:val="26"/>
          <w:lang w:val="uk-UA"/>
        </w:rPr>
      </w:pPr>
      <w:r w:rsidRPr="003375F2">
        <w:rPr>
          <w:sz w:val="26"/>
          <w:szCs w:val="26"/>
          <w:lang w:val="uk-UA"/>
        </w:rPr>
        <w:t>- відділ культури Чорноморської міської ради Одеської області;</w:t>
      </w:r>
    </w:p>
    <w:p w:rsidR="00360C80" w:rsidRPr="003375F2" w:rsidRDefault="00360C80" w:rsidP="00576FFC">
      <w:pPr>
        <w:ind w:firstLine="284"/>
        <w:jc w:val="both"/>
        <w:rPr>
          <w:sz w:val="26"/>
          <w:szCs w:val="26"/>
          <w:lang w:val="uk-UA"/>
        </w:rPr>
      </w:pPr>
      <w:r w:rsidRPr="003375F2">
        <w:rPr>
          <w:sz w:val="26"/>
          <w:szCs w:val="26"/>
          <w:lang w:val="uk-UA"/>
        </w:rPr>
        <w:t>- відділ у справах сім'ї, молоді та спорту Чорноморської міської ради Одеської області;</w:t>
      </w:r>
    </w:p>
    <w:p w:rsidR="00360C80" w:rsidRPr="003375F2" w:rsidRDefault="0027439B" w:rsidP="00576FFC">
      <w:pPr>
        <w:ind w:firstLine="284"/>
        <w:jc w:val="both"/>
        <w:rPr>
          <w:sz w:val="26"/>
          <w:szCs w:val="26"/>
          <w:lang w:val="uk-UA"/>
          <w:rPrChange w:id="59" w:author="Администратор" w:date="2019-07-12T14:20:00Z">
            <w:rPr>
              <w:sz w:val="26"/>
              <w:szCs w:val="26"/>
              <w:highlight w:val="yellow"/>
              <w:lang w:val="uk-UA"/>
            </w:rPr>
          </w:rPrChange>
        </w:rPr>
      </w:pPr>
      <w:r w:rsidRPr="003375F2">
        <w:rPr>
          <w:sz w:val="26"/>
          <w:szCs w:val="26"/>
          <w:lang w:val="uk-UA"/>
          <w:rPrChange w:id="60" w:author="Администратор" w:date="2019-07-12T14:20:00Z">
            <w:rPr>
              <w:sz w:val="26"/>
              <w:szCs w:val="26"/>
              <w:highlight w:val="yellow"/>
              <w:lang w:val="uk-UA"/>
            </w:rPr>
          </w:rPrChange>
        </w:rPr>
        <w:t xml:space="preserve">- відділ комунального господарства і благоустрою Чорноморської міської ради Одеської області (в мережі є </w:t>
      </w:r>
      <w:del w:id="61" w:author="Администратор" w:date="2019-07-12T14:17:00Z">
        <w:r w:rsidRPr="003375F2">
          <w:rPr>
            <w:sz w:val="26"/>
            <w:szCs w:val="26"/>
            <w:lang w:val="uk-UA"/>
            <w:rPrChange w:id="62" w:author="Администратор" w:date="2019-07-12T14:20:00Z">
              <w:rPr>
                <w:sz w:val="26"/>
                <w:szCs w:val="26"/>
                <w:highlight w:val="yellow"/>
                <w:lang w:val="uk-UA"/>
              </w:rPr>
            </w:rPrChange>
          </w:rPr>
          <w:delText xml:space="preserve">отримувачі </w:delText>
        </w:r>
      </w:del>
      <w:ins w:id="63" w:author="Администратор" w:date="2019-07-12T14:17:00Z">
        <w:r w:rsidRPr="003375F2">
          <w:rPr>
            <w:sz w:val="26"/>
            <w:szCs w:val="26"/>
            <w:lang w:val="uk-UA"/>
            <w:rPrChange w:id="64" w:author="Администратор" w:date="2019-07-12T14:20:00Z">
              <w:rPr>
                <w:sz w:val="26"/>
                <w:szCs w:val="26"/>
                <w:highlight w:val="yellow"/>
                <w:lang w:val="uk-UA"/>
              </w:rPr>
            </w:rPrChange>
          </w:rPr>
          <w:t xml:space="preserve">одержувачі </w:t>
        </w:r>
      </w:ins>
      <w:ins w:id="65" w:author="Администратор" w:date="2019-07-12T14:20:00Z">
        <w:r w:rsidRPr="003375F2">
          <w:rPr>
            <w:sz w:val="26"/>
            <w:szCs w:val="26"/>
            <w:lang w:val="uk-UA"/>
            <w:rPrChange w:id="66" w:author="Администратор" w:date="2019-07-12T14:20:00Z">
              <w:rPr>
                <w:sz w:val="26"/>
                <w:szCs w:val="26"/>
                <w:highlight w:val="yellow"/>
                <w:lang w:val="uk-UA"/>
              </w:rPr>
            </w:rPrChange>
          </w:rPr>
          <w:t>бюджетних коштів</w:t>
        </w:r>
      </w:ins>
      <w:del w:id="67" w:author="Администратор" w:date="2019-07-12T14:18:00Z">
        <w:r w:rsidRPr="003375F2">
          <w:rPr>
            <w:sz w:val="26"/>
            <w:szCs w:val="26"/>
            <w:lang w:val="uk-UA"/>
            <w:rPrChange w:id="68" w:author="Администратор" w:date="2019-07-12T14:20:00Z">
              <w:rPr>
                <w:sz w:val="26"/>
                <w:szCs w:val="26"/>
                <w:highlight w:val="yellow"/>
                <w:lang w:val="uk-UA"/>
              </w:rPr>
            </w:rPrChange>
          </w:rPr>
          <w:delText>бюджетних коштів</w:delText>
        </w:r>
      </w:del>
      <w:r w:rsidRPr="003375F2">
        <w:rPr>
          <w:sz w:val="26"/>
          <w:szCs w:val="26"/>
          <w:lang w:val="uk-UA"/>
          <w:rPrChange w:id="69" w:author="Администратор" w:date="2019-07-12T14:20:00Z">
            <w:rPr>
              <w:sz w:val="26"/>
              <w:szCs w:val="26"/>
              <w:highlight w:val="yellow"/>
              <w:lang w:val="uk-UA"/>
            </w:rPr>
          </w:rPrChange>
        </w:rPr>
        <w:t xml:space="preserve">:                                                </w:t>
      </w:r>
      <w:proofErr w:type="spellStart"/>
      <w:r w:rsidRPr="003375F2">
        <w:rPr>
          <w:sz w:val="26"/>
          <w:szCs w:val="26"/>
          <w:lang w:val="uk-UA"/>
          <w:rPrChange w:id="70" w:author="Администратор" w:date="2019-07-12T14:20:00Z">
            <w:rPr>
              <w:sz w:val="26"/>
              <w:szCs w:val="26"/>
              <w:highlight w:val="yellow"/>
              <w:lang w:val="uk-UA"/>
            </w:rPr>
          </w:rPrChange>
        </w:rPr>
        <w:t>КП</w:t>
      </w:r>
      <w:proofErr w:type="spellEnd"/>
      <w:r w:rsidRPr="003375F2">
        <w:rPr>
          <w:sz w:val="26"/>
          <w:szCs w:val="26"/>
          <w:lang w:val="uk-UA"/>
          <w:rPrChange w:id="71" w:author="Администратор" w:date="2019-07-12T14:20:00Z">
            <w:rPr>
              <w:sz w:val="26"/>
              <w:szCs w:val="26"/>
              <w:highlight w:val="yellow"/>
              <w:lang w:val="uk-UA"/>
            </w:rPr>
          </w:rPrChange>
        </w:rPr>
        <w:t xml:space="preserve"> "</w:t>
      </w:r>
      <w:proofErr w:type="spellStart"/>
      <w:r w:rsidRPr="003375F2">
        <w:rPr>
          <w:sz w:val="26"/>
          <w:szCs w:val="26"/>
          <w:lang w:val="uk-UA"/>
          <w:rPrChange w:id="72" w:author="Администратор" w:date="2019-07-12T14:20:00Z">
            <w:rPr>
              <w:sz w:val="26"/>
              <w:szCs w:val="26"/>
              <w:highlight w:val="yellow"/>
              <w:lang w:val="uk-UA"/>
            </w:rPr>
          </w:rPrChange>
        </w:rPr>
        <w:t>Чорноморськводоканал</w:t>
      </w:r>
      <w:proofErr w:type="spellEnd"/>
      <w:r w:rsidRPr="003375F2">
        <w:rPr>
          <w:sz w:val="26"/>
          <w:szCs w:val="26"/>
          <w:lang w:val="uk-UA"/>
          <w:rPrChange w:id="73" w:author="Администратор" w:date="2019-07-12T14:20:00Z">
            <w:rPr>
              <w:sz w:val="26"/>
              <w:szCs w:val="26"/>
              <w:highlight w:val="yellow"/>
              <w:lang w:val="uk-UA"/>
            </w:rPr>
          </w:rPrChange>
        </w:rPr>
        <w:t xml:space="preserve">", </w:t>
      </w:r>
      <w:proofErr w:type="spellStart"/>
      <w:r w:rsidRPr="003375F2">
        <w:rPr>
          <w:sz w:val="26"/>
          <w:szCs w:val="26"/>
          <w:lang w:val="uk-UA"/>
          <w:rPrChange w:id="74" w:author="Администратор" w:date="2019-07-12T14:20:00Z">
            <w:rPr>
              <w:sz w:val="26"/>
              <w:szCs w:val="26"/>
              <w:highlight w:val="yellow"/>
              <w:lang w:val="uk-UA"/>
            </w:rPr>
          </w:rPrChange>
        </w:rPr>
        <w:t>КП</w:t>
      </w:r>
      <w:proofErr w:type="spellEnd"/>
      <w:r w:rsidRPr="003375F2">
        <w:rPr>
          <w:sz w:val="26"/>
          <w:szCs w:val="26"/>
          <w:lang w:val="uk-UA"/>
          <w:rPrChange w:id="75" w:author="Администратор" w:date="2019-07-12T14:20:00Z">
            <w:rPr>
              <w:sz w:val="26"/>
              <w:szCs w:val="26"/>
              <w:highlight w:val="yellow"/>
              <w:lang w:val="uk-UA"/>
            </w:rPr>
          </w:rPrChange>
        </w:rPr>
        <w:t xml:space="preserve"> "</w:t>
      </w:r>
      <w:proofErr w:type="spellStart"/>
      <w:r w:rsidRPr="003375F2">
        <w:rPr>
          <w:sz w:val="26"/>
          <w:szCs w:val="26"/>
          <w:lang w:val="uk-UA"/>
          <w:rPrChange w:id="76" w:author="Администратор" w:date="2019-07-12T14:20:00Z">
            <w:rPr>
              <w:sz w:val="26"/>
              <w:szCs w:val="26"/>
              <w:highlight w:val="yellow"/>
              <w:lang w:val="uk-UA"/>
            </w:rPr>
          </w:rPrChange>
        </w:rPr>
        <w:t>Чорноморськтеплоенерго</w:t>
      </w:r>
      <w:proofErr w:type="spellEnd"/>
      <w:r w:rsidRPr="003375F2">
        <w:rPr>
          <w:sz w:val="26"/>
          <w:szCs w:val="26"/>
          <w:lang w:val="uk-UA"/>
          <w:rPrChange w:id="77" w:author="Администратор" w:date="2019-07-12T14:20:00Z">
            <w:rPr>
              <w:sz w:val="26"/>
              <w:szCs w:val="26"/>
              <w:highlight w:val="yellow"/>
              <w:lang w:val="uk-UA"/>
            </w:rPr>
          </w:rPrChange>
        </w:rPr>
        <w:t xml:space="preserve">", </w:t>
      </w:r>
      <w:proofErr w:type="spellStart"/>
      <w:r w:rsidRPr="003375F2">
        <w:rPr>
          <w:sz w:val="26"/>
          <w:szCs w:val="26"/>
          <w:lang w:val="uk-UA"/>
          <w:rPrChange w:id="78" w:author="Администратор" w:date="2019-07-12T14:20:00Z">
            <w:rPr>
              <w:sz w:val="26"/>
              <w:szCs w:val="26"/>
              <w:highlight w:val="yellow"/>
              <w:lang w:val="uk-UA"/>
            </w:rPr>
          </w:rPrChange>
        </w:rPr>
        <w:t>КП</w:t>
      </w:r>
      <w:proofErr w:type="spellEnd"/>
      <w:r w:rsidRPr="003375F2">
        <w:rPr>
          <w:sz w:val="26"/>
          <w:szCs w:val="26"/>
          <w:lang w:val="uk-UA"/>
          <w:rPrChange w:id="79" w:author="Администратор" w:date="2019-07-12T14:20:00Z">
            <w:rPr>
              <w:sz w:val="26"/>
              <w:szCs w:val="26"/>
              <w:highlight w:val="yellow"/>
              <w:lang w:val="uk-UA"/>
            </w:rPr>
          </w:rPrChange>
        </w:rPr>
        <w:t xml:space="preserve"> "МУЖКГ",                </w:t>
      </w:r>
      <w:proofErr w:type="spellStart"/>
      <w:r w:rsidRPr="003375F2">
        <w:rPr>
          <w:sz w:val="26"/>
          <w:szCs w:val="26"/>
          <w:lang w:val="uk-UA"/>
          <w:rPrChange w:id="80" w:author="Администратор" w:date="2019-07-12T14:20:00Z">
            <w:rPr>
              <w:sz w:val="26"/>
              <w:szCs w:val="26"/>
              <w:highlight w:val="yellow"/>
              <w:lang w:val="uk-UA"/>
            </w:rPr>
          </w:rPrChange>
        </w:rPr>
        <w:t>КП</w:t>
      </w:r>
      <w:proofErr w:type="spellEnd"/>
      <w:r w:rsidRPr="003375F2">
        <w:rPr>
          <w:sz w:val="26"/>
          <w:szCs w:val="26"/>
          <w:lang w:val="uk-UA"/>
          <w:rPrChange w:id="81" w:author="Администратор" w:date="2019-07-12T14:20:00Z">
            <w:rPr>
              <w:sz w:val="26"/>
              <w:szCs w:val="26"/>
              <w:highlight w:val="yellow"/>
              <w:lang w:val="uk-UA"/>
            </w:rPr>
          </w:rPrChange>
        </w:rPr>
        <w:t xml:space="preserve"> "</w:t>
      </w:r>
      <w:proofErr w:type="spellStart"/>
      <w:r w:rsidRPr="003375F2">
        <w:rPr>
          <w:sz w:val="26"/>
          <w:szCs w:val="26"/>
          <w:lang w:val="uk-UA"/>
          <w:rPrChange w:id="82" w:author="Администратор" w:date="2019-07-12T14:20:00Z">
            <w:rPr>
              <w:sz w:val="26"/>
              <w:szCs w:val="26"/>
              <w:highlight w:val="yellow"/>
              <w:lang w:val="uk-UA"/>
            </w:rPr>
          </w:rPrChange>
        </w:rPr>
        <w:t>Зеленгосп</w:t>
      </w:r>
      <w:proofErr w:type="spellEnd"/>
      <w:r w:rsidRPr="003375F2">
        <w:rPr>
          <w:sz w:val="26"/>
          <w:szCs w:val="26"/>
          <w:lang w:val="uk-UA"/>
          <w:rPrChange w:id="83" w:author="Администратор" w:date="2019-07-12T14:20:00Z">
            <w:rPr>
              <w:sz w:val="26"/>
              <w:szCs w:val="26"/>
              <w:highlight w:val="yellow"/>
              <w:lang w:val="uk-UA"/>
            </w:rPr>
          </w:rPrChange>
        </w:rPr>
        <w:t>");</w:t>
      </w:r>
    </w:p>
    <w:p w:rsidR="002D710C" w:rsidRPr="003375F2" w:rsidRDefault="0027439B" w:rsidP="00576FFC">
      <w:pPr>
        <w:ind w:firstLine="284"/>
        <w:jc w:val="both"/>
        <w:rPr>
          <w:sz w:val="26"/>
          <w:szCs w:val="26"/>
          <w:lang w:val="uk-UA"/>
          <w:rPrChange w:id="84" w:author="Администратор" w:date="2019-07-12T14:21:00Z">
            <w:rPr>
              <w:sz w:val="26"/>
              <w:szCs w:val="26"/>
              <w:highlight w:val="yellow"/>
              <w:lang w:val="uk-UA"/>
            </w:rPr>
          </w:rPrChange>
        </w:rPr>
      </w:pPr>
      <w:r w:rsidRPr="003375F2">
        <w:rPr>
          <w:sz w:val="26"/>
          <w:szCs w:val="26"/>
          <w:lang w:val="uk-UA"/>
          <w:rPrChange w:id="85" w:author="Администратор" w:date="2019-07-12T14:21:00Z">
            <w:rPr>
              <w:sz w:val="26"/>
              <w:szCs w:val="26"/>
              <w:highlight w:val="yellow"/>
              <w:lang w:val="uk-UA"/>
            </w:rPr>
          </w:rPrChange>
        </w:rPr>
        <w:t>- управління капітального будівництва Чорноморської міської ради Одеської області (в мережі є о</w:t>
      </w:r>
      <w:ins w:id="86" w:author="Администратор" w:date="2019-07-12T14:17:00Z">
        <w:r w:rsidRPr="003375F2">
          <w:rPr>
            <w:sz w:val="26"/>
            <w:szCs w:val="26"/>
            <w:lang w:val="uk-UA"/>
            <w:rPrChange w:id="87" w:author="Администратор" w:date="2019-07-12T14:21:00Z">
              <w:rPr>
                <w:sz w:val="26"/>
                <w:szCs w:val="26"/>
                <w:highlight w:val="yellow"/>
                <w:lang w:val="uk-UA"/>
              </w:rPr>
            </w:rPrChange>
          </w:rPr>
          <w:t>держувач</w:t>
        </w:r>
      </w:ins>
      <w:del w:id="88" w:author="Администратор" w:date="2019-07-12T14:17:00Z">
        <w:r w:rsidRPr="003375F2">
          <w:rPr>
            <w:sz w:val="26"/>
            <w:szCs w:val="26"/>
            <w:lang w:val="uk-UA"/>
            <w:rPrChange w:id="89" w:author="Администратор" w:date="2019-07-12T14:21:00Z">
              <w:rPr>
                <w:sz w:val="26"/>
                <w:szCs w:val="26"/>
                <w:highlight w:val="yellow"/>
                <w:lang w:val="uk-UA"/>
              </w:rPr>
            </w:rPrChange>
          </w:rPr>
          <w:delText>тримувач бюджетних коштів</w:delText>
        </w:r>
      </w:del>
      <w:ins w:id="90" w:author="Администратор" w:date="2019-07-12T14:20:00Z">
        <w:r w:rsidR="00BD5832" w:rsidRPr="003375F2">
          <w:rPr>
            <w:sz w:val="26"/>
            <w:szCs w:val="26"/>
            <w:lang w:val="uk-UA"/>
          </w:rPr>
          <w:t xml:space="preserve"> бюджетних коштів</w:t>
        </w:r>
      </w:ins>
      <w:r w:rsidRPr="003375F2">
        <w:rPr>
          <w:sz w:val="26"/>
          <w:szCs w:val="26"/>
          <w:lang w:val="uk-UA"/>
          <w:rPrChange w:id="91" w:author="Администратор" w:date="2019-07-12T14:21:00Z">
            <w:rPr>
              <w:sz w:val="26"/>
              <w:szCs w:val="26"/>
              <w:highlight w:val="yellow"/>
              <w:lang w:val="uk-UA"/>
            </w:rPr>
          </w:rPrChange>
        </w:rPr>
        <w:t xml:space="preserve"> - </w:t>
      </w:r>
      <w:proofErr w:type="spellStart"/>
      <w:r w:rsidRPr="003375F2">
        <w:rPr>
          <w:sz w:val="26"/>
          <w:szCs w:val="26"/>
          <w:lang w:val="uk-UA"/>
          <w:rPrChange w:id="92" w:author="Администратор" w:date="2019-07-12T14:21:00Z">
            <w:rPr>
              <w:sz w:val="26"/>
              <w:szCs w:val="26"/>
              <w:highlight w:val="yellow"/>
              <w:lang w:val="uk-UA"/>
            </w:rPr>
          </w:rPrChange>
        </w:rPr>
        <w:t>КП</w:t>
      </w:r>
      <w:proofErr w:type="spellEnd"/>
      <w:r w:rsidRPr="003375F2">
        <w:rPr>
          <w:sz w:val="26"/>
          <w:szCs w:val="26"/>
          <w:lang w:val="uk-UA"/>
          <w:rPrChange w:id="93" w:author="Администратор" w:date="2019-07-12T14:21:00Z">
            <w:rPr>
              <w:sz w:val="26"/>
              <w:szCs w:val="26"/>
              <w:highlight w:val="yellow"/>
              <w:lang w:val="uk-UA"/>
            </w:rPr>
          </w:rPrChange>
        </w:rPr>
        <w:t xml:space="preserve"> "</w:t>
      </w:r>
      <w:proofErr w:type="spellStart"/>
      <w:r w:rsidRPr="003375F2">
        <w:rPr>
          <w:sz w:val="26"/>
          <w:szCs w:val="26"/>
          <w:lang w:val="uk-UA"/>
          <w:rPrChange w:id="94" w:author="Администратор" w:date="2019-07-12T14:21:00Z">
            <w:rPr>
              <w:sz w:val="26"/>
              <w:szCs w:val="26"/>
              <w:highlight w:val="yellow"/>
              <w:lang w:val="uk-UA"/>
            </w:rPr>
          </w:rPrChange>
        </w:rPr>
        <w:t>Чорноморськводоканал</w:t>
      </w:r>
      <w:proofErr w:type="spellEnd"/>
      <w:r w:rsidRPr="003375F2">
        <w:rPr>
          <w:sz w:val="26"/>
          <w:szCs w:val="26"/>
          <w:lang w:val="uk-UA"/>
          <w:rPrChange w:id="95" w:author="Администратор" w:date="2019-07-12T14:21:00Z">
            <w:rPr>
              <w:sz w:val="26"/>
              <w:szCs w:val="26"/>
              <w:highlight w:val="yellow"/>
              <w:lang w:val="uk-UA"/>
            </w:rPr>
          </w:rPrChange>
        </w:rPr>
        <w:t>");</w:t>
      </w:r>
    </w:p>
    <w:p w:rsidR="002D710C" w:rsidRPr="003375F2" w:rsidRDefault="0027439B" w:rsidP="00576FFC">
      <w:pPr>
        <w:ind w:firstLine="284"/>
        <w:jc w:val="both"/>
        <w:rPr>
          <w:sz w:val="26"/>
          <w:szCs w:val="26"/>
          <w:lang w:val="uk-UA"/>
          <w:rPrChange w:id="96" w:author="Администратор" w:date="2019-07-12T14:21:00Z">
            <w:rPr>
              <w:sz w:val="26"/>
              <w:szCs w:val="26"/>
              <w:highlight w:val="yellow"/>
              <w:lang w:val="uk-UA"/>
            </w:rPr>
          </w:rPrChange>
        </w:rPr>
      </w:pPr>
      <w:r w:rsidRPr="003375F2">
        <w:rPr>
          <w:sz w:val="26"/>
          <w:szCs w:val="26"/>
          <w:lang w:val="uk-UA"/>
          <w:rPrChange w:id="97" w:author="Администратор" w:date="2019-07-12T14:21:00Z">
            <w:rPr>
              <w:sz w:val="26"/>
              <w:szCs w:val="26"/>
              <w:highlight w:val="yellow"/>
              <w:lang w:val="uk-UA"/>
            </w:rPr>
          </w:rPrChange>
        </w:rPr>
        <w:t xml:space="preserve">- управління комунальної власності та земельних відносин Чорноморської міської ради Одеської області (в мережі є </w:t>
      </w:r>
      <w:del w:id="98" w:author="Администратор" w:date="2019-07-12T14:19:00Z">
        <w:r w:rsidR="00BD5832" w:rsidRPr="003375F2">
          <w:rPr>
            <w:sz w:val="26"/>
            <w:szCs w:val="26"/>
            <w:lang w:val="uk-UA"/>
          </w:rPr>
          <w:delText>отримувач бюджетних коштів</w:delText>
        </w:r>
      </w:del>
      <w:ins w:id="99" w:author="Администратор" w:date="2019-07-12T14:19:00Z">
        <w:r w:rsidR="00BD5832" w:rsidRPr="003375F2">
          <w:rPr>
            <w:sz w:val="26"/>
            <w:szCs w:val="26"/>
            <w:lang w:val="uk-UA"/>
          </w:rPr>
          <w:t>одер</w:t>
        </w:r>
      </w:ins>
      <w:ins w:id="100" w:author="Администратор" w:date="2019-07-12T14:20:00Z">
        <w:r w:rsidR="00BD5832" w:rsidRPr="003375F2">
          <w:rPr>
            <w:sz w:val="26"/>
            <w:szCs w:val="26"/>
            <w:lang w:val="uk-UA"/>
          </w:rPr>
          <w:t xml:space="preserve">жувач бюджетних коштів </w:t>
        </w:r>
      </w:ins>
      <w:r w:rsidR="00BD5832" w:rsidRPr="003375F2">
        <w:rPr>
          <w:sz w:val="26"/>
          <w:szCs w:val="26"/>
          <w:lang w:val="uk-UA"/>
        </w:rPr>
        <w:t xml:space="preserve"> - </w:t>
      </w:r>
      <w:proofErr w:type="spellStart"/>
      <w:r w:rsidR="00BD5832" w:rsidRPr="003375F2">
        <w:rPr>
          <w:sz w:val="26"/>
          <w:szCs w:val="26"/>
          <w:lang w:val="uk-UA"/>
        </w:rPr>
        <w:t>КП</w:t>
      </w:r>
      <w:proofErr w:type="spellEnd"/>
      <w:r w:rsidR="00BD5832" w:rsidRPr="003375F2">
        <w:rPr>
          <w:sz w:val="26"/>
          <w:szCs w:val="26"/>
          <w:lang w:val="uk-UA"/>
        </w:rPr>
        <w:t xml:space="preserve"> "Палац спорту "Юність");</w:t>
      </w:r>
    </w:p>
    <w:p w:rsidR="00576FFC" w:rsidRPr="003375F2" w:rsidRDefault="0027439B" w:rsidP="00576FFC">
      <w:pPr>
        <w:ind w:firstLine="284"/>
        <w:jc w:val="both"/>
        <w:rPr>
          <w:sz w:val="26"/>
          <w:szCs w:val="26"/>
          <w:lang w:val="uk-UA"/>
        </w:rPr>
      </w:pPr>
      <w:r w:rsidRPr="003375F2">
        <w:rPr>
          <w:sz w:val="26"/>
          <w:szCs w:val="26"/>
          <w:lang w:val="uk-UA"/>
          <w:rPrChange w:id="101" w:author="Администратор" w:date="2019-07-12T14:21:00Z">
            <w:rPr>
              <w:sz w:val="26"/>
              <w:szCs w:val="26"/>
              <w:highlight w:val="yellow"/>
              <w:lang w:val="uk-UA"/>
            </w:rPr>
          </w:rPrChange>
        </w:rPr>
        <w:t>- фінансове управління</w:t>
      </w:r>
      <w:r w:rsidR="00576FFC" w:rsidRPr="003375F2">
        <w:rPr>
          <w:sz w:val="26"/>
          <w:szCs w:val="26"/>
          <w:lang w:val="uk-UA"/>
        </w:rPr>
        <w:t xml:space="preserve"> Чорноморської міської ради Одеської області.</w:t>
      </w:r>
    </w:p>
    <w:p w:rsidR="00A258CD" w:rsidRPr="003375F2" w:rsidRDefault="00A258CD" w:rsidP="00A258CD">
      <w:pPr>
        <w:jc w:val="both"/>
        <w:rPr>
          <w:sz w:val="26"/>
          <w:szCs w:val="26"/>
          <w:highlight w:val="yellow"/>
          <w:lang w:val="uk-UA"/>
        </w:rPr>
      </w:pPr>
    </w:p>
    <w:p w:rsidR="00AE5510" w:rsidRPr="003375F2" w:rsidRDefault="00E10A72" w:rsidP="00AE5510">
      <w:pPr>
        <w:jc w:val="both"/>
        <w:rPr>
          <w:sz w:val="26"/>
          <w:szCs w:val="26"/>
          <w:lang w:val="uk-UA"/>
        </w:rPr>
      </w:pPr>
      <w:r w:rsidRPr="003375F2">
        <w:rPr>
          <w:sz w:val="26"/>
          <w:szCs w:val="26"/>
          <w:lang w:val="uk-UA"/>
        </w:rPr>
        <w:lastRenderedPageBreak/>
        <w:t xml:space="preserve">    </w:t>
      </w:r>
      <w:r w:rsidR="00AE5510" w:rsidRPr="003375F2">
        <w:rPr>
          <w:sz w:val="26"/>
          <w:szCs w:val="26"/>
          <w:lang w:val="uk-UA"/>
        </w:rPr>
        <w:t xml:space="preserve">Найбільшу питому вагу в загальній сумі проведених видатків займає </w:t>
      </w:r>
      <w:r w:rsidR="00AE5510" w:rsidRPr="003375F2">
        <w:rPr>
          <w:b/>
          <w:sz w:val="26"/>
          <w:szCs w:val="26"/>
          <w:lang w:val="uk-UA"/>
        </w:rPr>
        <w:t>відділ освіти Чорноморської міської ради Одеської області</w:t>
      </w:r>
      <w:r w:rsidR="005B5346" w:rsidRPr="003375F2">
        <w:rPr>
          <w:sz w:val="26"/>
          <w:szCs w:val="26"/>
          <w:lang w:val="uk-UA"/>
        </w:rPr>
        <w:t xml:space="preserve"> - 32</w:t>
      </w:r>
      <w:r w:rsidR="00AE5510" w:rsidRPr="003375F2">
        <w:rPr>
          <w:sz w:val="26"/>
          <w:szCs w:val="26"/>
          <w:lang w:val="uk-UA"/>
        </w:rPr>
        <w:t>,</w:t>
      </w:r>
      <w:r w:rsidR="005B5346" w:rsidRPr="003375F2">
        <w:rPr>
          <w:sz w:val="26"/>
          <w:szCs w:val="26"/>
          <w:lang w:val="uk-UA"/>
        </w:rPr>
        <w:t>4</w:t>
      </w:r>
      <w:r w:rsidR="00AE5510" w:rsidRPr="003375F2">
        <w:rPr>
          <w:sz w:val="26"/>
          <w:szCs w:val="26"/>
          <w:lang w:val="uk-UA"/>
        </w:rPr>
        <w:t xml:space="preserve"> %.</w:t>
      </w:r>
    </w:p>
    <w:p w:rsidR="00AE5510" w:rsidRPr="003375F2" w:rsidRDefault="00AE5510" w:rsidP="00AE5510">
      <w:pPr>
        <w:jc w:val="both"/>
        <w:rPr>
          <w:sz w:val="26"/>
          <w:szCs w:val="26"/>
          <w:highlight w:val="yellow"/>
          <w:lang w:val="uk-UA"/>
        </w:rPr>
      </w:pPr>
    </w:p>
    <w:p w:rsidR="00AE5510" w:rsidRPr="003375F2" w:rsidRDefault="00AE5510" w:rsidP="00AE5510">
      <w:pPr>
        <w:jc w:val="both"/>
        <w:rPr>
          <w:sz w:val="26"/>
          <w:szCs w:val="26"/>
          <w:lang w:val="uk-UA"/>
        </w:rPr>
      </w:pPr>
      <w:r w:rsidRPr="003375F2">
        <w:rPr>
          <w:sz w:val="26"/>
          <w:szCs w:val="26"/>
          <w:lang w:val="uk-UA"/>
        </w:rPr>
        <w:t xml:space="preserve">    Мережа закладів відділу освіти Чорноморської міської ради налічує 12 загальноосвітніх закладів (9 шкіл, 1 гімназія, </w:t>
      </w:r>
      <w:proofErr w:type="spellStart"/>
      <w:r w:rsidRPr="003375F2">
        <w:rPr>
          <w:sz w:val="26"/>
          <w:szCs w:val="26"/>
          <w:lang w:val="uk-UA"/>
        </w:rPr>
        <w:t>навчально</w:t>
      </w:r>
      <w:proofErr w:type="spellEnd"/>
      <w:r w:rsidRPr="003375F2">
        <w:rPr>
          <w:sz w:val="26"/>
          <w:szCs w:val="26"/>
          <w:lang w:val="uk-UA"/>
        </w:rPr>
        <w:t xml:space="preserve"> - виховний комплекс "Спеціальна загальноосвітня школа І-ІІ ступенів інтенсивної педагогічної корекції - дошкільний навчальний заклад </w:t>
      </w:r>
      <w:proofErr w:type="spellStart"/>
      <w:r w:rsidRPr="003375F2">
        <w:rPr>
          <w:sz w:val="26"/>
          <w:szCs w:val="26"/>
          <w:lang w:val="uk-UA"/>
        </w:rPr>
        <w:t>компенсуючого</w:t>
      </w:r>
      <w:proofErr w:type="spellEnd"/>
      <w:r w:rsidRPr="003375F2">
        <w:rPr>
          <w:sz w:val="26"/>
          <w:szCs w:val="26"/>
          <w:lang w:val="uk-UA"/>
        </w:rPr>
        <w:t xml:space="preserve"> типу, вечірня (змінна) школа), 12 дошкільних навчальних закладів, комунальну установу "</w:t>
      </w:r>
      <w:proofErr w:type="spellStart"/>
      <w:r w:rsidRPr="003375F2">
        <w:rPr>
          <w:sz w:val="26"/>
          <w:szCs w:val="26"/>
          <w:lang w:val="uk-UA"/>
        </w:rPr>
        <w:t>Інклюзивно</w:t>
      </w:r>
      <w:proofErr w:type="spellEnd"/>
      <w:r w:rsidRPr="003375F2">
        <w:rPr>
          <w:sz w:val="26"/>
          <w:szCs w:val="26"/>
          <w:lang w:val="uk-UA"/>
        </w:rPr>
        <w:t xml:space="preserve"> - ресурсний центр", 6 установ позашкільної освіти - Будинок дитячої та юнацької творчості, Центри </w:t>
      </w:r>
      <w:proofErr w:type="spellStart"/>
      <w:r w:rsidRPr="003375F2">
        <w:rPr>
          <w:sz w:val="26"/>
          <w:szCs w:val="26"/>
          <w:lang w:val="uk-UA"/>
        </w:rPr>
        <w:t>еколого</w:t>
      </w:r>
      <w:proofErr w:type="spellEnd"/>
      <w:r w:rsidRPr="003375F2">
        <w:rPr>
          <w:sz w:val="26"/>
          <w:szCs w:val="26"/>
          <w:lang w:val="uk-UA"/>
        </w:rPr>
        <w:t xml:space="preserve"> - натуралістичної та науково - технічної творчості учнівської молоді, </w:t>
      </w:r>
      <w:proofErr w:type="spellStart"/>
      <w:r w:rsidRPr="003375F2">
        <w:rPr>
          <w:sz w:val="26"/>
          <w:szCs w:val="26"/>
          <w:lang w:val="uk-UA"/>
        </w:rPr>
        <w:t>Компплексна</w:t>
      </w:r>
      <w:proofErr w:type="spellEnd"/>
      <w:r w:rsidRPr="003375F2">
        <w:rPr>
          <w:sz w:val="26"/>
          <w:szCs w:val="26"/>
          <w:lang w:val="uk-UA"/>
        </w:rPr>
        <w:t xml:space="preserve"> </w:t>
      </w:r>
      <w:proofErr w:type="spellStart"/>
      <w:r w:rsidRPr="003375F2">
        <w:rPr>
          <w:sz w:val="26"/>
          <w:szCs w:val="26"/>
          <w:lang w:val="uk-UA"/>
        </w:rPr>
        <w:t>дитячо</w:t>
      </w:r>
      <w:proofErr w:type="spellEnd"/>
      <w:r w:rsidRPr="003375F2">
        <w:rPr>
          <w:sz w:val="26"/>
          <w:szCs w:val="26"/>
          <w:lang w:val="uk-UA"/>
        </w:rPr>
        <w:t xml:space="preserve"> - юнацька спортивна школа, спортивна школа з шахів і шашок, Дитячий стадіон "Шкільний". </w:t>
      </w:r>
    </w:p>
    <w:p w:rsidR="00AE5510" w:rsidRPr="003375F2" w:rsidRDefault="00AE5510" w:rsidP="00AE5510">
      <w:pPr>
        <w:jc w:val="both"/>
        <w:rPr>
          <w:sz w:val="26"/>
          <w:szCs w:val="26"/>
          <w:highlight w:val="yellow"/>
          <w:lang w:val="uk-UA"/>
        </w:rPr>
      </w:pPr>
    </w:p>
    <w:p w:rsidR="00AE5510" w:rsidRPr="003375F2" w:rsidRDefault="00AE5510" w:rsidP="00AE5510">
      <w:pPr>
        <w:jc w:val="both"/>
        <w:rPr>
          <w:sz w:val="26"/>
          <w:szCs w:val="26"/>
          <w:highlight w:val="yellow"/>
          <w:lang w:val="uk-UA"/>
        </w:rPr>
      </w:pPr>
      <w:r w:rsidRPr="003375F2">
        <w:rPr>
          <w:sz w:val="26"/>
          <w:szCs w:val="26"/>
          <w:lang w:val="uk-UA"/>
        </w:rPr>
        <w:t xml:space="preserve">    Загальна сума видатків на утримання</w:t>
      </w:r>
      <w:r w:rsidR="000A1614" w:rsidRPr="003375F2">
        <w:rPr>
          <w:sz w:val="26"/>
          <w:szCs w:val="26"/>
          <w:lang w:val="uk-UA"/>
        </w:rPr>
        <w:t xml:space="preserve"> установ, підпорядкованих відділу освіти</w:t>
      </w:r>
      <w:r w:rsidRPr="003375F2">
        <w:rPr>
          <w:sz w:val="26"/>
          <w:szCs w:val="26"/>
          <w:lang w:val="uk-UA"/>
        </w:rPr>
        <w:t xml:space="preserve"> за 1 </w:t>
      </w:r>
      <w:r w:rsidR="000A1614" w:rsidRPr="003375F2">
        <w:rPr>
          <w:sz w:val="26"/>
          <w:szCs w:val="26"/>
          <w:lang w:val="uk-UA"/>
        </w:rPr>
        <w:t>півріччя</w:t>
      </w:r>
      <w:r w:rsidRPr="003375F2">
        <w:rPr>
          <w:sz w:val="26"/>
          <w:szCs w:val="26"/>
          <w:lang w:val="uk-UA"/>
        </w:rPr>
        <w:t xml:space="preserve"> 2019 року становить </w:t>
      </w:r>
      <w:r w:rsidRPr="003375F2">
        <w:rPr>
          <w:b/>
          <w:sz w:val="26"/>
          <w:szCs w:val="26"/>
          <w:lang w:val="uk-UA"/>
        </w:rPr>
        <w:t>146 189 803 грн</w:t>
      </w:r>
      <w:r w:rsidRPr="003375F2">
        <w:rPr>
          <w:sz w:val="26"/>
          <w:szCs w:val="26"/>
          <w:lang w:val="uk-UA"/>
        </w:rPr>
        <w:t>., що на 1</w:t>
      </w:r>
      <w:r w:rsidR="000A1614" w:rsidRPr="003375F2">
        <w:rPr>
          <w:sz w:val="26"/>
          <w:szCs w:val="26"/>
          <w:lang w:val="uk-UA"/>
        </w:rPr>
        <w:t>7 550 462</w:t>
      </w:r>
      <w:r w:rsidRPr="003375F2">
        <w:rPr>
          <w:sz w:val="26"/>
          <w:szCs w:val="26"/>
          <w:lang w:val="uk-UA"/>
        </w:rPr>
        <w:t xml:space="preserve"> грн. більше аналогічних видатків за 1 півріччя 2018 року. Темп росту 11</w:t>
      </w:r>
      <w:r w:rsidR="000A1614" w:rsidRPr="003375F2">
        <w:rPr>
          <w:sz w:val="26"/>
          <w:szCs w:val="26"/>
          <w:lang w:val="uk-UA"/>
        </w:rPr>
        <w:t>4</w:t>
      </w:r>
      <w:r w:rsidRPr="003375F2">
        <w:rPr>
          <w:sz w:val="26"/>
          <w:szCs w:val="26"/>
          <w:lang w:val="uk-UA"/>
        </w:rPr>
        <w:t xml:space="preserve">%. </w:t>
      </w:r>
    </w:p>
    <w:p w:rsidR="00AE5510" w:rsidRPr="003375F2" w:rsidRDefault="00AE5510" w:rsidP="00AE5510">
      <w:pPr>
        <w:jc w:val="both"/>
        <w:rPr>
          <w:sz w:val="26"/>
          <w:szCs w:val="26"/>
          <w:highlight w:val="yellow"/>
          <w:lang w:val="uk-UA"/>
        </w:rPr>
      </w:pPr>
    </w:p>
    <w:p w:rsidR="00AE5510" w:rsidRPr="003375F2" w:rsidRDefault="00AE5510" w:rsidP="00AE5510">
      <w:pPr>
        <w:jc w:val="both"/>
        <w:rPr>
          <w:sz w:val="26"/>
          <w:szCs w:val="26"/>
          <w:lang w:val="uk-UA"/>
        </w:rPr>
      </w:pPr>
      <w:r w:rsidRPr="003375F2">
        <w:rPr>
          <w:sz w:val="26"/>
          <w:szCs w:val="26"/>
          <w:lang w:val="uk-UA"/>
        </w:rPr>
        <w:t xml:space="preserve">    Видатки загального фонду становлять 138 349 314 грн., спеціального -                                7 840 489 грн., або </w:t>
      </w:r>
      <w:r w:rsidR="000A1614" w:rsidRPr="003375F2">
        <w:rPr>
          <w:sz w:val="26"/>
          <w:szCs w:val="26"/>
          <w:lang w:val="uk-UA"/>
        </w:rPr>
        <w:t>51,3</w:t>
      </w:r>
      <w:r w:rsidRPr="003375F2">
        <w:rPr>
          <w:sz w:val="26"/>
          <w:szCs w:val="26"/>
          <w:lang w:val="uk-UA"/>
        </w:rPr>
        <w:t xml:space="preserve"> відсотка та </w:t>
      </w:r>
      <w:r w:rsidR="000A1614" w:rsidRPr="003375F2">
        <w:rPr>
          <w:sz w:val="26"/>
          <w:szCs w:val="26"/>
          <w:lang w:val="uk-UA"/>
        </w:rPr>
        <w:t>20,0</w:t>
      </w:r>
      <w:r w:rsidRPr="003375F2">
        <w:rPr>
          <w:sz w:val="26"/>
          <w:szCs w:val="26"/>
          <w:lang w:val="uk-UA"/>
        </w:rPr>
        <w:t xml:space="preserve">  відсотка відповідно до загальної суми видатків за 1 півр</w:t>
      </w:r>
      <w:r w:rsidR="001457AA" w:rsidRPr="003375F2">
        <w:rPr>
          <w:sz w:val="26"/>
          <w:szCs w:val="26"/>
          <w:lang w:val="uk-UA"/>
        </w:rPr>
        <w:t>і</w:t>
      </w:r>
      <w:r w:rsidRPr="003375F2">
        <w:rPr>
          <w:sz w:val="26"/>
          <w:szCs w:val="26"/>
          <w:lang w:val="uk-UA"/>
        </w:rPr>
        <w:t>ччя  2019 року.</w:t>
      </w:r>
    </w:p>
    <w:p w:rsidR="00AE5510" w:rsidRPr="003375F2" w:rsidRDefault="00AE5510" w:rsidP="00AE5510">
      <w:pPr>
        <w:jc w:val="both"/>
        <w:rPr>
          <w:sz w:val="26"/>
          <w:szCs w:val="26"/>
          <w:lang w:val="uk-UA"/>
        </w:rPr>
      </w:pPr>
    </w:p>
    <w:p w:rsidR="00AE5510" w:rsidRPr="003375F2" w:rsidRDefault="0027439B" w:rsidP="00AE5510">
      <w:pPr>
        <w:jc w:val="both"/>
        <w:rPr>
          <w:ins w:id="102" w:author="Администратор" w:date="2019-07-12T14:03:00Z"/>
          <w:sz w:val="26"/>
          <w:szCs w:val="26"/>
          <w:lang w:val="uk-UA"/>
          <w:rPrChange w:id="103" w:author="Администратор" w:date="2019-07-12T14:04:00Z">
            <w:rPr>
              <w:ins w:id="104" w:author="Администратор" w:date="2019-07-12T14:03:00Z"/>
              <w:sz w:val="26"/>
              <w:szCs w:val="26"/>
              <w:highlight w:val="yellow"/>
              <w:lang w:val="uk-UA"/>
            </w:rPr>
          </w:rPrChange>
        </w:rPr>
      </w:pPr>
      <w:r w:rsidRPr="003375F2">
        <w:rPr>
          <w:sz w:val="26"/>
          <w:szCs w:val="26"/>
          <w:lang w:val="uk-UA"/>
          <w:rPrChange w:id="105" w:author="Администратор" w:date="2019-07-12T14:04:00Z">
            <w:rPr>
              <w:sz w:val="26"/>
              <w:szCs w:val="26"/>
              <w:highlight w:val="yellow"/>
              <w:lang w:val="uk-UA"/>
            </w:rPr>
          </w:rPrChange>
        </w:rPr>
        <w:t xml:space="preserve">    Із загальної суми видатків на освіту профінансовано :  </w:t>
      </w:r>
    </w:p>
    <w:p w:rsidR="00EE6AF6" w:rsidRPr="003375F2" w:rsidRDefault="00EE6AF6" w:rsidP="00AE5510">
      <w:pPr>
        <w:jc w:val="both"/>
        <w:rPr>
          <w:ins w:id="106" w:author="Администратор" w:date="2019-07-12T12:00:00Z"/>
          <w:sz w:val="26"/>
          <w:szCs w:val="26"/>
          <w:highlight w:val="yellow"/>
          <w:lang w:val="uk-UA"/>
        </w:rPr>
      </w:pPr>
    </w:p>
    <w:p w:rsidR="00710374" w:rsidRPr="003375F2" w:rsidDel="00242E2D" w:rsidRDefault="001B6907" w:rsidP="00AE5510">
      <w:pPr>
        <w:jc w:val="both"/>
        <w:rPr>
          <w:del w:id="107" w:author="Администратор" w:date="2019-07-12T13:02:00Z"/>
          <w:sz w:val="26"/>
          <w:szCs w:val="26"/>
          <w:highlight w:val="yellow"/>
          <w:lang w:val="uk-UA"/>
          <w:rPrChange w:id="108" w:author="Администратор" w:date="2019-07-12T12:00:00Z">
            <w:rPr>
              <w:del w:id="109" w:author="Администратор" w:date="2019-07-12T13:02:00Z"/>
              <w:sz w:val="26"/>
              <w:szCs w:val="26"/>
              <w:highlight w:val="yellow"/>
              <w:lang w:val="uk-UA"/>
            </w:rPr>
          </w:rPrChange>
        </w:rPr>
      </w:pPr>
      <w:ins w:id="110" w:author="Администратор" w:date="2019-07-12T12:01:00Z">
        <w:r w:rsidRPr="003375F2">
          <w:rPr>
            <w:noProof/>
            <w:sz w:val="26"/>
            <w:szCs w:val="26"/>
            <w:lang w:val="uk-UA"/>
            <w:rPrChange w:id="111">
              <w:rPr>
                <w:noProof/>
              </w:rPr>
            </w:rPrChange>
          </w:rPr>
          <w:drawing>
            <wp:inline distT="0" distB="0" distL="0" distR="0">
              <wp:extent cx="5963285" cy="1857375"/>
              <wp:effectExtent l="38100" t="0" r="18415"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ins>
    </w:p>
    <w:p w:rsidR="00AE5510" w:rsidRPr="003375F2" w:rsidRDefault="00AE5510" w:rsidP="00AE5510">
      <w:pPr>
        <w:jc w:val="both"/>
        <w:rPr>
          <w:b/>
          <w:sz w:val="26"/>
          <w:szCs w:val="26"/>
          <w:highlight w:val="yellow"/>
          <w:lang w:val="uk-UA"/>
        </w:rPr>
      </w:pPr>
    </w:p>
    <w:p w:rsidR="00E10A72" w:rsidRPr="003375F2" w:rsidRDefault="00E10A72" w:rsidP="00AE5510">
      <w:pPr>
        <w:jc w:val="both"/>
        <w:rPr>
          <w:sz w:val="26"/>
          <w:szCs w:val="26"/>
          <w:lang w:val="uk-UA"/>
        </w:rPr>
      </w:pPr>
    </w:p>
    <w:p w:rsidR="00AE5510" w:rsidRPr="003375F2" w:rsidRDefault="00AE5510" w:rsidP="00AE5510">
      <w:pPr>
        <w:jc w:val="both"/>
        <w:rPr>
          <w:sz w:val="26"/>
          <w:szCs w:val="26"/>
          <w:lang w:val="uk-UA"/>
        </w:rPr>
      </w:pPr>
      <w:r w:rsidRPr="003375F2">
        <w:rPr>
          <w:sz w:val="26"/>
          <w:szCs w:val="26"/>
          <w:lang w:val="uk-UA"/>
        </w:rPr>
        <w:t xml:space="preserve">    За економічною класифікацією видатки розподіляються наступним чином :</w:t>
      </w:r>
    </w:p>
    <w:p w:rsidR="00AE5510" w:rsidRPr="003375F2" w:rsidRDefault="00AE5510" w:rsidP="00AE5510">
      <w:pPr>
        <w:jc w:val="both"/>
        <w:rPr>
          <w:sz w:val="26"/>
          <w:szCs w:val="26"/>
          <w:lang w:val="uk-UA"/>
        </w:rPr>
      </w:pPr>
      <w:r w:rsidRPr="003375F2">
        <w:rPr>
          <w:sz w:val="26"/>
          <w:szCs w:val="26"/>
          <w:lang w:val="uk-UA"/>
        </w:rPr>
        <w:t>- оплата праці (з нарахуваннями) -  113 195 268 грн. (питома вага в загальному обсязі видатків на освіту - 77,4 %);</w:t>
      </w:r>
    </w:p>
    <w:p w:rsidR="00AE5510" w:rsidRPr="003375F2" w:rsidRDefault="00AE5510" w:rsidP="00AE5510">
      <w:pPr>
        <w:jc w:val="both"/>
        <w:rPr>
          <w:sz w:val="26"/>
          <w:szCs w:val="26"/>
          <w:lang w:val="uk-UA"/>
        </w:rPr>
      </w:pPr>
      <w:r w:rsidRPr="003375F2">
        <w:rPr>
          <w:sz w:val="26"/>
          <w:szCs w:val="26"/>
          <w:lang w:val="uk-UA"/>
        </w:rPr>
        <w:t>- оплата комунальних послуг - 10 623 258 грн. (7,3 %)</w:t>
      </w:r>
    </w:p>
    <w:p w:rsidR="00AE5510" w:rsidRPr="003375F2" w:rsidRDefault="00AE5510" w:rsidP="00AE5510">
      <w:pPr>
        <w:jc w:val="both"/>
        <w:rPr>
          <w:sz w:val="26"/>
          <w:szCs w:val="26"/>
          <w:lang w:val="uk-UA"/>
        </w:rPr>
      </w:pPr>
      <w:r w:rsidRPr="003375F2">
        <w:rPr>
          <w:sz w:val="26"/>
          <w:szCs w:val="26"/>
          <w:lang w:val="uk-UA"/>
        </w:rPr>
        <w:t>- продукти харчування - 8 157 974 грн. (5,6 %), із яких :</w:t>
      </w:r>
    </w:p>
    <w:p w:rsidR="00AE5510" w:rsidRPr="003375F2" w:rsidRDefault="00AE5510" w:rsidP="00AE5510">
      <w:pPr>
        <w:ind w:left="709"/>
        <w:jc w:val="both"/>
        <w:rPr>
          <w:sz w:val="26"/>
          <w:szCs w:val="26"/>
          <w:lang w:val="uk-UA"/>
        </w:rPr>
      </w:pPr>
      <w:r w:rsidRPr="003375F2">
        <w:rPr>
          <w:sz w:val="26"/>
          <w:szCs w:val="26"/>
          <w:lang w:val="uk-UA"/>
        </w:rPr>
        <w:t>- для дітей дошкільних навчальних закладів - 7 439 524  грн., а саме:</w:t>
      </w:r>
    </w:p>
    <w:p w:rsidR="00AE5510" w:rsidRPr="003375F2" w:rsidRDefault="00AE5510" w:rsidP="00AE5510">
      <w:pPr>
        <w:pStyle w:val="a7"/>
        <w:numPr>
          <w:ilvl w:val="0"/>
          <w:numId w:val="21"/>
        </w:numPr>
        <w:jc w:val="both"/>
        <w:rPr>
          <w:sz w:val="26"/>
          <w:szCs w:val="26"/>
          <w:lang w:val="uk-UA"/>
        </w:rPr>
      </w:pPr>
      <w:r w:rsidRPr="003375F2">
        <w:rPr>
          <w:sz w:val="26"/>
          <w:szCs w:val="26"/>
          <w:lang w:val="uk-UA"/>
        </w:rPr>
        <w:t>ясельного та садкового віку з 60-відсотковою батьківською платою за харчування - 3 687 017 грн. (2 012 вихованців);</w:t>
      </w:r>
    </w:p>
    <w:p w:rsidR="00AE5510" w:rsidRPr="003375F2" w:rsidRDefault="00AE5510" w:rsidP="00AE5510">
      <w:pPr>
        <w:pStyle w:val="a7"/>
        <w:numPr>
          <w:ilvl w:val="0"/>
          <w:numId w:val="21"/>
        </w:numPr>
        <w:jc w:val="both"/>
        <w:rPr>
          <w:sz w:val="26"/>
          <w:szCs w:val="26"/>
          <w:lang w:val="uk-UA"/>
        </w:rPr>
      </w:pPr>
      <w:r w:rsidRPr="003375F2">
        <w:rPr>
          <w:sz w:val="26"/>
          <w:szCs w:val="26"/>
          <w:lang w:val="uk-UA"/>
        </w:rPr>
        <w:t>ясельного та садкового віку з пільгових категорій - 3 752 506 грн.      (499 вихованець);</w:t>
      </w:r>
    </w:p>
    <w:p w:rsidR="00AE5510" w:rsidRPr="003375F2" w:rsidRDefault="00AE5510" w:rsidP="00AE5510">
      <w:pPr>
        <w:pStyle w:val="a7"/>
        <w:ind w:left="709"/>
        <w:jc w:val="both"/>
        <w:rPr>
          <w:sz w:val="26"/>
          <w:szCs w:val="26"/>
          <w:lang w:val="uk-UA"/>
        </w:rPr>
      </w:pPr>
      <w:r w:rsidRPr="003375F2">
        <w:rPr>
          <w:sz w:val="26"/>
          <w:szCs w:val="26"/>
          <w:lang w:val="uk-UA"/>
        </w:rPr>
        <w:t xml:space="preserve">- для дітей загальноосвітніх навчальних закладів, які знаходяться під              опікою та дітей з малозабезпечених сімей (Постанова Кабінету Міністрів України  від 19.06.2002 р. № 856 зі змінами) -  61 489 грн. (138  дітей);      </w:t>
      </w:r>
    </w:p>
    <w:p w:rsidR="00AE5510" w:rsidRPr="003375F2" w:rsidRDefault="00AE5510" w:rsidP="00AE5510">
      <w:pPr>
        <w:ind w:left="709"/>
        <w:jc w:val="both"/>
        <w:rPr>
          <w:sz w:val="26"/>
          <w:szCs w:val="26"/>
          <w:lang w:val="uk-UA"/>
        </w:rPr>
      </w:pPr>
      <w:r w:rsidRPr="003375F2">
        <w:rPr>
          <w:sz w:val="26"/>
          <w:szCs w:val="26"/>
          <w:lang w:val="uk-UA"/>
        </w:rPr>
        <w:t xml:space="preserve">- харчування дітей Чорноморського навчально-виховного комплексу "спеціальна загальноосвітня школа І-ІІ ступенів-дошкільний навчальний заклад </w:t>
      </w:r>
      <w:proofErr w:type="spellStart"/>
      <w:r w:rsidRPr="003375F2">
        <w:rPr>
          <w:sz w:val="26"/>
          <w:szCs w:val="26"/>
          <w:lang w:val="uk-UA"/>
        </w:rPr>
        <w:t>компенсуючого</w:t>
      </w:r>
      <w:proofErr w:type="spellEnd"/>
      <w:r w:rsidRPr="003375F2">
        <w:rPr>
          <w:sz w:val="26"/>
          <w:szCs w:val="26"/>
          <w:lang w:val="uk-UA"/>
        </w:rPr>
        <w:t xml:space="preserve"> типу" - 241 093 грн. (131 учень);</w:t>
      </w:r>
    </w:p>
    <w:p w:rsidR="00AE5510" w:rsidRPr="003375F2" w:rsidRDefault="00AE5510" w:rsidP="00AE5510">
      <w:pPr>
        <w:ind w:left="709"/>
        <w:jc w:val="both"/>
        <w:rPr>
          <w:sz w:val="26"/>
          <w:szCs w:val="26"/>
          <w:lang w:val="uk-UA"/>
        </w:rPr>
      </w:pPr>
      <w:r w:rsidRPr="003375F2">
        <w:rPr>
          <w:sz w:val="26"/>
          <w:szCs w:val="26"/>
          <w:lang w:val="uk-UA"/>
        </w:rPr>
        <w:t xml:space="preserve">- харчування дітей у таборах денного перебування - 415 867 грн. (1553 учня). </w:t>
      </w:r>
    </w:p>
    <w:p w:rsidR="00AE5510" w:rsidRPr="003375F2" w:rsidRDefault="00AE5510" w:rsidP="00AE5510">
      <w:pPr>
        <w:ind w:left="709"/>
        <w:jc w:val="both"/>
        <w:rPr>
          <w:sz w:val="26"/>
          <w:szCs w:val="26"/>
          <w:lang w:val="uk-UA"/>
        </w:rPr>
      </w:pPr>
    </w:p>
    <w:p w:rsidR="00AE5510" w:rsidRPr="003375F2" w:rsidRDefault="00AE5510" w:rsidP="00AE5510">
      <w:pPr>
        <w:jc w:val="both"/>
        <w:rPr>
          <w:sz w:val="26"/>
          <w:szCs w:val="26"/>
          <w:lang w:val="uk-UA"/>
        </w:rPr>
      </w:pPr>
      <w:r w:rsidRPr="003375F2">
        <w:rPr>
          <w:sz w:val="26"/>
          <w:szCs w:val="26"/>
          <w:lang w:val="uk-UA"/>
        </w:rPr>
        <w:lastRenderedPageBreak/>
        <w:t>- видатки на харчування  для учнів загальноосвітніх шкіл  пільгових категорій в рамках виконання заходів соціального захисту дітей з малозабезпечених сімей</w:t>
      </w:r>
      <w:r w:rsidRPr="003375F2">
        <w:rPr>
          <w:i/>
          <w:sz w:val="26"/>
          <w:szCs w:val="26"/>
          <w:lang w:val="uk-UA"/>
        </w:rPr>
        <w:t xml:space="preserve"> (</w:t>
      </w:r>
      <w:r w:rsidRPr="003375F2">
        <w:rPr>
          <w:i/>
          <w:sz w:val="22"/>
          <w:szCs w:val="22"/>
          <w:lang w:val="uk-UA"/>
        </w:rPr>
        <w:t xml:space="preserve">Міська цільова програма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2016-2020 роки), </w:t>
      </w:r>
      <w:r w:rsidRPr="003375F2">
        <w:rPr>
          <w:sz w:val="26"/>
          <w:szCs w:val="26"/>
          <w:lang w:val="uk-UA"/>
        </w:rPr>
        <w:t>а саме: вітамінізовані сніданки (яблуко) та щоденне одноразове гаряче харчування (сніданок)  для учнів 1 - 4 класів (3 555 дитини) -5 010 423 грн. (3,6%);</w:t>
      </w:r>
    </w:p>
    <w:p w:rsidR="00AE5510" w:rsidRPr="003375F2" w:rsidRDefault="00AE5510" w:rsidP="00AE5510">
      <w:pPr>
        <w:jc w:val="both"/>
        <w:rPr>
          <w:sz w:val="26"/>
          <w:szCs w:val="26"/>
          <w:lang w:val="uk-UA"/>
        </w:rPr>
      </w:pPr>
    </w:p>
    <w:p w:rsidR="00AE5510" w:rsidRPr="003375F2" w:rsidRDefault="00AE5510" w:rsidP="00AE5510">
      <w:pPr>
        <w:jc w:val="both"/>
        <w:rPr>
          <w:sz w:val="26"/>
          <w:szCs w:val="26"/>
          <w:lang w:val="uk-UA"/>
        </w:rPr>
      </w:pPr>
      <w:r w:rsidRPr="003375F2">
        <w:rPr>
          <w:sz w:val="26"/>
          <w:szCs w:val="26"/>
          <w:lang w:val="uk-UA"/>
        </w:rPr>
        <w:t xml:space="preserve">- матеріальне заохочення учнів , які перебувають у профільних трудових змінах "Молодь міста - молодь для міста" - 80 000 </w:t>
      </w:r>
      <w:proofErr w:type="spellStart"/>
      <w:r w:rsidRPr="003375F2">
        <w:rPr>
          <w:sz w:val="26"/>
          <w:szCs w:val="26"/>
          <w:lang w:val="uk-UA"/>
        </w:rPr>
        <w:t>грн</w:t>
      </w:r>
      <w:proofErr w:type="spellEnd"/>
      <w:r w:rsidRPr="003375F2">
        <w:rPr>
          <w:sz w:val="26"/>
          <w:szCs w:val="26"/>
          <w:lang w:val="uk-UA"/>
        </w:rPr>
        <w:t xml:space="preserve"> (200 учнів).</w:t>
      </w:r>
    </w:p>
    <w:p w:rsidR="00AE5510" w:rsidRPr="003375F2" w:rsidRDefault="00AE5510" w:rsidP="00AE5510">
      <w:pPr>
        <w:jc w:val="both"/>
        <w:rPr>
          <w:sz w:val="26"/>
          <w:szCs w:val="26"/>
          <w:lang w:val="uk-UA"/>
        </w:rPr>
      </w:pPr>
    </w:p>
    <w:p w:rsidR="00AE5510" w:rsidRPr="003375F2" w:rsidRDefault="00AE5510" w:rsidP="00AE5510">
      <w:pPr>
        <w:jc w:val="both"/>
        <w:rPr>
          <w:sz w:val="26"/>
          <w:szCs w:val="26"/>
          <w:lang w:val="uk-UA"/>
        </w:rPr>
      </w:pPr>
      <w:r w:rsidRPr="003375F2">
        <w:rPr>
          <w:sz w:val="26"/>
          <w:szCs w:val="26"/>
          <w:lang w:val="uk-UA"/>
        </w:rPr>
        <w:t>- надання щомісячної адресної матеріальної допомоги ветеранам педагогічної  праці Чорноморської територіальної громади (219 осіб) - 131 260 грн. (0,1%);</w:t>
      </w:r>
    </w:p>
    <w:p w:rsidR="00AE5510" w:rsidRPr="003375F2" w:rsidRDefault="00AE5510" w:rsidP="00AE5510">
      <w:pPr>
        <w:jc w:val="both"/>
        <w:rPr>
          <w:sz w:val="26"/>
          <w:szCs w:val="26"/>
          <w:lang w:val="uk-UA"/>
        </w:rPr>
      </w:pPr>
    </w:p>
    <w:p w:rsidR="00AE5510" w:rsidRPr="003375F2" w:rsidRDefault="00AE5510" w:rsidP="00AE5510">
      <w:pPr>
        <w:jc w:val="both"/>
        <w:rPr>
          <w:sz w:val="26"/>
          <w:szCs w:val="26"/>
          <w:lang w:val="uk-UA"/>
        </w:rPr>
      </w:pPr>
      <w:r w:rsidRPr="003375F2">
        <w:rPr>
          <w:sz w:val="26"/>
          <w:szCs w:val="26"/>
          <w:lang w:val="uk-UA"/>
        </w:rPr>
        <w:t>-  одноразова матеріальна допомога  випускникам  закладів загальної середньої освіти з числа дітей  пільгової категорії - 20 000 (10 учнів);</w:t>
      </w:r>
    </w:p>
    <w:p w:rsidR="00AE5510" w:rsidRPr="003375F2" w:rsidRDefault="00AE5510" w:rsidP="00AE5510">
      <w:pPr>
        <w:jc w:val="both"/>
        <w:rPr>
          <w:sz w:val="26"/>
          <w:szCs w:val="26"/>
          <w:lang w:val="uk-UA"/>
        </w:rPr>
      </w:pPr>
    </w:p>
    <w:p w:rsidR="00AE5510" w:rsidRPr="003375F2" w:rsidRDefault="00AE5510" w:rsidP="00AE5510">
      <w:pPr>
        <w:jc w:val="both"/>
        <w:rPr>
          <w:sz w:val="26"/>
          <w:szCs w:val="26"/>
          <w:lang w:val="uk-UA"/>
        </w:rPr>
      </w:pPr>
      <w:r w:rsidRPr="003375F2">
        <w:rPr>
          <w:sz w:val="26"/>
          <w:szCs w:val="26"/>
          <w:lang w:val="uk-UA"/>
        </w:rPr>
        <w:t xml:space="preserve"> - капітальні видатки - 2 643 852 грн. (1,8 %);</w:t>
      </w:r>
    </w:p>
    <w:p w:rsidR="00AE5510" w:rsidRPr="003375F2" w:rsidRDefault="00AE5510" w:rsidP="00AE5510">
      <w:pPr>
        <w:jc w:val="both"/>
        <w:rPr>
          <w:sz w:val="26"/>
          <w:szCs w:val="26"/>
          <w:lang w:val="uk-UA"/>
        </w:rPr>
      </w:pPr>
      <w:r w:rsidRPr="003375F2">
        <w:rPr>
          <w:sz w:val="26"/>
          <w:szCs w:val="26"/>
          <w:lang w:val="uk-UA"/>
        </w:rPr>
        <w:t>- інші поточні видатки на утримання закладів освіти - 6 327 768 грн. (4,3%).</w:t>
      </w:r>
    </w:p>
    <w:p w:rsidR="009669B6" w:rsidRPr="003375F2" w:rsidRDefault="009669B6" w:rsidP="00AE5510">
      <w:pPr>
        <w:jc w:val="both"/>
        <w:rPr>
          <w:b/>
          <w:sz w:val="26"/>
          <w:szCs w:val="26"/>
          <w:highlight w:val="yellow"/>
          <w:lang w:val="uk-UA"/>
        </w:rPr>
      </w:pPr>
    </w:p>
    <w:p w:rsidR="00B85A94" w:rsidRPr="003375F2" w:rsidRDefault="00E10A72" w:rsidP="00913E3F">
      <w:pPr>
        <w:jc w:val="both"/>
        <w:rPr>
          <w:sz w:val="26"/>
          <w:szCs w:val="26"/>
          <w:lang w:val="uk-UA"/>
        </w:rPr>
      </w:pPr>
      <w:r w:rsidRPr="003375F2">
        <w:rPr>
          <w:b/>
          <w:sz w:val="26"/>
          <w:szCs w:val="26"/>
          <w:lang w:val="uk-UA"/>
        </w:rPr>
        <w:t xml:space="preserve">    </w:t>
      </w:r>
      <w:r w:rsidR="00B85A94" w:rsidRPr="003375F2">
        <w:rPr>
          <w:sz w:val="26"/>
          <w:szCs w:val="26"/>
          <w:lang w:val="uk-UA"/>
        </w:rPr>
        <w:t>Касові видатки</w:t>
      </w:r>
      <w:r w:rsidR="00B85A94" w:rsidRPr="003375F2">
        <w:rPr>
          <w:b/>
          <w:sz w:val="26"/>
          <w:szCs w:val="26"/>
          <w:lang w:val="uk-UA"/>
        </w:rPr>
        <w:t xml:space="preserve"> виконавчого комітету Чорноморської міської ради </w:t>
      </w:r>
      <w:r w:rsidR="00B85A94" w:rsidRPr="003375F2">
        <w:rPr>
          <w:sz w:val="26"/>
          <w:szCs w:val="26"/>
          <w:lang w:val="uk-UA"/>
        </w:rPr>
        <w:t>Одеської області за</w:t>
      </w:r>
      <w:r w:rsidR="002B2F79" w:rsidRPr="003375F2">
        <w:rPr>
          <w:sz w:val="26"/>
          <w:szCs w:val="26"/>
          <w:lang w:val="uk-UA"/>
        </w:rPr>
        <w:t xml:space="preserve"> 1 півріччя</w:t>
      </w:r>
      <w:r w:rsidR="00B85A94" w:rsidRPr="003375F2">
        <w:rPr>
          <w:sz w:val="26"/>
          <w:szCs w:val="26"/>
          <w:lang w:val="uk-UA"/>
        </w:rPr>
        <w:t xml:space="preserve"> 2019 року проведені в обсязі</w:t>
      </w:r>
      <w:r w:rsidR="00B85A94" w:rsidRPr="003375F2">
        <w:rPr>
          <w:b/>
          <w:sz w:val="26"/>
          <w:szCs w:val="26"/>
          <w:lang w:val="uk-UA"/>
        </w:rPr>
        <w:t xml:space="preserve"> </w:t>
      </w:r>
      <w:r w:rsidR="00D9005B" w:rsidRPr="003375F2">
        <w:rPr>
          <w:b/>
          <w:sz w:val="26"/>
          <w:szCs w:val="26"/>
          <w:lang w:val="uk-UA"/>
        </w:rPr>
        <w:t xml:space="preserve"> 86 125 877 </w:t>
      </w:r>
      <w:r w:rsidR="00B85A94" w:rsidRPr="003375F2">
        <w:rPr>
          <w:b/>
          <w:sz w:val="26"/>
          <w:szCs w:val="26"/>
          <w:lang w:val="uk-UA"/>
        </w:rPr>
        <w:t xml:space="preserve">грн., </w:t>
      </w:r>
      <w:r w:rsidR="00B85A94" w:rsidRPr="003375F2">
        <w:rPr>
          <w:sz w:val="26"/>
          <w:szCs w:val="26"/>
          <w:lang w:val="uk-UA"/>
        </w:rPr>
        <w:t>із них:</w:t>
      </w:r>
    </w:p>
    <w:p w:rsidR="00B85A94" w:rsidRPr="003375F2" w:rsidRDefault="00B85A94" w:rsidP="00913E3F">
      <w:pPr>
        <w:jc w:val="both"/>
        <w:rPr>
          <w:i/>
          <w:sz w:val="26"/>
          <w:szCs w:val="26"/>
          <w:lang w:val="uk-UA"/>
        </w:rPr>
      </w:pPr>
      <w:r w:rsidRPr="003375F2">
        <w:rPr>
          <w:i/>
          <w:sz w:val="26"/>
          <w:szCs w:val="26"/>
          <w:lang w:val="uk-UA"/>
        </w:rPr>
        <w:t xml:space="preserve">- </w:t>
      </w:r>
      <w:r w:rsidR="00913E3F" w:rsidRPr="003375F2">
        <w:rPr>
          <w:i/>
          <w:sz w:val="26"/>
          <w:szCs w:val="26"/>
          <w:lang w:val="uk-UA"/>
        </w:rPr>
        <w:t xml:space="preserve"> </w:t>
      </w:r>
      <w:r w:rsidRPr="003375F2">
        <w:rPr>
          <w:i/>
          <w:sz w:val="26"/>
          <w:szCs w:val="26"/>
          <w:lang w:val="uk-UA"/>
        </w:rPr>
        <w:t xml:space="preserve"> охорона здоров'я - </w:t>
      </w:r>
      <w:r w:rsidR="000141A5" w:rsidRPr="003375F2">
        <w:rPr>
          <w:i/>
          <w:sz w:val="26"/>
          <w:szCs w:val="26"/>
          <w:lang w:val="uk-UA"/>
        </w:rPr>
        <w:t xml:space="preserve">61 058 577 </w:t>
      </w:r>
      <w:r w:rsidRPr="003375F2">
        <w:rPr>
          <w:i/>
          <w:sz w:val="26"/>
          <w:szCs w:val="26"/>
          <w:lang w:val="uk-UA"/>
        </w:rPr>
        <w:t>грн.;</w:t>
      </w:r>
    </w:p>
    <w:p w:rsidR="00940FC7" w:rsidRPr="003375F2" w:rsidRDefault="00B85A94" w:rsidP="00B40BB3">
      <w:pPr>
        <w:jc w:val="both"/>
        <w:rPr>
          <w:i/>
          <w:sz w:val="26"/>
          <w:szCs w:val="26"/>
          <w:lang w:val="uk-UA"/>
        </w:rPr>
      </w:pPr>
      <w:r w:rsidRPr="003375F2">
        <w:rPr>
          <w:i/>
          <w:sz w:val="26"/>
          <w:szCs w:val="26"/>
          <w:lang w:val="uk-UA"/>
        </w:rPr>
        <w:t xml:space="preserve">- Олександрівська селищна, </w:t>
      </w:r>
      <w:proofErr w:type="spellStart"/>
      <w:r w:rsidRPr="003375F2">
        <w:rPr>
          <w:i/>
          <w:sz w:val="26"/>
          <w:szCs w:val="26"/>
          <w:lang w:val="uk-UA"/>
        </w:rPr>
        <w:t>Малодолинська</w:t>
      </w:r>
      <w:proofErr w:type="spellEnd"/>
      <w:r w:rsidRPr="003375F2">
        <w:rPr>
          <w:i/>
          <w:sz w:val="26"/>
          <w:szCs w:val="26"/>
          <w:lang w:val="uk-UA"/>
        </w:rPr>
        <w:t xml:space="preserve"> та </w:t>
      </w:r>
      <w:proofErr w:type="spellStart"/>
      <w:r w:rsidRPr="003375F2">
        <w:rPr>
          <w:i/>
          <w:sz w:val="26"/>
          <w:szCs w:val="26"/>
          <w:lang w:val="uk-UA"/>
        </w:rPr>
        <w:t>Бурлачобалківська</w:t>
      </w:r>
      <w:proofErr w:type="spellEnd"/>
      <w:r w:rsidRPr="003375F2">
        <w:rPr>
          <w:i/>
          <w:sz w:val="26"/>
          <w:szCs w:val="26"/>
          <w:lang w:val="uk-UA"/>
        </w:rPr>
        <w:t xml:space="preserve"> сільські адміністрації - </w:t>
      </w:r>
      <w:r w:rsidR="000141A5" w:rsidRPr="003375F2">
        <w:rPr>
          <w:i/>
          <w:sz w:val="26"/>
          <w:szCs w:val="26"/>
          <w:lang w:val="uk-UA"/>
        </w:rPr>
        <w:t xml:space="preserve"> 4 734 354 </w:t>
      </w:r>
      <w:r w:rsidRPr="003375F2">
        <w:rPr>
          <w:i/>
          <w:sz w:val="26"/>
          <w:szCs w:val="26"/>
          <w:lang w:val="uk-UA"/>
        </w:rPr>
        <w:t>грн</w:t>
      </w:r>
      <w:r w:rsidR="000141A5" w:rsidRPr="003375F2">
        <w:rPr>
          <w:i/>
          <w:sz w:val="26"/>
          <w:szCs w:val="26"/>
          <w:lang w:val="uk-UA"/>
        </w:rPr>
        <w:t>.</w:t>
      </w:r>
      <w:r w:rsidR="002E6EF0" w:rsidRPr="003375F2">
        <w:rPr>
          <w:i/>
          <w:sz w:val="26"/>
          <w:szCs w:val="26"/>
          <w:lang w:val="uk-UA"/>
        </w:rPr>
        <w:t>,</w:t>
      </w:r>
      <w:r w:rsidR="00940FC7" w:rsidRPr="003375F2">
        <w:rPr>
          <w:i/>
          <w:sz w:val="26"/>
          <w:szCs w:val="26"/>
          <w:lang w:val="uk-UA"/>
        </w:rPr>
        <w:t xml:space="preserve"> із них :</w:t>
      </w:r>
    </w:p>
    <w:p w:rsidR="00940FC7" w:rsidRPr="003375F2" w:rsidRDefault="00940FC7" w:rsidP="00940FC7">
      <w:pPr>
        <w:ind w:left="426"/>
        <w:jc w:val="both"/>
        <w:rPr>
          <w:i/>
          <w:sz w:val="26"/>
          <w:szCs w:val="26"/>
          <w:lang w:val="uk-UA"/>
        </w:rPr>
      </w:pPr>
      <w:r w:rsidRPr="003375F2">
        <w:rPr>
          <w:i/>
          <w:sz w:val="26"/>
          <w:szCs w:val="26"/>
          <w:lang w:val="uk-UA"/>
        </w:rPr>
        <w:t xml:space="preserve">- </w:t>
      </w:r>
      <w:r w:rsidR="00B40BB3" w:rsidRPr="003375F2">
        <w:rPr>
          <w:i/>
          <w:sz w:val="26"/>
          <w:szCs w:val="26"/>
          <w:lang w:val="uk-UA"/>
        </w:rPr>
        <w:t>заробітна плата з нарахуваннями -</w:t>
      </w:r>
      <w:r w:rsidRPr="003375F2">
        <w:rPr>
          <w:i/>
          <w:sz w:val="26"/>
          <w:szCs w:val="26"/>
          <w:lang w:val="uk-UA"/>
        </w:rPr>
        <w:t xml:space="preserve"> </w:t>
      </w:r>
      <w:r w:rsidR="000141A5" w:rsidRPr="003375F2">
        <w:rPr>
          <w:i/>
          <w:sz w:val="26"/>
          <w:szCs w:val="26"/>
          <w:lang w:val="uk-UA"/>
        </w:rPr>
        <w:t xml:space="preserve">1 783 938 </w:t>
      </w:r>
      <w:r w:rsidR="00B40BB3" w:rsidRPr="003375F2">
        <w:rPr>
          <w:i/>
          <w:sz w:val="26"/>
          <w:szCs w:val="26"/>
          <w:lang w:val="uk-UA"/>
        </w:rPr>
        <w:t>грн.</w:t>
      </w:r>
      <w:r w:rsidRPr="003375F2">
        <w:rPr>
          <w:i/>
          <w:sz w:val="26"/>
          <w:szCs w:val="26"/>
          <w:lang w:val="uk-UA"/>
        </w:rPr>
        <w:t>;</w:t>
      </w:r>
      <w:r w:rsidR="00B40BB3" w:rsidRPr="003375F2">
        <w:rPr>
          <w:i/>
          <w:sz w:val="26"/>
          <w:szCs w:val="26"/>
          <w:lang w:val="uk-UA"/>
        </w:rPr>
        <w:t xml:space="preserve"> </w:t>
      </w:r>
    </w:p>
    <w:p w:rsidR="00940FC7" w:rsidRPr="003375F2" w:rsidRDefault="00940FC7" w:rsidP="00940FC7">
      <w:pPr>
        <w:ind w:left="426"/>
        <w:jc w:val="both"/>
        <w:rPr>
          <w:i/>
          <w:sz w:val="26"/>
          <w:szCs w:val="26"/>
          <w:lang w:val="uk-UA"/>
        </w:rPr>
      </w:pPr>
      <w:r w:rsidRPr="003375F2">
        <w:rPr>
          <w:i/>
          <w:sz w:val="26"/>
          <w:szCs w:val="26"/>
          <w:lang w:val="uk-UA"/>
        </w:rPr>
        <w:t xml:space="preserve">- </w:t>
      </w:r>
      <w:r w:rsidR="00B40BB3" w:rsidRPr="003375F2">
        <w:rPr>
          <w:i/>
          <w:sz w:val="26"/>
          <w:szCs w:val="26"/>
          <w:lang w:val="uk-UA"/>
        </w:rPr>
        <w:t xml:space="preserve">оплата за енергоносії - </w:t>
      </w:r>
      <w:r w:rsidR="000141A5" w:rsidRPr="003375F2">
        <w:rPr>
          <w:i/>
          <w:sz w:val="26"/>
          <w:szCs w:val="26"/>
          <w:lang w:val="uk-UA"/>
        </w:rPr>
        <w:t xml:space="preserve">65 504 </w:t>
      </w:r>
      <w:r w:rsidR="00B40BB3" w:rsidRPr="003375F2">
        <w:rPr>
          <w:i/>
          <w:sz w:val="26"/>
          <w:szCs w:val="26"/>
          <w:lang w:val="uk-UA"/>
        </w:rPr>
        <w:t>грн</w:t>
      </w:r>
      <w:r w:rsidR="0038086C" w:rsidRPr="003375F2">
        <w:rPr>
          <w:i/>
          <w:sz w:val="26"/>
          <w:szCs w:val="26"/>
          <w:lang w:val="uk-UA"/>
        </w:rPr>
        <w:t>.</w:t>
      </w:r>
      <w:r w:rsidRPr="003375F2">
        <w:rPr>
          <w:i/>
          <w:sz w:val="26"/>
          <w:szCs w:val="26"/>
          <w:lang w:val="uk-UA"/>
        </w:rPr>
        <w:t>;</w:t>
      </w:r>
    </w:p>
    <w:p w:rsidR="00B85A94" w:rsidRPr="003375F2" w:rsidRDefault="00940FC7" w:rsidP="00940FC7">
      <w:pPr>
        <w:ind w:left="426"/>
        <w:jc w:val="both"/>
        <w:rPr>
          <w:i/>
          <w:sz w:val="26"/>
          <w:szCs w:val="26"/>
          <w:lang w:val="uk-UA"/>
        </w:rPr>
      </w:pPr>
      <w:r w:rsidRPr="003375F2">
        <w:rPr>
          <w:i/>
          <w:sz w:val="26"/>
          <w:szCs w:val="26"/>
          <w:lang w:val="uk-UA"/>
        </w:rPr>
        <w:t>- о</w:t>
      </w:r>
      <w:r w:rsidR="00B85A94" w:rsidRPr="003375F2">
        <w:rPr>
          <w:i/>
          <w:sz w:val="26"/>
          <w:szCs w:val="26"/>
          <w:lang w:val="uk-UA"/>
        </w:rPr>
        <w:t>рганізація благоустрою населених пунктів</w:t>
      </w:r>
      <w:r w:rsidR="00B40BB3" w:rsidRPr="003375F2">
        <w:rPr>
          <w:i/>
          <w:sz w:val="26"/>
          <w:szCs w:val="26"/>
          <w:lang w:val="uk-UA"/>
        </w:rPr>
        <w:t xml:space="preserve">, а саме: </w:t>
      </w:r>
      <w:r w:rsidR="00B85A94" w:rsidRPr="003375F2">
        <w:rPr>
          <w:i/>
          <w:sz w:val="26"/>
          <w:szCs w:val="26"/>
          <w:lang w:val="uk-UA"/>
        </w:rPr>
        <w:t xml:space="preserve">прибирання вулиць, посипка </w:t>
      </w:r>
      <w:proofErr w:type="spellStart"/>
      <w:r w:rsidR="00B85A94" w:rsidRPr="003375F2">
        <w:rPr>
          <w:i/>
          <w:sz w:val="26"/>
          <w:szCs w:val="26"/>
          <w:lang w:val="uk-UA"/>
        </w:rPr>
        <w:t>пісчано</w:t>
      </w:r>
      <w:proofErr w:type="spellEnd"/>
      <w:r w:rsidR="00B85A94" w:rsidRPr="003375F2">
        <w:rPr>
          <w:i/>
          <w:sz w:val="26"/>
          <w:szCs w:val="26"/>
          <w:lang w:val="uk-UA"/>
        </w:rPr>
        <w:t xml:space="preserve"> - сольовою сумішшю (в </w:t>
      </w:r>
      <w:proofErr w:type="spellStart"/>
      <w:r w:rsidR="00B85A94" w:rsidRPr="003375F2">
        <w:rPr>
          <w:i/>
          <w:sz w:val="26"/>
          <w:szCs w:val="26"/>
          <w:lang w:val="uk-UA"/>
        </w:rPr>
        <w:t>сел.Олександрівка</w:t>
      </w:r>
      <w:proofErr w:type="spellEnd"/>
      <w:r w:rsidR="00B85A94" w:rsidRPr="003375F2">
        <w:rPr>
          <w:i/>
          <w:sz w:val="26"/>
          <w:szCs w:val="26"/>
          <w:lang w:val="uk-UA"/>
        </w:rPr>
        <w:t xml:space="preserve">), </w:t>
      </w:r>
      <w:r w:rsidR="00B40BB3" w:rsidRPr="003375F2">
        <w:rPr>
          <w:i/>
          <w:sz w:val="26"/>
          <w:szCs w:val="26"/>
          <w:lang w:val="uk-UA"/>
        </w:rPr>
        <w:t xml:space="preserve">поточний ремонт вуличного освітлення, поточний ремонт доріг, вивіз побутових відходів та інше  </w:t>
      </w:r>
      <w:r w:rsidR="00B85A94" w:rsidRPr="003375F2">
        <w:rPr>
          <w:i/>
          <w:sz w:val="26"/>
          <w:szCs w:val="26"/>
          <w:lang w:val="uk-UA"/>
        </w:rPr>
        <w:t>-</w:t>
      </w:r>
      <w:r w:rsidR="00B40BB3" w:rsidRPr="003375F2">
        <w:rPr>
          <w:i/>
          <w:sz w:val="26"/>
          <w:szCs w:val="26"/>
          <w:lang w:val="uk-UA"/>
        </w:rPr>
        <w:t xml:space="preserve"> </w:t>
      </w:r>
      <w:r w:rsidR="006A7D44" w:rsidRPr="003375F2">
        <w:rPr>
          <w:i/>
          <w:sz w:val="26"/>
          <w:szCs w:val="26"/>
          <w:lang w:val="uk-UA"/>
        </w:rPr>
        <w:t xml:space="preserve">2 762 435 </w:t>
      </w:r>
      <w:r w:rsidR="00B85A94" w:rsidRPr="003375F2">
        <w:rPr>
          <w:i/>
          <w:sz w:val="26"/>
          <w:szCs w:val="26"/>
          <w:lang w:val="uk-UA"/>
        </w:rPr>
        <w:t>грн.</w:t>
      </w:r>
      <w:r w:rsidR="00B40BB3" w:rsidRPr="003375F2">
        <w:rPr>
          <w:i/>
          <w:sz w:val="26"/>
          <w:szCs w:val="26"/>
          <w:lang w:val="uk-UA"/>
        </w:rPr>
        <w:t>;</w:t>
      </w:r>
    </w:p>
    <w:p w:rsidR="00940FC7" w:rsidRPr="003375F2" w:rsidRDefault="00940FC7" w:rsidP="00940FC7">
      <w:pPr>
        <w:ind w:left="426"/>
        <w:jc w:val="both"/>
        <w:rPr>
          <w:i/>
          <w:sz w:val="26"/>
          <w:szCs w:val="26"/>
          <w:lang w:val="uk-UA"/>
        </w:rPr>
      </w:pPr>
      <w:r w:rsidRPr="003375F2">
        <w:rPr>
          <w:i/>
          <w:sz w:val="26"/>
          <w:szCs w:val="26"/>
          <w:lang w:val="uk-UA"/>
        </w:rPr>
        <w:t xml:space="preserve">- інші видатки - </w:t>
      </w:r>
      <w:r w:rsidR="006A7D44" w:rsidRPr="003375F2">
        <w:rPr>
          <w:i/>
          <w:sz w:val="26"/>
          <w:szCs w:val="26"/>
          <w:lang w:val="uk-UA"/>
        </w:rPr>
        <w:t xml:space="preserve">122 477 </w:t>
      </w:r>
      <w:r w:rsidRPr="003375F2">
        <w:rPr>
          <w:i/>
          <w:sz w:val="26"/>
          <w:szCs w:val="26"/>
          <w:lang w:val="uk-UA"/>
        </w:rPr>
        <w:t>грн.</w:t>
      </w:r>
    </w:p>
    <w:p w:rsidR="00B85A94" w:rsidRPr="003375F2" w:rsidRDefault="00B85A94" w:rsidP="00913E3F">
      <w:pPr>
        <w:jc w:val="both"/>
        <w:rPr>
          <w:i/>
          <w:sz w:val="26"/>
          <w:szCs w:val="26"/>
          <w:lang w:val="uk-UA"/>
        </w:rPr>
      </w:pPr>
      <w:r w:rsidRPr="003375F2">
        <w:rPr>
          <w:i/>
          <w:sz w:val="26"/>
          <w:szCs w:val="26"/>
          <w:lang w:val="uk-UA"/>
        </w:rPr>
        <w:t xml:space="preserve">-  </w:t>
      </w:r>
      <w:r w:rsidR="000B204E" w:rsidRPr="003375F2">
        <w:rPr>
          <w:i/>
          <w:sz w:val="26"/>
          <w:szCs w:val="26"/>
          <w:lang w:val="uk-UA"/>
        </w:rPr>
        <w:t xml:space="preserve">фінансова підтримка </w:t>
      </w:r>
      <w:proofErr w:type="spellStart"/>
      <w:r w:rsidRPr="003375F2">
        <w:rPr>
          <w:i/>
          <w:sz w:val="26"/>
          <w:szCs w:val="26"/>
          <w:lang w:val="uk-UA"/>
        </w:rPr>
        <w:t>КП</w:t>
      </w:r>
      <w:proofErr w:type="spellEnd"/>
      <w:r w:rsidRPr="003375F2">
        <w:rPr>
          <w:i/>
          <w:sz w:val="26"/>
          <w:szCs w:val="26"/>
          <w:lang w:val="uk-UA"/>
        </w:rPr>
        <w:t xml:space="preserve"> "Муніципальна охорона" - </w:t>
      </w:r>
      <w:r w:rsidR="001D088C" w:rsidRPr="003375F2">
        <w:rPr>
          <w:i/>
          <w:sz w:val="26"/>
          <w:szCs w:val="26"/>
          <w:lang w:val="uk-UA"/>
        </w:rPr>
        <w:t xml:space="preserve"> 1 772 626 </w:t>
      </w:r>
      <w:r w:rsidRPr="003375F2">
        <w:rPr>
          <w:i/>
          <w:sz w:val="26"/>
          <w:szCs w:val="26"/>
          <w:lang w:val="uk-UA"/>
        </w:rPr>
        <w:t>грн.;</w:t>
      </w:r>
    </w:p>
    <w:p w:rsidR="002E6EF0" w:rsidRPr="003375F2" w:rsidRDefault="00B85A94" w:rsidP="00913E3F">
      <w:pPr>
        <w:jc w:val="both"/>
        <w:rPr>
          <w:i/>
          <w:sz w:val="26"/>
          <w:szCs w:val="26"/>
          <w:lang w:val="uk-UA"/>
        </w:rPr>
      </w:pPr>
      <w:r w:rsidRPr="003375F2">
        <w:rPr>
          <w:i/>
          <w:sz w:val="26"/>
          <w:szCs w:val="26"/>
          <w:lang w:val="uk-UA"/>
        </w:rPr>
        <w:t xml:space="preserve">-  видатки по виконавчому комітету - </w:t>
      </w:r>
      <w:r w:rsidR="001D088C" w:rsidRPr="003375F2">
        <w:rPr>
          <w:i/>
          <w:sz w:val="26"/>
          <w:szCs w:val="26"/>
          <w:lang w:val="uk-UA"/>
        </w:rPr>
        <w:t xml:space="preserve">18 560 </w:t>
      </w:r>
      <w:r w:rsidR="002B2F79" w:rsidRPr="003375F2">
        <w:rPr>
          <w:i/>
          <w:sz w:val="26"/>
          <w:szCs w:val="26"/>
          <w:lang w:val="uk-UA"/>
        </w:rPr>
        <w:t>243</w:t>
      </w:r>
      <w:r w:rsidR="001D088C" w:rsidRPr="003375F2">
        <w:rPr>
          <w:i/>
          <w:sz w:val="26"/>
          <w:szCs w:val="26"/>
          <w:lang w:val="uk-UA"/>
        </w:rPr>
        <w:t xml:space="preserve"> </w:t>
      </w:r>
      <w:r w:rsidRPr="003375F2">
        <w:rPr>
          <w:i/>
          <w:sz w:val="26"/>
          <w:szCs w:val="26"/>
          <w:lang w:val="uk-UA"/>
        </w:rPr>
        <w:t>грн.</w:t>
      </w:r>
      <w:r w:rsidR="002E6EF0" w:rsidRPr="003375F2">
        <w:rPr>
          <w:i/>
          <w:sz w:val="26"/>
          <w:szCs w:val="26"/>
          <w:lang w:val="uk-UA"/>
        </w:rPr>
        <w:t>,</w:t>
      </w:r>
      <w:r w:rsidRPr="003375F2">
        <w:rPr>
          <w:i/>
          <w:sz w:val="26"/>
          <w:szCs w:val="26"/>
          <w:lang w:val="uk-UA"/>
        </w:rPr>
        <w:t xml:space="preserve"> </w:t>
      </w:r>
      <w:r w:rsidR="002E6EF0" w:rsidRPr="003375F2">
        <w:rPr>
          <w:i/>
          <w:sz w:val="26"/>
          <w:szCs w:val="26"/>
          <w:lang w:val="uk-UA"/>
        </w:rPr>
        <w:t>із них:</w:t>
      </w:r>
    </w:p>
    <w:p w:rsidR="002E6EF0" w:rsidRPr="003375F2" w:rsidRDefault="002E6EF0" w:rsidP="002E6EF0">
      <w:pPr>
        <w:ind w:left="426"/>
        <w:jc w:val="both"/>
        <w:rPr>
          <w:i/>
          <w:sz w:val="26"/>
          <w:szCs w:val="26"/>
          <w:lang w:val="uk-UA"/>
        </w:rPr>
      </w:pPr>
      <w:r w:rsidRPr="003375F2">
        <w:rPr>
          <w:i/>
          <w:sz w:val="26"/>
          <w:szCs w:val="26"/>
          <w:lang w:val="uk-UA"/>
        </w:rPr>
        <w:t xml:space="preserve">- </w:t>
      </w:r>
      <w:r w:rsidR="00B85A94" w:rsidRPr="003375F2">
        <w:rPr>
          <w:i/>
          <w:sz w:val="26"/>
          <w:szCs w:val="26"/>
          <w:lang w:val="uk-UA"/>
        </w:rPr>
        <w:t xml:space="preserve">видатки на заробітну плату з нарахуваннями - </w:t>
      </w:r>
      <w:r w:rsidR="001D088C" w:rsidRPr="003375F2">
        <w:rPr>
          <w:i/>
          <w:sz w:val="26"/>
          <w:szCs w:val="26"/>
          <w:lang w:val="uk-UA"/>
        </w:rPr>
        <w:t xml:space="preserve">13 126 314 </w:t>
      </w:r>
      <w:r w:rsidR="00940FC7" w:rsidRPr="003375F2">
        <w:rPr>
          <w:i/>
          <w:sz w:val="26"/>
          <w:szCs w:val="26"/>
          <w:lang w:val="uk-UA"/>
        </w:rPr>
        <w:t xml:space="preserve"> </w:t>
      </w:r>
      <w:r w:rsidRPr="003375F2">
        <w:rPr>
          <w:i/>
          <w:sz w:val="26"/>
          <w:szCs w:val="26"/>
          <w:lang w:val="uk-UA"/>
        </w:rPr>
        <w:t>грн.;</w:t>
      </w:r>
      <w:r w:rsidR="00B85A94" w:rsidRPr="003375F2">
        <w:rPr>
          <w:i/>
          <w:sz w:val="26"/>
          <w:szCs w:val="26"/>
          <w:lang w:val="uk-UA"/>
        </w:rPr>
        <w:t xml:space="preserve"> </w:t>
      </w:r>
    </w:p>
    <w:p w:rsidR="002E6EF0" w:rsidRPr="003375F2" w:rsidRDefault="002E6EF0" w:rsidP="002E6EF0">
      <w:pPr>
        <w:ind w:left="426"/>
        <w:jc w:val="both"/>
        <w:rPr>
          <w:i/>
          <w:sz w:val="26"/>
          <w:szCs w:val="26"/>
          <w:lang w:val="uk-UA"/>
        </w:rPr>
      </w:pPr>
      <w:r w:rsidRPr="003375F2">
        <w:rPr>
          <w:i/>
          <w:sz w:val="26"/>
          <w:szCs w:val="26"/>
          <w:lang w:val="uk-UA"/>
        </w:rPr>
        <w:t xml:space="preserve">- </w:t>
      </w:r>
      <w:r w:rsidR="00B85A94" w:rsidRPr="003375F2">
        <w:rPr>
          <w:i/>
          <w:sz w:val="26"/>
          <w:szCs w:val="26"/>
          <w:lang w:val="uk-UA"/>
        </w:rPr>
        <w:t xml:space="preserve">оплата за енергоносії та комунальні послуги - </w:t>
      </w:r>
      <w:r w:rsidR="001D088C" w:rsidRPr="003375F2">
        <w:rPr>
          <w:i/>
          <w:sz w:val="26"/>
          <w:szCs w:val="26"/>
          <w:lang w:val="uk-UA"/>
        </w:rPr>
        <w:t xml:space="preserve">333 791 </w:t>
      </w:r>
      <w:r w:rsidR="00B85A94" w:rsidRPr="003375F2">
        <w:rPr>
          <w:i/>
          <w:sz w:val="26"/>
          <w:szCs w:val="26"/>
          <w:lang w:val="uk-UA"/>
        </w:rPr>
        <w:t>грн</w:t>
      </w:r>
      <w:r w:rsidRPr="003375F2">
        <w:rPr>
          <w:i/>
          <w:sz w:val="26"/>
          <w:szCs w:val="26"/>
          <w:lang w:val="uk-UA"/>
        </w:rPr>
        <w:t>.;</w:t>
      </w:r>
    </w:p>
    <w:p w:rsidR="00B85A94" w:rsidRPr="003375F2" w:rsidRDefault="002E6EF0" w:rsidP="002E6EF0">
      <w:pPr>
        <w:ind w:left="426"/>
        <w:jc w:val="both"/>
        <w:rPr>
          <w:i/>
          <w:sz w:val="26"/>
          <w:szCs w:val="26"/>
          <w:lang w:val="uk-UA"/>
        </w:rPr>
      </w:pPr>
      <w:r w:rsidRPr="003375F2">
        <w:rPr>
          <w:i/>
          <w:sz w:val="26"/>
          <w:szCs w:val="26"/>
          <w:lang w:val="uk-UA"/>
        </w:rPr>
        <w:t xml:space="preserve">- виплата матеріальної допомоги громадянам Чорноморської територіальної громади, які опинились у скрутному фінансовому становищі </w:t>
      </w:r>
      <w:r w:rsidRPr="003375F2">
        <w:rPr>
          <w:sz w:val="26"/>
          <w:szCs w:val="26"/>
          <w:lang w:val="uk-UA"/>
        </w:rPr>
        <w:t>(</w:t>
      </w:r>
      <w:r w:rsidR="00FC5CD1" w:rsidRPr="003375F2">
        <w:rPr>
          <w:sz w:val="26"/>
          <w:szCs w:val="26"/>
          <w:lang w:val="uk-UA"/>
        </w:rPr>
        <w:t>відповідно до</w:t>
      </w:r>
      <w:r w:rsidR="00FC5CD1" w:rsidRPr="003375F2">
        <w:rPr>
          <w:i/>
          <w:sz w:val="26"/>
          <w:szCs w:val="26"/>
          <w:lang w:val="uk-UA"/>
        </w:rPr>
        <w:t xml:space="preserve"> </w:t>
      </w:r>
      <w:r w:rsidRPr="003375F2">
        <w:rPr>
          <w:sz w:val="26"/>
          <w:szCs w:val="26"/>
          <w:lang w:val="uk-UA"/>
        </w:rPr>
        <w:t xml:space="preserve">міської цільової Програми соціального захисту та соціальної підтримки  ветеранів, осіб з інвалідністю,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w:t>
      </w:r>
      <w:r w:rsidR="00FC5CD1" w:rsidRPr="003375F2">
        <w:rPr>
          <w:sz w:val="26"/>
          <w:szCs w:val="26"/>
          <w:lang w:val="uk-UA"/>
        </w:rPr>
        <w:t xml:space="preserve">                          </w:t>
      </w:r>
      <w:r w:rsidRPr="003375F2">
        <w:rPr>
          <w:sz w:val="26"/>
          <w:szCs w:val="26"/>
          <w:lang w:val="uk-UA"/>
        </w:rPr>
        <w:t>2016-2020 роки, затвердженої рішенням Чорноморської міської ради Одеської області від 06.01.2016 року № 29-VII</w:t>
      </w:r>
      <w:r w:rsidR="00FC5CD1" w:rsidRPr="003375F2">
        <w:rPr>
          <w:sz w:val="26"/>
          <w:szCs w:val="26"/>
          <w:lang w:val="uk-UA"/>
        </w:rPr>
        <w:t xml:space="preserve"> (зі змінами та доповненнями) - </w:t>
      </w:r>
      <w:r w:rsidR="00473DFD" w:rsidRPr="003375F2">
        <w:rPr>
          <w:sz w:val="26"/>
          <w:szCs w:val="26"/>
          <w:lang w:val="uk-UA"/>
        </w:rPr>
        <w:t xml:space="preserve">                                </w:t>
      </w:r>
      <w:r w:rsidR="00AC0017" w:rsidRPr="003375F2">
        <w:rPr>
          <w:sz w:val="26"/>
          <w:szCs w:val="26"/>
          <w:lang w:val="uk-UA"/>
        </w:rPr>
        <w:t xml:space="preserve">1 899 000 </w:t>
      </w:r>
      <w:r w:rsidR="00473DFD" w:rsidRPr="003375F2">
        <w:rPr>
          <w:i/>
          <w:sz w:val="26"/>
          <w:szCs w:val="26"/>
          <w:lang w:val="uk-UA"/>
        </w:rPr>
        <w:t xml:space="preserve">грн. (отримали допомогу </w:t>
      </w:r>
      <w:r w:rsidR="00AC0017" w:rsidRPr="003375F2">
        <w:rPr>
          <w:i/>
          <w:sz w:val="26"/>
          <w:szCs w:val="26"/>
          <w:lang w:val="uk-UA"/>
        </w:rPr>
        <w:t>289</w:t>
      </w:r>
      <w:r w:rsidR="00473DFD" w:rsidRPr="003375F2">
        <w:rPr>
          <w:i/>
          <w:sz w:val="26"/>
          <w:szCs w:val="26"/>
          <w:lang w:val="uk-UA"/>
        </w:rPr>
        <w:t xml:space="preserve"> особ</w:t>
      </w:r>
      <w:r w:rsidR="00AC0017" w:rsidRPr="003375F2">
        <w:rPr>
          <w:i/>
          <w:sz w:val="26"/>
          <w:szCs w:val="26"/>
          <w:lang w:val="uk-UA"/>
        </w:rPr>
        <w:t>и</w:t>
      </w:r>
      <w:r w:rsidR="00473DFD" w:rsidRPr="003375F2">
        <w:rPr>
          <w:i/>
          <w:sz w:val="26"/>
          <w:szCs w:val="26"/>
          <w:lang w:val="uk-UA"/>
        </w:rPr>
        <w:t>);</w:t>
      </w:r>
    </w:p>
    <w:p w:rsidR="008C353A" w:rsidRPr="003375F2" w:rsidRDefault="008C353A" w:rsidP="002E6EF0">
      <w:pPr>
        <w:ind w:left="426"/>
        <w:jc w:val="both"/>
        <w:rPr>
          <w:i/>
          <w:sz w:val="26"/>
          <w:szCs w:val="26"/>
          <w:lang w:val="uk-UA"/>
        </w:rPr>
      </w:pPr>
      <w:r w:rsidRPr="003375F2">
        <w:rPr>
          <w:i/>
          <w:sz w:val="26"/>
          <w:szCs w:val="26"/>
          <w:lang w:val="uk-UA"/>
        </w:rPr>
        <w:t xml:space="preserve">- придбання основних засобів та капітальний ремонт </w:t>
      </w:r>
      <w:proofErr w:type="spellStart"/>
      <w:r w:rsidR="00ED7CF4" w:rsidRPr="003375F2">
        <w:rPr>
          <w:i/>
          <w:sz w:val="26"/>
          <w:szCs w:val="26"/>
          <w:lang w:val="uk-UA"/>
        </w:rPr>
        <w:t>адмін</w:t>
      </w:r>
      <w:r w:rsidRPr="003375F2">
        <w:rPr>
          <w:i/>
          <w:sz w:val="26"/>
          <w:szCs w:val="26"/>
          <w:lang w:val="uk-UA"/>
        </w:rPr>
        <w:t>будівлі</w:t>
      </w:r>
      <w:proofErr w:type="spellEnd"/>
      <w:r w:rsidRPr="003375F2">
        <w:rPr>
          <w:i/>
          <w:sz w:val="26"/>
          <w:szCs w:val="26"/>
          <w:lang w:val="uk-UA"/>
        </w:rPr>
        <w:t xml:space="preserve"> -</w:t>
      </w:r>
      <w:r w:rsidR="00ED7CF4" w:rsidRPr="003375F2">
        <w:rPr>
          <w:i/>
          <w:sz w:val="26"/>
          <w:szCs w:val="26"/>
          <w:lang w:val="uk-UA"/>
        </w:rPr>
        <w:t xml:space="preserve">                         </w:t>
      </w:r>
      <w:r w:rsidRPr="003375F2">
        <w:rPr>
          <w:i/>
          <w:sz w:val="26"/>
          <w:szCs w:val="26"/>
          <w:lang w:val="uk-UA"/>
        </w:rPr>
        <w:t xml:space="preserve"> </w:t>
      </w:r>
      <w:r w:rsidR="00AC0017" w:rsidRPr="003375F2">
        <w:rPr>
          <w:i/>
          <w:sz w:val="26"/>
          <w:szCs w:val="26"/>
          <w:lang w:val="uk-UA"/>
        </w:rPr>
        <w:t xml:space="preserve">401 141 </w:t>
      </w:r>
      <w:r w:rsidRPr="003375F2">
        <w:rPr>
          <w:i/>
          <w:sz w:val="26"/>
          <w:szCs w:val="26"/>
          <w:lang w:val="uk-UA"/>
        </w:rPr>
        <w:t>грн.;</w:t>
      </w:r>
    </w:p>
    <w:p w:rsidR="008C353A" w:rsidRPr="003375F2" w:rsidRDefault="008C353A" w:rsidP="002E6EF0">
      <w:pPr>
        <w:ind w:left="426"/>
        <w:jc w:val="both"/>
        <w:rPr>
          <w:i/>
          <w:sz w:val="26"/>
          <w:szCs w:val="26"/>
          <w:lang w:val="uk-UA"/>
        </w:rPr>
      </w:pPr>
      <w:r w:rsidRPr="003375F2">
        <w:rPr>
          <w:i/>
          <w:sz w:val="26"/>
          <w:szCs w:val="26"/>
          <w:lang w:val="uk-UA"/>
        </w:rPr>
        <w:t xml:space="preserve">- на заходи </w:t>
      </w:r>
      <w:r w:rsidRPr="003375F2">
        <w:rPr>
          <w:color w:val="000000"/>
          <w:sz w:val="26"/>
          <w:szCs w:val="26"/>
          <w:lang w:val="uk-UA"/>
        </w:rPr>
        <w:t xml:space="preserve">Міської програми </w:t>
      </w:r>
      <w:r w:rsidRPr="003375F2">
        <w:rPr>
          <w:sz w:val="26"/>
          <w:szCs w:val="26"/>
          <w:lang w:val="uk-UA"/>
        </w:rPr>
        <w:t xml:space="preserve">підтримки Чорноморського міського військового комісаріату,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w:t>
      </w:r>
      <w:r w:rsidRPr="003375F2">
        <w:rPr>
          <w:sz w:val="26"/>
          <w:szCs w:val="26"/>
          <w:lang w:val="uk-UA"/>
        </w:rPr>
        <w:lastRenderedPageBreak/>
        <w:t>Збройних Сил України та інших військових формувань на 2018-2020 рік</w:t>
      </w:r>
      <w:r w:rsidRPr="003375F2">
        <w:rPr>
          <w:i/>
          <w:sz w:val="26"/>
          <w:szCs w:val="26"/>
          <w:lang w:val="uk-UA"/>
        </w:rPr>
        <w:t xml:space="preserve"> -                   </w:t>
      </w:r>
      <w:r w:rsidR="0012432F" w:rsidRPr="003375F2">
        <w:rPr>
          <w:i/>
          <w:sz w:val="26"/>
          <w:szCs w:val="26"/>
          <w:lang w:val="uk-UA"/>
        </w:rPr>
        <w:t xml:space="preserve">96 746 </w:t>
      </w:r>
      <w:r w:rsidRPr="003375F2">
        <w:rPr>
          <w:i/>
          <w:sz w:val="26"/>
          <w:szCs w:val="26"/>
          <w:lang w:val="uk-UA"/>
        </w:rPr>
        <w:t>грн.;</w:t>
      </w:r>
    </w:p>
    <w:p w:rsidR="008C353A" w:rsidRPr="003375F2" w:rsidRDefault="008C353A" w:rsidP="002E6EF0">
      <w:pPr>
        <w:ind w:left="426"/>
        <w:jc w:val="both"/>
        <w:rPr>
          <w:i/>
          <w:sz w:val="26"/>
          <w:szCs w:val="26"/>
          <w:lang w:val="uk-UA"/>
        </w:rPr>
      </w:pPr>
      <w:r w:rsidRPr="003375F2">
        <w:rPr>
          <w:i/>
          <w:sz w:val="26"/>
          <w:szCs w:val="26"/>
          <w:lang w:val="uk-UA"/>
        </w:rPr>
        <w:t xml:space="preserve">- </w:t>
      </w:r>
      <w:r w:rsidR="002B2F79" w:rsidRPr="003375F2">
        <w:rPr>
          <w:i/>
          <w:sz w:val="26"/>
          <w:szCs w:val="26"/>
          <w:lang w:val="uk-UA"/>
        </w:rPr>
        <w:t>утримання центру збору первинної інформації</w:t>
      </w:r>
      <w:r w:rsidR="00ED7CF4" w:rsidRPr="003375F2">
        <w:rPr>
          <w:i/>
          <w:sz w:val="26"/>
          <w:szCs w:val="26"/>
          <w:lang w:val="uk-UA"/>
        </w:rPr>
        <w:t xml:space="preserve"> </w:t>
      </w:r>
      <w:r w:rsidRPr="003375F2">
        <w:rPr>
          <w:sz w:val="26"/>
          <w:szCs w:val="26"/>
          <w:lang w:val="uk-UA"/>
        </w:rPr>
        <w:t>відповідно до Міської цільової соціальної програми розвитку цивільного захисту на 2016-2020 роки</w:t>
      </w:r>
      <w:r w:rsidR="00EE3959" w:rsidRPr="003375F2">
        <w:rPr>
          <w:sz w:val="26"/>
          <w:szCs w:val="26"/>
          <w:lang w:val="uk-UA"/>
        </w:rPr>
        <w:t>, затвердженої рішенням Чорноморської міської ради Одеської області від 19.12.2018р. № 365-VII</w:t>
      </w:r>
      <w:r w:rsidRPr="003375F2">
        <w:rPr>
          <w:i/>
          <w:sz w:val="26"/>
          <w:szCs w:val="26"/>
          <w:lang w:val="uk-UA"/>
        </w:rPr>
        <w:t xml:space="preserve"> </w:t>
      </w:r>
      <w:r w:rsidR="0012432F" w:rsidRPr="003375F2">
        <w:rPr>
          <w:i/>
          <w:sz w:val="26"/>
          <w:szCs w:val="26"/>
          <w:lang w:val="uk-UA"/>
        </w:rPr>
        <w:t xml:space="preserve">- 124 </w:t>
      </w:r>
      <w:r w:rsidR="002B2F79" w:rsidRPr="003375F2">
        <w:rPr>
          <w:i/>
          <w:sz w:val="26"/>
          <w:szCs w:val="26"/>
          <w:lang w:val="uk-UA"/>
        </w:rPr>
        <w:t>160</w:t>
      </w:r>
      <w:r w:rsidR="0012432F" w:rsidRPr="003375F2">
        <w:rPr>
          <w:i/>
          <w:sz w:val="26"/>
          <w:szCs w:val="26"/>
          <w:lang w:val="uk-UA"/>
        </w:rPr>
        <w:t xml:space="preserve"> </w:t>
      </w:r>
      <w:r w:rsidRPr="003375F2">
        <w:rPr>
          <w:i/>
          <w:sz w:val="26"/>
          <w:szCs w:val="26"/>
          <w:lang w:val="uk-UA"/>
        </w:rPr>
        <w:t>грн.;</w:t>
      </w:r>
    </w:p>
    <w:p w:rsidR="008C353A" w:rsidRPr="003375F2" w:rsidRDefault="008C353A" w:rsidP="002E6EF0">
      <w:pPr>
        <w:ind w:left="426"/>
        <w:jc w:val="both"/>
        <w:rPr>
          <w:i/>
          <w:sz w:val="26"/>
          <w:szCs w:val="26"/>
          <w:lang w:val="uk-UA"/>
        </w:rPr>
      </w:pPr>
      <w:r w:rsidRPr="003375F2">
        <w:rPr>
          <w:i/>
          <w:sz w:val="26"/>
          <w:szCs w:val="26"/>
          <w:lang w:val="uk-UA"/>
        </w:rPr>
        <w:t xml:space="preserve">- </w:t>
      </w:r>
      <w:r w:rsidR="00EE3959" w:rsidRPr="003375F2">
        <w:rPr>
          <w:i/>
          <w:sz w:val="26"/>
          <w:szCs w:val="26"/>
          <w:lang w:val="uk-UA"/>
        </w:rPr>
        <w:t>членськ</w:t>
      </w:r>
      <w:r w:rsidR="00ED7CF4" w:rsidRPr="003375F2">
        <w:rPr>
          <w:i/>
          <w:sz w:val="26"/>
          <w:szCs w:val="26"/>
          <w:lang w:val="uk-UA"/>
        </w:rPr>
        <w:t>ий</w:t>
      </w:r>
      <w:r w:rsidR="00EE3959" w:rsidRPr="003375F2">
        <w:rPr>
          <w:i/>
          <w:sz w:val="26"/>
          <w:szCs w:val="26"/>
          <w:lang w:val="uk-UA"/>
        </w:rPr>
        <w:t xml:space="preserve"> внес</w:t>
      </w:r>
      <w:r w:rsidR="00ED7CF4" w:rsidRPr="003375F2">
        <w:rPr>
          <w:i/>
          <w:sz w:val="26"/>
          <w:szCs w:val="26"/>
          <w:lang w:val="uk-UA"/>
        </w:rPr>
        <w:t>о</w:t>
      </w:r>
      <w:r w:rsidR="00EE3959" w:rsidRPr="003375F2">
        <w:rPr>
          <w:i/>
          <w:sz w:val="26"/>
          <w:szCs w:val="26"/>
          <w:lang w:val="uk-UA"/>
        </w:rPr>
        <w:t xml:space="preserve">к до </w:t>
      </w:r>
      <w:r w:rsidR="00ED7CF4" w:rsidRPr="003375F2">
        <w:rPr>
          <w:i/>
          <w:sz w:val="26"/>
          <w:szCs w:val="26"/>
          <w:lang w:val="uk-UA"/>
        </w:rPr>
        <w:t xml:space="preserve">фонду </w:t>
      </w:r>
      <w:r w:rsidR="00EE3959" w:rsidRPr="003375F2">
        <w:rPr>
          <w:i/>
          <w:sz w:val="26"/>
          <w:szCs w:val="26"/>
          <w:lang w:val="uk-UA"/>
        </w:rPr>
        <w:t xml:space="preserve">Асоціації міст України - 36 169 грн.; </w:t>
      </w:r>
    </w:p>
    <w:p w:rsidR="00473DFD" w:rsidRPr="003375F2" w:rsidRDefault="00473DFD" w:rsidP="002E6EF0">
      <w:pPr>
        <w:ind w:left="426"/>
        <w:jc w:val="both"/>
        <w:rPr>
          <w:i/>
          <w:sz w:val="26"/>
          <w:szCs w:val="26"/>
          <w:lang w:val="uk-UA"/>
        </w:rPr>
      </w:pPr>
      <w:r w:rsidRPr="003375F2">
        <w:rPr>
          <w:i/>
          <w:sz w:val="26"/>
          <w:szCs w:val="26"/>
          <w:lang w:val="uk-UA"/>
        </w:rPr>
        <w:t xml:space="preserve">- інші видатки - </w:t>
      </w:r>
      <w:r w:rsidR="00F2584F" w:rsidRPr="003375F2">
        <w:rPr>
          <w:i/>
          <w:sz w:val="26"/>
          <w:szCs w:val="26"/>
          <w:lang w:val="uk-UA"/>
        </w:rPr>
        <w:t xml:space="preserve">2 542 922 </w:t>
      </w:r>
      <w:r w:rsidRPr="003375F2">
        <w:rPr>
          <w:i/>
          <w:sz w:val="26"/>
          <w:szCs w:val="26"/>
          <w:lang w:val="uk-UA"/>
        </w:rPr>
        <w:t>грн.</w:t>
      </w:r>
    </w:p>
    <w:p w:rsidR="00B85A94" w:rsidRPr="003375F2" w:rsidRDefault="00B85A94" w:rsidP="00913E3F">
      <w:pPr>
        <w:jc w:val="both"/>
        <w:rPr>
          <w:b/>
          <w:sz w:val="26"/>
          <w:szCs w:val="26"/>
          <w:highlight w:val="yellow"/>
          <w:lang w:val="uk-UA"/>
        </w:rPr>
      </w:pPr>
      <w:r w:rsidRPr="003375F2">
        <w:rPr>
          <w:b/>
          <w:sz w:val="26"/>
          <w:szCs w:val="26"/>
          <w:highlight w:val="yellow"/>
          <w:lang w:val="uk-UA"/>
        </w:rPr>
        <w:t xml:space="preserve">  </w:t>
      </w:r>
    </w:p>
    <w:p w:rsidR="00712A4B" w:rsidRPr="003375F2" w:rsidRDefault="00E10A72" w:rsidP="00913E3F">
      <w:pPr>
        <w:jc w:val="both"/>
        <w:rPr>
          <w:b/>
          <w:sz w:val="26"/>
          <w:szCs w:val="26"/>
          <w:lang w:val="uk-UA"/>
        </w:rPr>
      </w:pPr>
      <w:r w:rsidRPr="003375F2">
        <w:rPr>
          <w:b/>
          <w:sz w:val="26"/>
          <w:szCs w:val="26"/>
          <w:lang w:val="uk-UA"/>
        </w:rPr>
        <w:t xml:space="preserve">    </w:t>
      </w:r>
      <w:r w:rsidR="00B40BB3" w:rsidRPr="003375F2">
        <w:rPr>
          <w:b/>
          <w:sz w:val="26"/>
          <w:szCs w:val="26"/>
          <w:lang w:val="uk-UA"/>
        </w:rPr>
        <w:t>Д</w:t>
      </w:r>
      <w:r w:rsidR="00712A4B" w:rsidRPr="003375F2">
        <w:rPr>
          <w:b/>
          <w:sz w:val="26"/>
          <w:szCs w:val="26"/>
          <w:lang w:val="uk-UA"/>
        </w:rPr>
        <w:t>о галузі "О</w:t>
      </w:r>
      <w:r w:rsidR="00913E3F" w:rsidRPr="003375F2">
        <w:rPr>
          <w:b/>
          <w:sz w:val="26"/>
          <w:szCs w:val="26"/>
          <w:lang w:val="uk-UA"/>
        </w:rPr>
        <w:t>хорона здоров'я</w:t>
      </w:r>
      <w:r w:rsidR="00712A4B" w:rsidRPr="003375F2">
        <w:rPr>
          <w:b/>
          <w:sz w:val="26"/>
          <w:szCs w:val="26"/>
          <w:lang w:val="uk-UA"/>
        </w:rPr>
        <w:t>" належать два медичних заклади :</w:t>
      </w:r>
    </w:p>
    <w:p w:rsidR="00712A4B" w:rsidRPr="003375F2" w:rsidRDefault="00712A4B" w:rsidP="008E6646">
      <w:pPr>
        <w:jc w:val="both"/>
        <w:rPr>
          <w:sz w:val="26"/>
          <w:szCs w:val="26"/>
          <w:lang w:val="uk-UA"/>
        </w:rPr>
      </w:pPr>
      <w:r w:rsidRPr="003375F2">
        <w:rPr>
          <w:sz w:val="26"/>
          <w:szCs w:val="26"/>
          <w:lang w:val="uk-UA"/>
        </w:rPr>
        <w:t xml:space="preserve">- </w:t>
      </w:r>
      <w:r w:rsidR="008E6646" w:rsidRPr="003375F2">
        <w:rPr>
          <w:sz w:val="26"/>
          <w:szCs w:val="26"/>
          <w:lang w:val="uk-UA"/>
        </w:rPr>
        <w:t>Комунальне підприємство "Комунальне некомерційне підприємство" "Чорноморська лікарня" Чорноморської міської ради Одеської області;</w:t>
      </w:r>
    </w:p>
    <w:p w:rsidR="00913E3F" w:rsidRPr="003375F2" w:rsidRDefault="00712A4B" w:rsidP="00913E3F">
      <w:pPr>
        <w:jc w:val="both"/>
        <w:rPr>
          <w:sz w:val="26"/>
          <w:szCs w:val="26"/>
          <w:lang w:val="uk-UA"/>
        </w:rPr>
      </w:pPr>
      <w:r w:rsidRPr="003375F2">
        <w:rPr>
          <w:sz w:val="26"/>
          <w:szCs w:val="26"/>
          <w:lang w:val="uk-UA"/>
        </w:rPr>
        <w:t>- Д</w:t>
      </w:r>
      <w:r w:rsidR="008E6646" w:rsidRPr="003375F2">
        <w:rPr>
          <w:sz w:val="26"/>
          <w:szCs w:val="26"/>
          <w:lang w:val="uk-UA"/>
        </w:rPr>
        <w:t>ержавний заклад</w:t>
      </w:r>
      <w:r w:rsidRPr="003375F2">
        <w:rPr>
          <w:sz w:val="26"/>
          <w:szCs w:val="26"/>
          <w:lang w:val="uk-UA"/>
        </w:rPr>
        <w:t xml:space="preserve"> "Стоматологічна поліклініка МОЗ України </w:t>
      </w:r>
      <w:proofErr w:type="spellStart"/>
      <w:r w:rsidRPr="003375F2">
        <w:rPr>
          <w:sz w:val="26"/>
          <w:szCs w:val="26"/>
          <w:lang w:val="uk-UA"/>
        </w:rPr>
        <w:t>м.Чорноморська</w:t>
      </w:r>
      <w:proofErr w:type="spellEnd"/>
      <w:r w:rsidRPr="003375F2">
        <w:rPr>
          <w:sz w:val="26"/>
          <w:szCs w:val="26"/>
          <w:lang w:val="uk-UA"/>
        </w:rPr>
        <w:t>"</w:t>
      </w:r>
      <w:r w:rsidR="00003A89" w:rsidRPr="003375F2">
        <w:rPr>
          <w:sz w:val="26"/>
          <w:szCs w:val="26"/>
          <w:lang w:val="uk-UA"/>
        </w:rPr>
        <w:t xml:space="preserve">, </w:t>
      </w:r>
      <w:r w:rsidR="008E6646" w:rsidRPr="003375F2">
        <w:rPr>
          <w:sz w:val="26"/>
          <w:szCs w:val="26"/>
          <w:lang w:val="uk-UA"/>
        </w:rPr>
        <w:t>видатки по яких за</w:t>
      </w:r>
      <w:r w:rsidR="00003A89" w:rsidRPr="003375F2">
        <w:rPr>
          <w:sz w:val="26"/>
          <w:szCs w:val="26"/>
          <w:lang w:val="uk-UA"/>
        </w:rPr>
        <w:t xml:space="preserve"> 1 </w:t>
      </w:r>
      <w:r w:rsidR="008E6646" w:rsidRPr="003375F2">
        <w:rPr>
          <w:sz w:val="26"/>
          <w:szCs w:val="26"/>
          <w:lang w:val="uk-UA"/>
        </w:rPr>
        <w:t xml:space="preserve">півріччя </w:t>
      </w:r>
      <w:r w:rsidR="00003A89" w:rsidRPr="003375F2">
        <w:rPr>
          <w:sz w:val="26"/>
          <w:szCs w:val="26"/>
          <w:lang w:val="uk-UA"/>
        </w:rPr>
        <w:t xml:space="preserve"> 2019 року проведені в обсязі</w:t>
      </w:r>
      <w:r w:rsidR="00003A89" w:rsidRPr="003375F2">
        <w:rPr>
          <w:b/>
          <w:sz w:val="26"/>
          <w:szCs w:val="26"/>
          <w:lang w:val="uk-UA"/>
        </w:rPr>
        <w:t xml:space="preserve"> </w:t>
      </w:r>
      <w:r w:rsidR="008E6646" w:rsidRPr="003375F2">
        <w:rPr>
          <w:b/>
          <w:sz w:val="26"/>
          <w:szCs w:val="26"/>
          <w:lang w:val="uk-UA"/>
        </w:rPr>
        <w:t>61 058 577</w:t>
      </w:r>
      <w:r w:rsidR="00003A89" w:rsidRPr="003375F2">
        <w:rPr>
          <w:b/>
          <w:sz w:val="26"/>
          <w:szCs w:val="26"/>
          <w:lang w:val="uk-UA"/>
        </w:rPr>
        <w:t xml:space="preserve"> грн. </w:t>
      </w:r>
      <w:r w:rsidR="00003A89" w:rsidRPr="003375F2">
        <w:rPr>
          <w:sz w:val="26"/>
          <w:szCs w:val="26"/>
          <w:lang w:val="uk-UA"/>
        </w:rPr>
        <w:t>(1</w:t>
      </w:r>
      <w:r w:rsidR="0022622D" w:rsidRPr="003375F2">
        <w:rPr>
          <w:sz w:val="26"/>
          <w:szCs w:val="26"/>
          <w:lang w:val="uk-UA"/>
        </w:rPr>
        <w:t>3</w:t>
      </w:r>
      <w:r w:rsidR="00D51790" w:rsidRPr="003375F2">
        <w:rPr>
          <w:sz w:val="26"/>
          <w:szCs w:val="26"/>
          <w:lang w:val="uk-UA"/>
        </w:rPr>
        <w:t>,</w:t>
      </w:r>
      <w:r w:rsidR="0022622D" w:rsidRPr="003375F2">
        <w:rPr>
          <w:sz w:val="26"/>
          <w:szCs w:val="26"/>
          <w:lang w:val="uk-UA"/>
        </w:rPr>
        <w:t>5</w:t>
      </w:r>
      <w:r w:rsidR="00D51790" w:rsidRPr="003375F2">
        <w:rPr>
          <w:sz w:val="26"/>
          <w:szCs w:val="26"/>
          <w:lang w:val="uk-UA"/>
        </w:rPr>
        <w:t>3</w:t>
      </w:r>
      <w:r w:rsidR="00003A89" w:rsidRPr="003375F2">
        <w:rPr>
          <w:sz w:val="26"/>
          <w:szCs w:val="26"/>
          <w:lang w:val="uk-UA"/>
        </w:rPr>
        <w:t xml:space="preserve">% загальної суми видатків за 1 </w:t>
      </w:r>
      <w:r w:rsidR="008E6646" w:rsidRPr="003375F2">
        <w:rPr>
          <w:sz w:val="26"/>
          <w:szCs w:val="26"/>
          <w:lang w:val="uk-UA"/>
        </w:rPr>
        <w:t xml:space="preserve">півріччя </w:t>
      </w:r>
      <w:r w:rsidR="00003A89" w:rsidRPr="003375F2">
        <w:rPr>
          <w:sz w:val="26"/>
          <w:szCs w:val="26"/>
          <w:lang w:val="uk-UA"/>
        </w:rPr>
        <w:t>2019</w:t>
      </w:r>
      <w:r w:rsidR="008E6646" w:rsidRPr="003375F2">
        <w:rPr>
          <w:sz w:val="26"/>
          <w:szCs w:val="26"/>
          <w:lang w:val="uk-UA"/>
        </w:rPr>
        <w:t xml:space="preserve"> </w:t>
      </w:r>
      <w:r w:rsidR="00003A89" w:rsidRPr="003375F2">
        <w:rPr>
          <w:sz w:val="26"/>
          <w:szCs w:val="26"/>
          <w:lang w:val="uk-UA"/>
        </w:rPr>
        <w:t>р.)</w:t>
      </w:r>
      <w:r w:rsidR="008E6646" w:rsidRPr="003375F2">
        <w:rPr>
          <w:sz w:val="26"/>
          <w:szCs w:val="26"/>
          <w:lang w:val="uk-UA"/>
        </w:rPr>
        <w:t>.</w:t>
      </w:r>
    </w:p>
    <w:p w:rsidR="00913E3F" w:rsidRPr="003375F2" w:rsidRDefault="00913E3F" w:rsidP="00913E3F">
      <w:pPr>
        <w:jc w:val="both"/>
        <w:rPr>
          <w:sz w:val="26"/>
          <w:szCs w:val="26"/>
          <w:highlight w:val="yellow"/>
          <w:lang w:val="uk-UA"/>
        </w:rPr>
      </w:pPr>
    </w:p>
    <w:p w:rsidR="00913E3F" w:rsidRPr="003375F2" w:rsidRDefault="00E10A72" w:rsidP="00913E3F">
      <w:pPr>
        <w:jc w:val="both"/>
        <w:rPr>
          <w:sz w:val="26"/>
          <w:szCs w:val="26"/>
          <w:lang w:val="uk-UA"/>
        </w:rPr>
      </w:pPr>
      <w:r w:rsidRPr="003375F2">
        <w:rPr>
          <w:sz w:val="26"/>
          <w:szCs w:val="26"/>
          <w:lang w:val="uk-UA"/>
        </w:rPr>
        <w:t xml:space="preserve">    </w:t>
      </w:r>
      <w:r w:rsidR="00913E3F" w:rsidRPr="003375F2">
        <w:rPr>
          <w:sz w:val="26"/>
          <w:szCs w:val="26"/>
          <w:lang w:val="uk-UA"/>
        </w:rPr>
        <w:t>Із загальної суми видатків на охорону здоров'я профінансовано :</w:t>
      </w:r>
    </w:p>
    <w:p w:rsidR="001E0138" w:rsidRPr="003375F2" w:rsidRDefault="001E0138" w:rsidP="00913E3F">
      <w:pPr>
        <w:jc w:val="both"/>
        <w:rPr>
          <w:sz w:val="26"/>
          <w:szCs w:val="26"/>
          <w:highlight w:val="yellow"/>
          <w:lang w:val="uk-UA"/>
        </w:rPr>
      </w:pPr>
    </w:p>
    <w:p w:rsidR="00913E3F" w:rsidRPr="003375F2" w:rsidRDefault="00913E3F" w:rsidP="00913E3F">
      <w:pPr>
        <w:jc w:val="both"/>
        <w:rPr>
          <w:b/>
          <w:sz w:val="26"/>
          <w:szCs w:val="26"/>
          <w:lang w:val="uk-UA"/>
        </w:rPr>
      </w:pPr>
      <w:r w:rsidRPr="003375F2">
        <w:rPr>
          <w:noProof/>
          <w:sz w:val="26"/>
          <w:szCs w:val="26"/>
          <w:lang w:val="uk-UA"/>
        </w:rPr>
        <w:drawing>
          <wp:inline distT="0" distB="0" distL="0" distR="0">
            <wp:extent cx="5873750" cy="1543050"/>
            <wp:effectExtent l="38100" t="0" r="1270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14802" w:rsidRPr="003375F2" w:rsidRDefault="00C14802" w:rsidP="00913E3F">
      <w:pPr>
        <w:jc w:val="both"/>
        <w:rPr>
          <w:sz w:val="26"/>
          <w:szCs w:val="26"/>
          <w:lang w:val="uk-UA"/>
        </w:rPr>
      </w:pPr>
    </w:p>
    <w:p w:rsidR="007E466B" w:rsidRPr="003375F2" w:rsidRDefault="00E10A72" w:rsidP="007E466B">
      <w:pPr>
        <w:jc w:val="both"/>
        <w:rPr>
          <w:sz w:val="26"/>
          <w:szCs w:val="26"/>
          <w:lang w:val="uk-UA"/>
        </w:rPr>
      </w:pPr>
      <w:r w:rsidRPr="003375F2">
        <w:rPr>
          <w:sz w:val="26"/>
          <w:szCs w:val="26"/>
          <w:lang w:val="uk-UA"/>
        </w:rPr>
        <w:t xml:space="preserve">    </w:t>
      </w:r>
      <w:r w:rsidR="007E466B" w:rsidRPr="003375F2">
        <w:rPr>
          <w:sz w:val="26"/>
          <w:szCs w:val="26"/>
          <w:lang w:val="uk-UA"/>
        </w:rPr>
        <w:t xml:space="preserve">За економічною класифікацією видатки </w:t>
      </w:r>
      <w:r w:rsidR="00DC606D" w:rsidRPr="003375F2">
        <w:rPr>
          <w:sz w:val="26"/>
          <w:szCs w:val="26"/>
          <w:lang w:val="uk-UA"/>
        </w:rPr>
        <w:t xml:space="preserve">проведені на </w:t>
      </w:r>
      <w:r w:rsidR="007E466B" w:rsidRPr="003375F2">
        <w:rPr>
          <w:sz w:val="26"/>
          <w:szCs w:val="26"/>
          <w:lang w:val="uk-UA"/>
        </w:rPr>
        <w:t>:</w:t>
      </w:r>
    </w:p>
    <w:p w:rsidR="007E466B" w:rsidRPr="003375F2" w:rsidRDefault="007E466B" w:rsidP="007E466B">
      <w:pPr>
        <w:jc w:val="both"/>
        <w:rPr>
          <w:sz w:val="26"/>
          <w:szCs w:val="26"/>
          <w:lang w:val="uk-UA"/>
        </w:rPr>
      </w:pPr>
      <w:r w:rsidRPr="003375F2">
        <w:rPr>
          <w:sz w:val="26"/>
          <w:szCs w:val="26"/>
          <w:lang w:val="uk-UA"/>
        </w:rPr>
        <w:t>- оплат</w:t>
      </w:r>
      <w:r w:rsidR="00DC606D" w:rsidRPr="003375F2">
        <w:rPr>
          <w:sz w:val="26"/>
          <w:szCs w:val="26"/>
          <w:lang w:val="uk-UA"/>
        </w:rPr>
        <w:t>у</w:t>
      </w:r>
      <w:r w:rsidRPr="003375F2">
        <w:rPr>
          <w:sz w:val="26"/>
          <w:szCs w:val="26"/>
          <w:lang w:val="uk-UA"/>
        </w:rPr>
        <w:t xml:space="preserve"> праці (з нарахуваннями) - </w:t>
      </w:r>
      <w:r w:rsidR="0022622D" w:rsidRPr="003375F2">
        <w:rPr>
          <w:sz w:val="26"/>
          <w:szCs w:val="26"/>
          <w:lang w:val="uk-UA"/>
        </w:rPr>
        <w:t>43 887 447</w:t>
      </w:r>
      <w:r w:rsidRPr="003375F2">
        <w:rPr>
          <w:sz w:val="26"/>
          <w:szCs w:val="26"/>
          <w:lang w:val="uk-UA"/>
        </w:rPr>
        <w:t xml:space="preserve"> грн. (питома вага в загальному обсязі видатків на </w:t>
      </w:r>
      <w:r w:rsidR="00390BE6" w:rsidRPr="003375F2">
        <w:rPr>
          <w:sz w:val="26"/>
          <w:szCs w:val="26"/>
          <w:lang w:val="uk-UA"/>
        </w:rPr>
        <w:t>охорону здоров'я</w:t>
      </w:r>
      <w:r w:rsidRPr="003375F2">
        <w:rPr>
          <w:sz w:val="26"/>
          <w:szCs w:val="26"/>
          <w:lang w:val="uk-UA"/>
        </w:rPr>
        <w:t xml:space="preserve"> - </w:t>
      </w:r>
      <w:r w:rsidR="007F26B0" w:rsidRPr="003375F2">
        <w:rPr>
          <w:sz w:val="26"/>
          <w:szCs w:val="26"/>
          <w:lang w:val="uk-UA"/>
        </w:rPr>
        <w:t>71,</w:t>
      </w:r>
      <w:r w:rsidR="0022622D" w:rsidRPr="003375F2">
        <w:rPr>
          <w:sz w:val="26"/>
          <w:szCs w:val="26"/>
          <w:lang w:val="uk-UA"/>
        </w:rPr>
        <w:t>9</w:t>
      </w:r>
      <w:r w:rsidRPr="003375F2">
        <w:rPr>
          <w:sz w:val="26"/>
          <w:szCs w:val="26"/>
          <w:lang w:val="uk-UA"/>
        </w:rPr>
        <w:t xml:space="preserve"> %);</w:t>
      </w:r>
    </w:p>
    <w:p w:rsidR="007E466B" w:rsidRPr="003375F2" w:rsidRDefault="007E466B" w:rsidP="007E466B">
      <w:pPr>
        <w:jc w:val="both"/>
        <w:rPr>
          <w:sz w:val="26"/>
          <w:szCs w:val="26"/>
          <w:lang w:val="uk-UA"/>
        </w:rPr>
      </w:pPr>
      <w:r w:rsidRPr="003375F2">
        <w:rPr>
          <w:sz w:val="26"/>
          <w:szCs w:val="26"/>
          <w:lang w:val="uk-UA"/>
        </w:rPr>
        <w:t>- оплат</w:t>
      </w:r>
      <w:r w:rsidR="00DC606D" w:rsidRPr="003375F2">
        <w:rPr>
          <w:sz w:val="26"/>
          <w:szCs w:val="26"/>
          <w:lang w:val="uk-UA"/>
        </w:rPr>
        <w:t>у</w:t>
      </w:r>
      <w:r w:rsidRPr="003375F2">
        <w:rPr>
          <w:sz w:val="26"/>
          <w:szCs w:val="26"/>
          <w:lang w:val="uk-UA"/>
        </w:rPr>
        <w:t xml:space="preserve"> комунальних послуг - </w:t>
      </w:r>
      <w:r w:rsidR="0022622D" w:rsidRPr="003375F2">
        <w:rPr>
          <w:sz w:val="26"/>
          <w:szCs w:val="26"/>
          <w:lang w:val="uk-UA"/>
        </w:rPr>
        <w:t xml:space="preserve">4 905 182 </w:t>
      </w:r>
      <w:r w:rsidRPr="003375F2">
        <w:rPr>
          <w:sz w:val="26"/>
          <w:szCs w:val="26"/>
          <w:lang w:val="uk-UA"/>
        </w:rPr>
        <w:t xml:space="preserve"> грн. (</w:t>
      </w:r>
      <w:r w:rsidR="0022622D" w:rsidRPr="003375F2">
        <w:rPr>
          <w:sz w:val="26"/>
          <w:szCs w:val="26"/>
          <w:lang w:val="uk-UA"/>
        </w:rPr>
        <w:t>8</w:t>
      </w:r>
      <w:r w:rsidRPr="003375F2">
        <w:rPr>
          <w:sz w:val="26"/>
          <w:szCs w:val="26"/>
          <w:lang w:val="uk-UA"/>
        </w:rPr>
        <w:t xml:space="preserve"> %)</w:t>
      </w:r>
      <w:r w:rsidR="00390BE6" w:rsidRPr="003375F2">
        <w:rPr>
          <w:sz w:val="26"/>
          <w:szCs w:val="26"/>
          <w:lang w:val="uk-UA"/>
        </w:rPr>
        <w:t>;</w:t>
      </w:r>
    </w:p>
    <w:p w:rsidR="00390BE6" w:rsidRPr="003375F2" w:rsidRDefault="00390BE6" w:rsidP="007E466B">
      <w:pPr>
        <w:jc w:val="both"/>
        <w:rPr>
          <w:sz w:val="26"/>
          <w:szCs w:val="26"/>
          <w:lang w:val="uk-UA"/>
        </w:rPr>
      </w:pPr>
      <w:r w:rsidRPr="003375F2">
        <w:rPr>
          <w:sz w:val="26"/>
          <w:szCs w:val="26"/>
          <w:lang w:val="uk-UA"/>
        </w:rPr>
        <w:t xml:space="preserve">- медикаменти та перев'язувальні матеріали - </w:t>
      </w:r>
      <w:r w:rsidR="0022622D" w:rsidRPr="003375F2">
        <w:rPr>
          <w:sz w:val="26"/>
          <w:szCs w:val="26"/>
          <w:lang w:val="uk-UA"/>
        </w:rPr>
        <w:t xml:space="preserve">5 260 719 </w:t>
      </w:r>
      <w:r w:rsidR="00397E60" w:rsidRPr="003375F2">
        <w:rPr>
          <w:sz w:val="26"/>
          <w:szCs w:val="26"/>
          <w:lang w:val="uk-UA"/>
        </w:rPr>
        <w:t xml:space="preserve"> </w:t>
      </w:r>
      <w:r w:rsidRPr="003375F2">
        <w:rPr>
          <w:sz w:val="26"/>
          <w:szCs w:val="26"/>
          <w:lang w:val="uk-UA"/>
        </w:rPr>
        <w:t>грн. (</w:t>
      </w:r>
      <w:r w:rsidR="0022622D" w:rsidRPr="003375F2">
        <w:rPr>
          <w:sz w:val="26"/>
          <w:szCs w:val="26"/>
          <w:lang w:val="uk-UA"/>
        </w:rPr>
        <w:t>8,6</w:t>
      </w:r>
      <w:r w:rsidRPr="003375F2">
        <w:rPr>
          <w:sz w:val="26"/>
          <w:szCs w:val="26"/>
          <w:lang w:val="uk-UA"/>
        </w:rPr>
        <w:t xml:space="preserve"> %);</w:t>
      </w:r>
    </w:p>
    <w:p w:rsidR="00E91711" w:rsidRPr="003375F2" w:rsidRDefault="00E91711" w:rsidP="007E466B">
      <w:pPr>
        <w:jc w:val="both"/>
        <w:rPr>
          <w:sz w:val="26"/>
          <w:szCs w:val="26"/>
          <w:lang w:val="uk-UA"/>
        </w:rPr>
      </w:pPr>
      <w:r w:rsidRPr="003375F2">
        <w:rPr>
          <w:sz w:val="26"/>
          <w:szCs w:val="26"/>
          <w:lang w:val="uk-UA"/>
        </w:rPr>
        <w:t>- придбання предметів, матеріалів, обладнання та інвентарю - 631 127 грн. (1,1 %);</w:t>
      </w:r>
    </w:p>
    <w:p w:rsidR="007E466B" w:rsidRPr="003375F2" w:rsidRDefault="007E466B" w:rsidP="007E466B">
      <w:pPr>
        <w:jc w:val="both"/>
        <w:rPr>
          <w:sz w:val="26"/>
          <w:szCs w:val="26"/>
          <w:lang w:val="uk-UA"/>
        </w:rPr>
      </w:pPr>
      <w:r w:rsidRPr="003375F2">
        <w:rPr>
          <w:sz w:val="26"/>
          <w:szCs w:val="26"/>
          <w:lang w:val="uk-UA"/>
        </w:rPr>
        <w:t xml:space="preserve">- продукти харчування - </w:t>
      </w:r>
      <w:r w:rsidR="0022622D" w:rsidRPr="003375F2">
        <w:rPr>
          <w:sz w:val="26"/>
          <w:szCs w:val="26"/>
          <w:lang w:val="uk-UA"/>
        </w:rPr>
        <w:t>744 874</w:t>
      </w:r>
      <w:r w:rsidRPr="003375F2">
        <w:rPr>
          <w:sz w:val="26"/>
          <w:szCs w:val="26"/>
          <w:lang w:val="uk-UA"/>
        </w:rPr>
        <w:t xml:space="preserve"> грн. (</w:t>
      </w:r>
      <w:r w:rsidR="0022622D" w:rsidRPr="003375F2">
        <w:rPr>
          <w:sz w:val="26"/>
          <w:szCs w:val="26"/>
          <w:lang w:val="uk-UA"/>
        </w:rPr>
        <w:t>1,2</w:t>
      </w:r>
      <w:r w:rsidRPr="003375F2">
        <w:rPr>
          <w:sz w:val="26"/>
          <w:szCs w:val="26"/>
          <w:lang w:val="uk-UA"/>
        </w:rPr>
        <w:t xml:space="preserve"> %);</w:t>
      </w:r>
    </w:p>
    <w:p w:rsidR="00390BE6" w:rsidRPr="003375F2" w:rsidRDefault="00390BE6" w:rsidP="007E466B">
      <w:pPr>
        <w:jc w:val="both"/>
        <w:rPr>
          <w:sz w:val="26"/>
          <w:szCs w:val="26"/>
          <w:lang w:val="uk-UA"/>
        </w:rPr>
      </w:pPr>
      <w:r w:rsidRPr="003375F2">
        <w:rPr>
          <w:sz w:val="26"/>
          <w:szCs w:val="26"/>
          <w:lang w:val="uk-UA"/>
        </w:rPr>
        <w:t xml:space="preserve">- видатки розвитку - </w:t>
      </w:r>
      <w:r w:rsidR="0022622D" w:rsidRPr="003375F2">
        <w:rPr>
          <w:sz w:val="26"/>
          <w:szCs w:val="26"/>
          <w:lang w:val="uk-UA"/>
        </w:rPr>
        <w:t>2 017 485</w:t>
      </w:r>
      <w:r w:rsidR="00397E60" w:rsidRPr="003375F2">
        <w:rPr>
          <w:sz w:val="26"/>
          <w:szCs w:val="26"/>
          <w:lang w:val="uk-UA"/>
        </w:rPr>
        <w:t xml:space="preserve"> </w:t>
      </w:r>
      <w:r w:rsidRPr="003375F2">
        <w:rPr>
          <w:sz w:val="26"/>
          <w:szCs w:val="26"/>
          <w:lang w:val="uk-UA"/>
        </w:rPr>
        <w:t>грн. (</w:t>
      </w:r>
      <w:r w:rsidR="0022622D" w:rsidRPr="003375F2">
        <w:rPr>
          <w:sz w:val="26"/>
          <w:szCs w:val="26"/>
          <w:lang w:val="uk-UA"/>
        </w:rPr>
        <w:t>3,3</w:t>
      </w:r>
      <w:r w:rsidRPr="003375F2">
        <w:rPr>
          <w:sz w:val="26"/>
          <w:szCs w:val="26"/>
          <w:lang w:val="uk-UA"/>
        </w:rPr>
        <w:t xml:space="preserve"> %);</w:t>
      </w:r>
    </w:p>
    <w:p w:rsidR="007F26B0" w:rsidRPr="003375F2" w:rsidRDefault="007F26B0" w:rsidP="007E466B">
      <w:pPr>
        <w:jc w:val="both"/>
        <w:rPr>
          <w:sz w:val="26"/>
          <w:szCs w:val="26"/>
          <w:lang w:val="uk-UA"/>
        </w:rPr>
      </w:pPr>
      <w:r w:rsidRPr="003375F2">
        <w:rPr>
          <w:sz w:val="26"/>
          <w:szCs w:val="26"/>
          <w:lang w:val="uk-UA"/>
        </w:rPr>
        <w:t xml:space="preserve">- </w:t>
      </w:r>
      <w:r w:rsidR="00CD48C5" w:rsidRPr="003375F2">
        <w:rPr>
          <w:sz w:val="26"/>
          <w:szCs w:val="26"/>
          <w:lang w:val="uk-UA"/>
        </w:rPr>
        <w:t>інші виплати населенню (</w:t>
      </w:r>
      <w:r w:rsidRPr="003375F2">
        <w:rPr>
          <w:sz w:val="26"/>
          <w:szCs w:val="26"/>
          <w:lang w:val="uk-UA"/>
        </w:rPr>
        <w:t xml:space="preserve">реалізація Урядової програми "Доступні </w:t>
      </w:r>
      <w:proofErr w:type="spellStart"/>
      <w:r w:rsidRPr="003375F2">
        <w:rPr>
          <w:sz w:val="26"/>
          <w:szCs w:val="26"/>
          <w:lang w:val="uk-UA"/>
        </w:rPr>
        <w:t>лікі</w:t>
      </w:r>
      <w:proofErr w:type="spellEnd"/>
      <w:r w:rsidRPr="003375F2">
        <w:rPr>
          <w:sz w:val="26"/>
          <w:szCs w:val="26"/>
          <w:lang w:val="uk-UA"/>
        </w:rPr>
        <w:t>"</w:t>
      </w:r>
      <w:r w:rsidR="00CD48C5" w:rsidRPr="003375F2">
        <w:rPr>
          <w:sz w:val="26"/>
          <w:szCs w:val="26"/>
          <w:lang w:val="uk-UA"/>
        </w:rPr>
        <w:t>, відпуск лікарських засобів пільговій категорії населення відповідно до постанови КМУ від 17.08.98р. № 1303</w:t>
      </w:r>
      <w:r w:rsidR="00D01792" w:rsidRPr="003375F2">
        <w:rPr>
          <w:sz w:val="26"/>
          <w:szCs w:val="26"/>
          <w:lang w:val="uk-UA"/>
        </w:rPr>
        <w:t>, пільгове зубопротезування</w:t>
      </w:r>
      <w:r w:rsidR="00CD48C5" w:rsidRPr="003375F2">
        <w:rPr>
          <w:sz w:val="26"/>
          <w:szCs w:val="26"/>
          <w:lang w:val="uk-UA"/>
        </w:rPr>
        <w:t xml:space="preserve">) - </w:t>
      </w:r>
      <w:r w:rsidR="0022622D" w:rsidRPr="003375F2">
        <w:rPr>
          <w:sz w:val="26"/>
          <w:szCs w:val="26"/>
          <w:lang w:val="uk-UA"/>
        </w:rPr>
        <w:t xml:space="preserve">2 585 362  (4,2 </w:t>
      </w:r>
      <w:r w:rsidR="00CD48C5" w:rsidRPr="003375F2">
        <w:rPr>
          <w:sz w:val="26"/>
          <w:szCs w:val="26"/>
          <w:lang w:val="uk-UA"/>
        </w:rPr>
        <w:t>%);</w:t>
      </w:r>
    </w:p>
    <w:p w:rsidR="007E466B" w:rsidRPr="003375F2" w:rsidRDefault="007E466B" w:rsidP="007E466B">
      <w:pPr>
        <w:jc w:val="both"/>
        <w:rPr>
          <w:sz w:val="26"/>
          <w:szCs w:val="26"/>
          <w:lang w:val="uk-UA"/>
        </w:rPr>
      </w:pPr>
      <w:r w:rsidRPr="003375F2">
        <w:rPr>
          <w:sz w:val="26"/>
          <w:szCs w:val="26"/>
          <w:lang w:val="uk-UA"/>
        </w:rPr>
        <w:t xml:space="preserve">- інші видатки - </w:t>
      </w:r>
      <w:r w:rsidR="00E91711" w:rsidRPr="003375F2">
        <w:rPr>
          <w:sz w:val="26"/>
          <w:szCs w:val="26"/>
          <w:lang w:val="uk-UA"/>
        </w:rPr>
        <w:t xml:space="preserve">1 026 381 </w:t>
      </w:r>
      <w:r w:rsidR="00397E60" w:rsidRPr="003375F2">
        <w:rPr>
          <w:sz w:val="26"/>
          <w:szCs w:val="26"/>
          <w:lang w:val="uk-UA"/>
        </w:rPr>
        <w:t xml:space="preserve"> </w:t>
      </w:r>
      <w:r w:rsidRPr="003375F2">
        <w:rPr>
          <w:sz w:val="26"/>
          <w:szCs w:val="26"/>
          <w:lang w:val="uk-UA"/>
        </w:rPr>
        <w:t>грн. (</w:t>
      </w:r>
      <w:r w:rsidR="00E91711" w:rsidRPr="003375F2">
        <w:rPr>
          <w:sz w:val="26"/>
          <w:szCs w:val="26"/>
          <w:lang w:val="uk-UA"/>
        </w:rPr>
        <w:t>1,7</w:t>
      </w:r>
      <w:r w:rsidRPr="003375F2">
        <w:rPr>
          <w:sz w:val="26"/>
          <w:szCs w:val="26"/>
          <w:lang w:val="uk-UA"/>
        </w:rPr>
        <w:t xml:space="preserve"> %).</w:t>
      </w:r>
    </w:p>
    <w:p w:rsidR="006E0D4B" w:rsidRPr="003375F2" w:rsidRDefault="006E0D4B" w:rsidP="007E466B">
      <w:pPr>
        <w:jc w:val="both"/>
        <w:rPr>
          <w:sz w:val="26"/>
          <w:szCs w:val="26"/>
          <w:lang w:val="uk-UA"/>
        </w:rPr>
      </w:pPr>
    </w:p>
    <w:p w:rsidR="006E0D4B" w:rsidRPr="003375F2" w:rsidRDefault="0027439B" w:rsidP="006E0D4B">
      <w:pPr>
        <w:jc w:val="center"/>
        <w:rPr>
          <w:sz w:val="26"/>
          <w:szCs w:val="26"/>
          <w:lang w:val="uk-UA"/>
        </w:rPr>
      </w:pPr>
      <w:r w:rsidRPr="003375F2">
        <w:rPr>
          <w:sz w:val="26"/>
          <w:szCs w:val="26"/>
          <w:u w:val="single"/>
          <w:lang w:val="uk-UA"/>
          <w:rPrChange w:id="112" w:author="Администратор" w:date="2019-07-12T14:05:00Z">
            <w:rPr>
              <w:sz w:val="26"/>
              <w:szCs w:val="26"/>
              <w:lang w:val="uk-UA"/>
            </w:rPr>
          </w:rPrChange>
        </w:rPr>
        <w:t>Основні напрями капітальних видатків</w:t>
      </w:r>
      <w:r w:rsidR="006E0D4B" w:rsidRPr="003375F2">
        <w:rPr>
          <w:sz w:val="26"/>
          <w:szCs w:val="26"/>
          <w:lang w:val="uk-UA"/>
        </w:rPr>
        <w:t>:</w:t>
      </w:r>
    </w:p>
    <w:p w:rsidR="006E0D4B" w:rsidRPr="003375F2" w:rsidRDefault="006E0D4B" w:rsidP="006E0D4B">
      <w:pPr>
        <w:jc w:val="both"/>
        <w:rPr>
          <w:sz w:val="26"/>
          <w:szCs w:val="26"/>
          <w:lang w:val="uk-UA"/>
        </w:rPr>
      </w:pPr>
      <w:r w:rsidRPr="003375F2">
        <w:rPr>
          <w:sz w:val="26"/>
          <w:szCs w:val="26"/>
          <w:lang w:val="uk-UA"/>
        </w:rPr>
        <w:t>1. Придбання обладнання:</w:t>
      </w:r>
    </w:p>
    <w:p w:rsidR="006E0D4B" w:rsidRPr="003375F2" w:rsidRDefault="006E0D4B" w:rsidP="006E0D4B">
      <w:pPr>
        <w:jc w:val="both"/>
        <w:rPr>
          <w:sz w:val="26"/>
          <w:szCs w:val="26"/>
          <w:lang w:val="uk-UA"/>
        </w:rPr>
      </w:pPr>
      <w:r w:rsidRPr="003375F2">
        <w:rPr>
          <w:sz w:val="26"/>
          <w:szCs w:val="26"/>
          <w:lang w:val="uk-UA"/>
        </w:rPr>
        <w:t>- стоматологічна установка Ajax-15  з верхньою подачею (3 од.) - 470 502 грн.;</w:t>
      </w:r>
    </w:p>
    <w:p w:rsidR="006E0D4B" w:rsidRPr="003375F2" w:rsidRDefault="006E0D4B" w:rsidP="006E0D4B">
      <w:pPr>
        <w:jc w:val="both"/>
        <w:rPr>
          <w:sz w:val="26"/>
          <w:szCs w:val="26"/>
          <w:lang w:val="uk-UA"/>
        </w:rPr>
      </w:pPr>
      <w:r w:rsidRPr="003375F2">
        <w:rPr>
          <w:sz w:val="26"/>
          <w:szCs w:val="26"/>
          <w:lang w:val="uk-UA"/>
        </w:rPr>
        <w:t>- світильник операційний L 2000-3-II рефлекторний стельовий (2 од.) - 79 000 грн.;</w:t>
      </w:r>
    </w:p>
    <w:p w:rsidR="006E0D4B" w:rsidRPr="003375F2" w:rsidRDefault="006E0D4B" w:rsidP="006E0D4B">
      <w:pPr>
        <w:jc w:val="both"/>
        <w:rPr>
          <w:ins w:id="113" w:author="Администратор" w:date="2019-07-12T13:08:00Z"/>
          <w:sz w:val="26"/>
          <w:szCs w:val="26"/>
          <w:lang w:val="uk-UA"/>
        </w:rPr>
      </w:pPr>
      <w:r w:rsidRPr="003375F2">
        <w:rPr>
          <w:sz w:val="26"/>
          <w:szCs w:val="26"/>
          <w:lang w:val="uk-UA"/>
        </w:rPr>
        <w:t xml:space="preserve">- комп'ютерна техніка у </w:t>
      </w:r>
      <w:r w:rsidR="00322D0F" w:rsidRPr="003375F2">
        <w:rPr>
          <w:sz w:val="26"/>
          <w:szCs w:val="26"/>
          <w:lang w:val="uk-UA"/>
        </w:rPr>
        <w:t>комплекті (2 од.) - 33 000 грн.</w:t>
      </w:r>
      <w:del w:id="114" w:author="Администратор" w:date="2019-07-12T13:18:00Z">
        <w:r w:rsidR="00322D0F" w:rsidRPr="003375F2" w:rsidDel="00A33243">
          <w:rPr>
            <w:sz w:val="26"/>
            <w:szCs w:val="26"/>
            <w:lang w:val="uk-UA"/>
          </w:rPr>
          <w:delText>;</w:delText>
        </w:r>
      </w:del>
    </w:p>
    <w:p w:rsidR="00A33243" w:rsidRPr="003375F2" w:rsidRDefault="0027439B" w:rsidP="006E0D4B">
      <w:pPr>
        <w:jc w:val="both"/>
        <w:rPr>
          <w:ins w:id="115" w:author="Администратор" w:date="2019-07-12T13:10:00Z"/>
          <w:color w:val="000000" w:themeColor="text1"/>
          <w:sz w:val="26"/>
          <w:szCs w:val="26"/>
          <w:lang w:val="uk-UA"/>
          <w:rPrChange w:id="116" w:author="Администратор" w:date="2019-07-12T13:20:00Z">
            <w:rPr>
              <w:ins w:id="117" w:author="Администратор" w:date="2019-07-12T13:10:00Z"/>
              <w:sz w:val="26"/>
              <w:szCs w:val="26"/>
              <w:lang w:val="uk-UA"/>
            </w:rPr>
          </w:rPrChange>
        </w:rPr>
      </w:pPr>
      <w:ins w:id="118" w:author="Администратор" w:date="2019-07-12T13:08:00Z">
        <w:r w:rsidRPr="003375F2">
          <w:rPr>
            <w:color w:val="000000" w:themeColor="text1"/>
            <w:sz w:val="26"/>
            <w:szCs w:val="26"/>
            <w:lang w:val="uk-UA"/>
            <w:rPrChange w:id="119" w:author="Администратор" w:date="2019-07-12T13:20:00Z">
              <w:rPr>
                <w:sz w:val="26"/>
                <w:szCs w:val="26"/>
                <w:lang w:val="uk-UA"/>
              </w:rPr>
            </w:rPrChange>
          </w:rPr>
          <w:t xml:space="preserve">- </w:t>
        </w:r>
      </w:ins>
      <w:ins w:id="120" w:author="Администратор" w:date="2019-07-12T13:09:00Z">
        <w:r w:rsidRPr="003375F2">
          <w:rPr>
            <w:color w:val="000000" w:themeColor="text1"/>
            <w:sz w:val="26"/>
            <w:szCs w:val="26"/>
            <w:lang w:val="uk-UA"/>
            <w:rPrChange w:id="121" w:author="Администратор" w:date="2019-07-12T13:20:00Z">
              <w:rPr>
                <w:sz w:val="26"/>
                <w:szCs w:val="26"/>
                <w:lang w:val="uk-UA"/>
              </w:rPr>
            </w:rPrChange>
          </w:rPr>
          <w:t xml:space="preserve">апарат для пакування матеріалів для </w:t>
        </w:r>
      </w:ins>
      <w:r w:rsidR="002B2F79" w:rsidRPr="003375F2">
        <w:rPr>
          <w:color w:val="000000" w:themeColor="text1"/>
          <w:sz w:val="26"/>
          <w:szCs w:val="26"/>
          <w:lang w:val="uk-UA"/>
          <w:rPrChange w:id="122" w:author="Администратор" w:date="2019-07-12T13:20:00Z">
            <w:rPr>
              <w:color w:val="000000" w:themeColor="text1"/>
              <w:sz w:val="26"/>
              <w:szCs w:val="26"/>
              <w:lang w:val="uk-UA"/>
            </w:rPr>
          </w:rPrChange>
        </w:rPr>
        <w:t>стерилізації</w:t>
      </w:r>
      <w:ins w:id="123" w:author="Администратор" w:date="2019-07-12T13:09:00Z">
        <w:r w:rsidRPr="003375F2">
          <w:rPr>
            <w:color w:val="000000" w:themeColor="text1"/>
            <w:sz w:val="26"/>
            <w:szCs w:val="26"/>
            <w:lang w:val="uk-UA"/>
            <w:rPrChange w:id="124" w:author="Администратор" w:date="2019-07-12T13:20:00Z">
              <w:rPr>
                <w:sz w:val="26"/>
                <w:szCs w:val="26"/>
                <w:lang w:val="uk-UA"/>
              </w:rPr>
            </w:rPrChange>
          </w:rPr>
          <w:t xml:space="preserve"> - 50 554 грн.;</w:t>
        </w:r>
      </w:ins>
    </w:p>
    <w:p w:rsidR="00A33243" w:rsidRPr="003375F2" w:rsidRDefault="0027439B" w:rsidP="006E0D4B">
      <w:pPr>
        <w:jc w:val="both"/>
        <w:rPr>
          <w:ins w:id="125" w:author="Администратор" w:date="2019-07-12T13:13:00Z"/>
          <w:color w:val="000000" w:themeColor="text1"/>
          <w:sz w:val="26"/>
          <w:szCs w:val="26"/>
          <w:lang w:val="uk-UA"/>
          <w:rPrChange w:id="126" w:author="Администратор" w:date="2019-07-12T13:20:00Z">
            <w:rPr>
              <w:ins w:id="127" w:author="Администратор" w:date="2019-07-12T13:13:00Z"/>
              <w:sz w:val="26"/>
              <w:szCs w:val="26"/>
              <w:lang w:val="uk-UA"/>
            </w:rPr>
          </w:rPrChange>
        </w:rPr>
      </w:pPr>
      <w:ins w:id="128" w:author="Администратор" w:date="2019-07-12T13:10:00Z">
        <w:r w:rsidRPr="003375F2">
          <w:rPr>
            <w:color w:val="000000" w:themeColor="text1"/>
            <w:sz w:val="26"/>
            <w:szCs w:val="26"/>
            <w:lang w:val="uk-UA"/>
            <w:rPrChange w:id="129" w:author="Администратор" w:date="2019-07-12T13:20:00Z">
              <w:rPr>
                <w:sz w:val="26"/>
                <w:szCs w:val="26"/>
                <w:lang w:val="uk-UA"/>
              </w:rPr>
            </w:rPrChange>
          </w:rPr>
          <w:t xml:space="preserve">- система прибирання </w:t>
        </w:r>
      </w:ins>
      <w:proofErr w:type="spellStart"/>
      <w:ins w:id="130" w:author="Администратор" w:date="2019-07-12T13:11:00Z">
        <w:r w:rsidRPr="003375F2">
          <w:rPr>
            <w:color w:val="000000" w:themeColor="text1"/>
            <w:sz w:val="26"/>
            <w:szCs w:val="26"/>
            <w:lang w:val="uk-UA"/>
            <w:rPrChange w:id="131" w:author="Администратор" w:date="2019-07-12T13:20:00Z">
              <w:rPr>
                <w:sz w:val="26"/>
                <w:szCs w:val="26"/>
                <w:lang w:val="uk-UA"/>
              </w:rPr>
            </w:rPrChange>
          </w:rPr>
          <w:t>aquavis</w:t>
        </w:r>
        <w:proofErr w:type="spellEnd"/>
        <w:r w:rsidRPr="003375F2">
          <w:rPr>
            <w:color w:val="000000" w:themeColor="text1"/>
            <w:sz w:val="26"/>
            <w:szCs w:val="26"/>
            <w:lang w:val="uk-UA"/>
            <w:rPrChange w:id="132" w:author="Администратор" w:date="2019-07-12T13:20:00Z">
              <w:rPr>
                <w:sz w:val="26"/>
                <w:szCs w:val="26"/>
                <w:lang w:val="uk-UA"/>
              </w:rPr>
            </w:rPrChange>
          </w:rPr>
          <w:t xml:space="preserve"> - 1</w:t>
        </w:r>
      </w:ins>
      <w:ins w:id="133" w:author="Администратор" w:date="2019-07-12T13:13:00Z">
        <w:r w:rsidRPr="003375F2">
          <w:rPr>
            <w:color w:val="000000" w:themeColor="text1"/>
            <w:sz w:val="26"/>
            <w:szCs w:val="26"/>
            <w:lang w:val="uk-UA"/>
            <w:rPrChange w:id="134" w:author="Администратор" w:date="2019-07-12T13:20:00Z">
              <w:rPr>
                <w:sz w:val="26"/>
                <w:szCs w:val="26"/>
                <w:lang w:val="uk-UA"/>
              </w:rPr>
            </w:rPrChange>
          </w:rPr>
          <w:t>3 200 грн.</w:t>
        </w:r>
      </w:ins>
    </w:p>
    <w:p w:rsidR="00A33243" w:rsidRPr="003375F2" w:rsidRDefault="0027439B" w:rsidP="006E0D4B">
      <w:pPr>
        <w:jc w:val="both"/>
        <w:rPr>
          <w:ins w:id="135" w:author="Администратор" w:date="2019-07-12T13:14:00Z"/>
          <w:color w:val="000000" w:themeColor="text1"/>
          <w:sz w:val="26"/>
          <w:szCs w:val="26"/>
          <w:lang w:val="uk-UA"/>
          <w:rPrChange w:id="136" w:author="Администратор" w:date="2019-07-12T13:20:00Z">
            <w:rPr>
              <w:ins w:id="137" w:author="Администратор" w:date="2019-07-12T13:14:00Z"/>
              <w:sz w:val="26"/>
              <w:szCs w:val="26"/>
              <w:lang w:val="uk-UA"/>
            </w:rPr>
          </w:rPrChange>
        </w:rPr>
      </w:pPr>
      <w:ins w:id="138" w:author="Администратор" w:date="2019-07-12T13:13:00Z">
        <w:r w:rsidRPr="003375F2">
          <w:rPr>
            <w:color w:val="000000" w:themeColor="text1"/>
            <w:sz w:val="26"/>
            <w:szCs w:val="26"/>
            <w:lang w:val="uk-UA"/>
            <w:rPrChange w:id="139" w:author="Администратор" w:date="2019-07-12T13:20:00Z">
              <w:rPr>
                <w:sz w:val="26"/>
                <w:szCs w:val="26"/>
                <w:lang w:val="uk-UA"/>
              </w:rPr>
            </w:rPrChange>
          </w:rPr>
          <w:t>2. Капітальний ремонт</w:t>
        </w:r>
      </w:ins>
      <w:ins w:id="140" w:author="Администратор" w:date="2019-07-12T13:14:00Z">
        <w:r w:rsidRPr="003375F2">
          <w:rPr>
            <w:color w:val="000000" w:themeColor="text1"/>
            <w:sz w:val="26"/>
            <w:szCs w:val="26"/>
            <w:lang w:val="uk-UA"/>
            <w:rPrChange w:id="141" w:author="Администратор" w:date="2019-07-12T13:20:00Z">
              <w:rPr>
                <w:sz w:val="26"/>
                <w:szCs w:val="26"/>
                <w:lang w:val="uk-UA"/>
              </w:rPr>
            </w:rPrChange>
          </w:rPr>
          <w:t>:</w:t>
        </w:r>
      </w:ins>
    </w:p>
    <w:p w:rsidR="00A33243" w:rsidRPr="003375F2" w:rsidRDefault="0027439B" w:rsidP="006E0D4B">
      <w:pPr>
        <w:jc w:val="both"/>
        <w:rPr>
          <w:ins w:id="142" w:author="Администратор" w:date="2019-07-12T13:16:00Z"/>
          <w:color w:val="000000" w:themeColor="text1"/>
          <w:sz w:val="26"/>
          <w:szCs w:val="26"/>
          <w:lang w:val="uk-UA"/>
          <w:rPrChange w:id="143" w:author="Администратор" w:date="2019-07-12T13:20:00Z">
            <w:rPr>
              <w:ins w:id="144" w:author="Администратор" w:date="2019-07-12T13:16:00Z"/>
              <w:sz w:val="26"/>
              <w:szCs w:val="26"/>
              <w:lang w:val="uk-UA"/>
            </w:rPr>
          </w:rPrChange>
        </w:rPr>
      </w:pPr>
      <w:ins w:id="145" w:author="Администратор" w:date="2019-07-12T13:14:00Z">
        <w:r w:rsidRPr="003375F2">
          <w:rPr>
            <w:color w:val="000000" w:themeColor="text1"/>
            <w:sz w:val="26"/>
            <w:szCs w:val="26"/>
            <w:lang w:val="uk-UA"/>
            <w:rPrChange w:id="146" w:author="Администратор" w:date="2019-07-12T13:20:00Z">
              <w:rPr>
                <w:sz w:val="26"/>
                <w:szCs w:val="26"/>
                <w:lang w:val="uk-UA"/>
              </w:rPr>
            </w:rPrChange>
          </w:rPr>
          <w:t>- покрівлі</w:t>
        </w:r>
      </w:ins>
      <w:r w:rsidR="002B2F79" w:rsidRPr="003375F2">
        <w:rPr>
          <w:color w:val="000000" w:themeColor="text1"/>
          <w:sz w:val="26"/>
          <w:szCs w:val="26"/>
          <w:lang w:val="uk-UA"/>
        </w:rPr>
        <w:t xml:space="preserve"> ганку </w:t>
      </w:r>
      <w:ins w:id="147" w:author="Администратор" w:date="2019-07-12T13:14:00Z">
        <w:r w:rsidRPr="003375F2">
          <w:rPr>
            <w:color w:val="000000" w:themeColor="text1"/>
            <w:sz w:val="26"/>
            <w:szCs w:val="26"/>
            <w:lang w:val="uk-UA"/>
            <w:rPrChange w:id="148" w:author="Администратор" w:date="2019-07-12T13:20:00Z">
              <w:rPr>
                <w:sz w:val="26"/>
                <w:szCs w:val="26"/>
                <w:lang w:val="uk-UA"/>
              </w:rPr>
            </w:rPrChange>
          </w:rPr>
          <w:t xml:space="preserve">та облаштування </w:t>
        </w:r>
      </w:ins>
      <w:ins w:id="149" w:author="Администратор" w:date="2019-07-12T13:15:00Z">
        <w:r w:rsidRPr="003375F2">
          <w:rPr>
            <w:color w:val="000000" w:themeColor="text1"/>
            <w:sz w:val="26"/>
            <w:szCs w:val="26"/>
            <w:lang w:val="uk-UA"/>
            <w:rPrChange w:id="150" w:author="Администратор" w:date="2019-07-12T13:20:00Z">
              <w:rPr>
                <w:sz w:val="26"/>
                <w:szCs w:val="26"/>
                <w:lang w:val="uk-UA"/>
              </w:rPr>
            </w:rPrChange>
          </w:rPr>
          <w:t>пандусу інфекційного відділення - 773 036 грн.</w:t>
        </w:r>
      </w:ins>
      <w:ins w:id="151" w:author="Администратор" w:date="2019-07-12T13:16:00Z">
        <w:r w:rsidRPr="003375F2">
          <w:rPr>
            <w:color w:val="000000" w:themeColor="text1"/>
            <w:sz w:val="26"/>
            <w:szCs w:val="26"/>
            <w:lang w:val="uk-UA"/>
            <w:rPrChange w:id="152" w:author="Администратор" w:date="2019-07-12T13:20:00Z">
              <w:rPr>
                <w:sz w:val="26"/>
                <w:szCs w:val="26"/>
                <w:lang w:val="uk-UA"/>
              </w:rPr>
            </w:rPrChange>
          </w:rPr>
          <w:t>;</w:t>
        </w:r>
      </w:ins>
    </w:p>
    <w:p w:rsidR="00A33243" w:rsidRPr="003375F2" w:rsidRDefault="0027439B" w:rsidP="006E0D4B">
      <w:pPr>
        <w:jc w:val="both"/>
        <w:rPr>
          <w:ins w:id="153" w:author="Администратор" w:date="2019-07-12T13:17:00Z"/>
          <w:color w:val="000000" w:themeColor="text1"/>
          <w:sz w:val="26"/>
          <w:szCs w:val="26"/>
          <w:lang w:val="uk-UA"/>
          <w:rPrChange w:id="154" w:author="Администратор" w:date="2019-07-12T13:20:00Z">
            <w:rPr>
              <w:ins w:id="155" w:author="Администратор" w:date="2019-07-12T13:17:00Z"/>
              <w:sz w:val="26"/>
              <w:szCs w:val="26"/>
              <w:lang w:val="uk-UA"/>
            </w:rPr>
          </w:rPrChange>
        </w:rPr>
      </w:pPr>
      <w:ins w:id="156" w:author="Администратор" w:date="2019-07-12T13:16:00Z">
        <w:r w:rsidRPr="003375F2">
          <w:rPr>
            <w:color w:val="000000" w:themeColor="text1"/>
            <w:sz w:val="26"/>
            <w:szCs w:val="26"/>
            <w:lang w:val="uk-UA"/>
            <w:rPrChange w:id="157" w:author="Администратор" w:date="2019-07-12T13:20:00Z">
              <w:rPr>
                <w:sz w:val="26"/>
                <w:szCs w:val="26"/>
                <w:lang w:val="uk-UA"/>
              </w:rPr>
            </w:rPrChange>
          </w:rPr>
          <w:t>- приміщення поліклініки - 457 613 грн.</w:t>
        </w:r>
      </w:ins>
      <w:ins w:id="158" w:author="Администратор" w:date="2019-07-12T13:17:00Z">
        <w:r w:rsidRPr="003375F2">
          <w:rPr>
            <w:color w:val="000000" w:themeColor="text1"/>
            <w:sz w:val="26"/>
            <w:szCs w:val="26"/>
            <w:lang w:val="uk-UA"/>
            <w:rPrChange w:id="159" w:author="Администратор" w:date="2019-07-12T13:20:00Z">
              <w:rPr>
                <w:sz w:val="26"/>
                <w:szCs w:val="26"/>
                <w:lang w:val="uk-UA"/>
              </w:rPr>
            </w:rPrChange>
          </w:rPr>
          <w:t>;</w:t>
        </w:r>
      </w:ins>
    </w:p>
    <w:p w:rsidR="00A33243" w:rsidRPr="003375F2" w:rsidRDefault="0027439B" w:rsidP="006E0D4B">
      <w:pPr>
        <w:jc w:val="both"/>
        <w:rPr>
          <w:ins w:id="160" w:author="Администратор" w:date="2019-07-12T13:16:00Z"/>
          <w:color w:val="000000" w:themeColor="text1"/>
          <w:sz w:val="26"/>
          <w:szCs w:val="26"/>
          <w:lang w:val="uk-UA"/>
          <w:rPrChange w:id="161" w:author="Администратор" w:date="2019-07-12T13:20:00Z">
            <w:rPr>
              <w:ins w:id="162" w:author="Администратор" w:date="2019-07-12T13:16:00Z"/>
              <w:sz w:val="26"/>
              <w:szCs w:val="26"/>
              <w:lang w:val="uk-UA"/>
            </w:rPr>
          </w:rPrChange>
        </w:rPr>
      </w:pPr>
      <w:ins w:id="163" w:author="Администратор" w:date="2019-07-12T13:17:00Z">
        <w:r w:rsidRPr="003375F2">
          <w:rPr>
            <w:color w:val="000000" w:themeColor="text1"/>
            <w:sz w:val="26"/>
            <w:szCs w:val="26"/>
            <w:lang w:val="uk-UA"/>
            <w:rPrChange w:id="164" w:author="Администратор" w:date="2019-07-12T13:20:00Z">
              <w:rPr>
                <w:sz w:val="26"/>
                <w:szCs w:val="26"/>
                <w:lang w:val="uk-UA"/>
              </w:rPr>
            </w:rPrChange>
          </w:rPr>
          <w:t xml:space="preserve">- </w:t>
        </w:r>
      </w:ins>
      <w:ins w:id="165" w:author="Администратор" w:date="2019-07-12T13:18:00Z">
        <w:r w:rsidRPr="003375F2">
          <w:rPr>
            <w:color w:val="000000" w:themeColor="text1"/>
            <w:sz w:val="26"/>
            <w:szCs w:val="26"/>
            <w:lang w:val="uk-UA"/>
            <w:rPrChange w:id="166" w:author="Администратор" w:date="2019-07-12T13:20:00Z">
              <w:rPr>
                <w:sz w:val="26"/>
                <w:szCs w:val="26"/>
                <w:lang w:val="uk-UA"/>
              </w:rPr>
            </w:rPrChange>
          </w:rPr>
          <w:t>проектна документація по реконструкції системи медичних газів - 100 580 грн.</w:t>
        </w:r>
      </w:ins>
    </w:p>
    <w:p w:rsidR="00A33243" w:rsidRPr="003375F2" w:rsidRDefault="00A33243" w:rsidP="006E0D4B">
      <w:pPr>
        <w:jc w:val="both"/>
        <w:rPr>
          <w:sz w:val="26"/>
          <w:szCs w:val="26"/>
          <w:lang w:val="uk-UA"/>
        </w:rPr>
      </w:pPr>
    </w:p>
    <w:p w:rsidR="00545306" w:rsidRPr="003375F2" w:rsidRDefault="00545306" w:rsidP="00545306">
      <w:pPr>
        <w:jc w:val="both"/>
        <w:rPr>
          <w:sz w:val="26"/>
          <w:szCs w:val="26"/>
          <w:lang w:val="uk-UA"/>
        </w:rPr>
      </w:pPr>
      <w:r w:rsidRPr="003375F2">
        <w:rPr>
          <w:sz w:val="26"/>
          <w:szCs w:val="26"/>
          <w:lang w:val="uk-UA"/>
        </w:rPr>
        <w:lastRenderedPageBreak/>
        <w:t xml:space="preserve">   Видатки по </w:t>
      </w:r>
      <w:r w:rsidRPr="003375F2">
        <w:rPr>
          <w:b/>
          <w:sz w:val="26"/>
          <w:szCs w:val="26"/>
          <w:lang w:val="uk-UA"/>
        </w:rPr>
        <w:t xml:space="preserve">Управлінню соціальної політики Чорноморської міської ради         за </w:t>
      </w:r>
      <w:r w:rsidR="002B2F79" w:rsidRPr="003375F2">
        <w:rPr>
          <w:b/>
          <w:sz w:val="26"/>
          <w:szCs w:val="26"/>
          <w:lang w:val="uk-UA"/>
        </w:rPr>
        <w:t>1 півріччя</w:t>
      </w:r>
      <w:r w:rsidRPr="003375F2">
        <w:rPr>
          <w:b/>
          <w:sz w:val="26"/>
          <w:szCs w:val="26"/>
          <w:lang w:val="uk-UA"/>
        </w:rPr>
        <w:t xml:space="preserve"> 2019р. склали  70 840 238 грн.</w:t>
      </w:r>
      <w:r w:rsidRPr="003375F2">
        <w:rPr>
          <w:sz w:val="26"/>
          <w:szCs w:val="26"/>
          <w:lang w:val="uk-UA"/>
        </w:rPr>
        <w:t xml:space="preserve"> (питома вага у загальному обсязі видатків - 15,7 %), із них за рахунок :</w:t>
      </w:r>
    </w:p>
    <w:p w:rsidR="00545306" w:rsidRPr="003375F2" w:rsidRDefault="00545306" w:rsidP="00545306">
      <w:pPr>
        <w:jc w:val="both"/>
        <w:rPr>
          <w:sz w:val="26"/>
          <w:szCs w:val="26"/>
          <w:lang w:val="uk-UA"/>
        </w:rPr>
      </w:pPr>
      <w:r w:rsidRPr="003375F2">
        <w:rPr>
          <w:sz w:val="26"/>
          <w:szCs w:val="26"/>
          <w:lang w:val="uk-UA"/>
        </w:rPr>
        <w:t xml:space="preserve">- субвенцій з державного бюджету на здійснення державних програм соціального захисту - </w:t>
      </w:r>
      <w:r w:rsidRPr="003375F2">
        <w:rPr>
          <w:b/>
          <w:sz w:val="26"/>
          <w:szCs w:val="26"/>
          <w:lang w:val="uk-UA"/>
        </w:rPr>
        <w:t>52 492 293 грн.;</w:t>
      </w:r>
    </w:p>
    <w:p w:rsidR="00545306" w:rsidRPr="003375F2" w:rsidRDefault="00545306" w:rsidP="00545306">
      <w:pPr>
        <w:jc w:val="both"/>
        <w:rPr>
          <w:b/>
          <w:sz w:val="26"/>
          <w:szCs w:val="26"/>
          <w:lang w:val="uk-UA"/>
        </w:rPr>
      </w:pPr>
      <w:r w:rsidRPr="003375F2">
        <w:rPr>
          <w:sz w:val="26"/>
          <w:szCs w:val="26"/>
          <w:lang w:val="uk-UA"/>
        </w:rPr>
        <w:t xml:space="preserve">- міського бюджету - </w:t>
      </w:r>
      <w:r w:rsidRPr="003375F2">
        <w:rPr>
          <w:b/>
          <w:sz w:val="26"/>
          <w:szCs w:val="26"/>
          <w:lang w:val="uk-UA"/>
        </w:rPr>
        <w:t>18 347 945</w:t>
      </w:r>
      <w:r w:rsidRPr="003375F2">
        <w:rPr>
          <w:sz w:val="26"/>
          <w:szCs w:val="26"/>
          <w:lang w:val="uk-UA"/>
        </w:rPr>
        <w:t xml:space="preserve"> </w:t>
      </w:r>
      <w:r w:rsidRPr="003375F2">
        <w:rPr>
          <w:b/>
          <w:sz w:val="26"/>
          <w:szCs w:val="26"/>
          <w:lang w:val="uk-UA"/>
        </w:rPr>
        <w:t xml:space="preserve">грн. </w:t>
      </w:r>
      <w:r w:rsidRPr="003375F2">
        <w:rPr>
          <w:sz w:val="26"/>
          <w:szCs w:val="26"/>
          <w:lang w:val="uk-UA"/>
        </w:rPr>
        <w:t>(заходи передбачені міською Цільовою програмою соціального захисту та соціальної підтримки ветеранів, інвалідів, одиноких пенсіонерів, малозабезпечених верств населення, молоді, сімей з дітьми, дітей сиріт та дітей, позбавлених батьківського піклування, Чорноморської територіальної громади на 2016 - 2020 роки, яка затверджена рішенням Чорноморської міської ради Одеської області від 06.01.2016р. № 29-VII (зі змінами)),</w:t>
      </w:r>
      <w:r w:rsidRPr="003375F2">
        <w:rPr>
          <w:b/>
          <w:sz w:val="26"/>
          <w:szCs w:val="26"/>
          <w:lang w:val="uk-UA"/>
        </w:rPr>
        <w:t xml:space="preserve"> які зокрема, використані за наступними напрямками :</w:t>
      </w:r>
    </w:p>
    <w:p w:rsidR="00545306" w:rsidRPr="003375F2" w:rsidRDefault="00545306" w:rsidP="00545306">
      <w:pPr>
        <w:ind w:left="284" w:firstLine="283"/>
        <w:jc w:val="both"/>
        <w:rPr>
          <w:sz w:val="26"/>
          <w:szCs w:val="26"/>
          <w:lang w:val="uk-UA"/>
        </w:rPr>
      </w:pPr>
      <w:r w:rsidRPr="003375F2">
        <w:rPr>
          <w:sz w:val="26"/>
          <w:szCs w:val="26"/>
          <w:lang w:val="uk-UA"/>
        </w:rPr>
        <w:t>- додаткові соціальні гарантії (тепло, квартплата) - 1 513 816 грн. (3085 та 3288 о</w:t>
      </w:r>
      <w:r w:rsidR="001B6907">
        <w:rPr>
          <w:sz w:val="26"/>
          <w:szCs w:val="26"/>
          <w:lang w:val="uk-UA"/>
        </w:rPr>
        <w:t>держувачів</w:t>
      </w:r>
      <w:r w:rsidRPr="003375F2">
        <w:rPr>
          <w:sz w:val="26"/>
          <w:szCs w:val="26"/>
          <w:lang w:val="uk-UA"/>
        </w:rPr>
        <w:t xml:space="preserve"> відповідно);</w:t>
      </w:r>
    </w:p>
    <w:p w:rsidR="00545306" w:rsidRPr="003375F2" w:rsidRDefault="00545306" w:rsidP="00545306">
      <w:pPr>
        <w:ind w:left="284" w:firstLine="283"/>
        <w:jc w:val="both"/>
        <w:rPr>
          <w:sz w:val="26"/>
          <w:szCs w:val="26"/>
          <w:lang w:val="uk-UA"/>
        </w:rPr>
      </w:pPr>
      <w:r w:rsidRPr="003375F2">
        <w:rPr>
          <w:sz w:val="26"/>
          <w:szCs w:val="26"/>
          <w:lang w:val="uk-UA"/>
        </w:rPr>
        <w:t>- надання адресних соціальних доплат (щомісячні виплати по 100 та 60 грн.)                           - 2 114 816 грн. (3988 о</w:t>
      </w:r>
      <w:r w:rsidR="001B6907">
        <w:rPr>
          <w:sz w:val="26"/>
          <w:szCs w:val="26"/>
          <w:lang w:val="uk-UA"/>
        </w:rPr>
        <w:t>держувачів</w:t>
      </w:r>
      <w:r w:rsidRPr="003375F2">
        <w:rPr>
          <w:sz w:val="26"/>
          <w:szCs w:val="26"/>
          <w:lang w:val="uk-UA"/>
        </w:rPr>
        <w:t xml:space="preserve">); </w:t>
      </w:r>
    </w:p>
    <w:p w:rsidR="00545306" w:rsidRPr="003375F2" w:rsidRDefault="00545306" w:rsidP="00545306">
      <w:pPr>
        <w:ind w:left="284" w:firstLine="283"/>
        <w:jc w:val="both"/>
        <w:rPr>
          <w:sz w:val="26"/>
          <w:szCs w:val="26"/>
          <w:lang w:val="uk-UA"/>
        </w:rPr>
      </w:pPr>
      <w:r w:rsidRPr="003375F2">
        <w:rPr>
          <w:sz w:val="26"/>
          <w:szCs w:val="26"/>
          <w:lang w:val="uk-UA"/>
        </w:rPr>
        <w:t>- надання  матеріальної  допомоги  громадянам міста за їх заявами, які опинились у скрутному фінансовому становищі та потребують лікування або вирішення життєво - важливих проблем - 1 074 862 грн. (отримали таку допомогу 481  осіб);</w:t>
      </w:r>
    </w:p>
    <w:p w:rsidR="00545306" w:rsidRPr="003375F2" w:rsidRDefault="00545306" w:rsidP="00545306">
      <w:pPr>
        <w:ind w:left="284" w:firstLine="283"/>
        <w:jc w:val="both"/>
        <w:rPr>
          <w:sz w:val="26"/>
          <w:szCs w:val="26"/>
          <w:lang w:val="uk-UA"/>
        </w:rPr>
      </w:pPr>
      <w:r w:rsidRPr="003375F2">
        <w:rPr>
          <w:sz w:val="26"/>
          <w:szCs w:val="26"/>
          <w:lang w:val="uk-UA"/>
        </w:rPr>
        <w:t>- виплата щомісячної адресної допомоги інвалідам війни, сім'ям загиблих військових, які приймали участь у бойових діях в республіці Афганістан та на території інших держав, та в проведенні антитерористичної операції на Сході України - 1 295 237 грн.;</w:t>
      </w:r>
    </w:p>
    <w:p w:rsidR="00545306" w:rsidRPr="003375F2" w:rsidRDefault="00545306" w:rsidP="00545306">
      <w:pPr>
        <w:ind w:left="284" w:firstLine="283"/>
        <w:jc w:val="both"/>
        <w:rPr>
          <w:sz w:val="26"/>
          <w:szCs w:val="26"/>
          <w:lang w:val="uk-UA"/>
        </w:rPr>
      </w:pPr>
      <w:r w:rsidRPr="003375F2">
        <w:rPr>
          <w:sz w:val="26"/>
          <w:szCs w:val="26"/>
          <w:lang w:val="uk-UA"/>
        </w:rPr>
        <w:t>- оплата за житлово-комунальні послуги інвалідам І та ІІ груп по зору (50%), Почесним громадянам міста (в межах норм споживання на одну особу, встановлених чинним законодавством) - 586 115 грн. (97 о</w:t>
      </w:r>
      <w:r w:rsidR="001B6907">
        <w:rPr>
          <w:sz w:val="26"/>
          <w:szCs w:val="26"/>
          <w:lang w:val="uk-UA"/>
        </w:rPr>
        <w:t>держувачів</w:t>
      </w:r>
      <w:r w:rsidRPr="003375F2">
        <w:rPr>
          <w:sz w:val="26"/>
          <w:szCs w:val="26"/>
          <w:lang w:val="uk-UA"/>
        </w:rPr>
        <w:t>);</w:t>
      </w:r>
    </w:p>
    <w:p w:rsidR="00545306" w:rsidRPr="003375F2" w:rsidRDefault="00545306" w:rsidP="00545306">
      <w:pPr>
        <w:ind w:left="284" w:firstLine="283"/>
        <w:jc w:val="both"/>
        <w:rPr>
          <w:sz w:val="26"/>
          <w:szCs w:val="26"/>
          <w:lang w:val="uk-UA"/>
        </w:rPr>
      </w:pPr>
      <w:r w:rsidRPr="003375F2">
        <w:rPr>
          <w:sz w:val="26"/>
          <w:szCs w:val="26"/>
          <w:lang w:val="uk-UA"/>
        </w:rPr>
        <w:t>- надання одноразової матеріальної допомоги учасникам бойових дій та вдовам померлих учасників бойових дій, які брали участь у бойових діях в республіці  Афганістан та на території інших держав - 279 000 грн. (279 осіб по 1000,0 грн. на одну особу);</w:t>
      </w:r>
    </w:p>
    <w:p w:rsidR="00545306" w:rsidRPr="003375F2" w:rsidRDefault="00545306" w:rsidP="00545306">
      <w:pPr>
        <w:ind w:left="284" w:firstLine="283"/>
        <w:jc w:val="both"/>
        <w:rPr>
          <w:sz w:val="26"/>
          <w:szCs w:val="26"/>
          <w:lang w:val="uk-UA"/>
        </w:rPr>
      </w:pPr>
      <w:r w:rsidRPr="003375F2">
        <w:rPr>
          <w:sz w:val="26"/>
          <w:szCs w:val="26"/>
          <w:lang w:val="uk-UA"/>
        </w:rPr>
        <w:t>- виплата грошової компенсації фізичним особам, які надають соціальні послуги громадянам похилого віку, інвалідам, хворим, які нездатні до самообслуговування і потребують сторонньої допомоги - 282 056 грн. (компенсацію отримали 217 осіб);</w:t>
      </w:r>
    </w:p>
    <w:p w:rsidR="00545306" w:rsidRPr="003375F2" w:rsidRDefault="00545306" w:rsidP="00545306">
      <w:pPr>
        <w:ind w:left="284" w:firstLine="283"/>
        <w:jc w:val="both"/>
        <w:rPr>
          <w:sz w:val="26"/>
          <w:szCs w:val="26"/>
          <w:lang w:val="uk-UA"/>
        </w:rPr>
      </w:pPr>
      <w:r w:rsidRPr="003375F2">
        <w:rPr>
          <w:sz w:val="26"/>
          <w:szCs w:val="26"/>
          <w:lang w:val="uk-UA"/>
        </w:rPr>
        <w:t>- обслуговування ветеранів, пенсіонерів автотранспортними послугами                     (5 соціальних маршрутів) - 454 588 грн.;</w:t>
      </w:r>
    </w:p>
    <w:p w:rsidR="00545306" w:rsidRPr="003375F2" w:rsidRDefault="00545306" w:rsidP="00545306">
      <w:pPr>
        <w:ind w:left="284" w:firstLine="283"/>
        <w:jc w:val="both"/>
        <w:rPr>
          <w:sz w:val="26"/>
          <w:szCs w:val="26"/>
          <w:lang w:val="uk-UA"/>
        </w:rPr>
      </w:pPr>
      <w:r w:rsidRPr="003375F2">
        <w:rPr>
          <w:sz w:val="26"/>
          <w:szCs w:val="26"/>
          <w:lang w:val="uk-UA"/>
        </w:rPr>
        <w:t>- надання інших пільг - проїзд залізничним транспортом - 171 191 грн.                     (853 о</w:t>
      </w:r>
      <w:r w:rsidR="001B6907">
        <w:rPr>
          <w:sz w:val="26"/>
          <w:szCs w:val="26"/>
          <w:lang w:val="uk-UA"/>
        </w:rPr>
        <w:t>держувачів</w:t>
      </w:r>
      <w:r w:rsidRPr="003375F2">
        <w:rPr>
          <w:sz w:val="26"/>
          <w:szCs w:val="26"/>
          <w:lang w:val="uk-UA"/>
        </w:rPr>
        <w:t>);</w:t>
      </w:r>
    </w:p>
    <w:p w:rsidR="00545306" w:rsidRPr="003375F2" w:rsidRDefault="00545306" w:rsidP="00545306">
      <w:pPr>
        <w:ind w:left="284" w:firstLine="283"/>
        <w:jc w:val="both"/>
        <w:rPr>
          <w:sz w:val="26"/>
          <w:szCs w:val="26"/>
          <w:lang w:val="uk-UA"/>
        </w:rPr>
      </w:pPr>
      <w:r w:rsidRPr="003375F2">
        <w:rPr>
          <w:sz w:val="26"/>
          <w:szCs w:val="26"/>
          <w:lang w:val="uk-UA"/>
        </w:rPr>
        <w:t>- надання щомісячної адресної матеріальної допомоги ветеранам медичної праці Чорноморської територіальної громади -  163 841 грн. (допомогу отримують 290 осіб);</w:t>
      </w:r>
    </w:p>
    <w:p w:rsidR="00545306" w:rsidRPr="003375F2" w:rsidRDefault="00545306" w:rsidP="00545306">
      <w:pPr>
        <w:ind w:left="284" w:firstLine="283"/>
        <w:jc w:val="both"/>
        <w:rPr>
          <w:sz w:val="26"/>
          <w:szCs w:val="26"/>
          <w:lang w:val="uk-UA"/>
        </w:rPr>
      </w:pPr>
      <w:r w:rsidRPr="003375F2">
        <w:rPr>
          <w:sz w:val="26"/>
          <w:szCs w:val="26"/>
          <w:lang w:val="uk-UA"/>
        </w:rPr>
        <w:t>- організація благодійних обідів для малозабезпечених громадян міста -                   148 021 грн. (2 970 чол.);</w:t>
      </w:r>
    </w:p>
    <w:p w:rsidR="00545306" w:rsidRPr="003375F2" w:rsidRDefault="00545306" w:rsidP="00545306">
      <w:pPr>
        <w:ind w:left="284" w:firstLine="283"/>
        <w:jc w:val="both"/>
        <w:rPr>
          <w:sz w:val="26"/>
          <w:szCs w:val="26"/>
          <w:lang w:val="uk-UA"/>
        </w:rPr>
      </w:pPr>
      <w:r w:rsidRPr="003375F2">
        <w:rPr>
          <w:sz w:val="26"/>
          <w:szCs w:val="26"/>
          <w:lang w:val="uk-UA"/>
        </w:rPr>
        <w:t>- продовольчі набори для одиноких пенсіонерів - 99 658 грн. (700 чол.).</w:t>
      </w:r>
    </w:p>
    <w:p w:rsidR="00545306" w:rsidRPr="003375F2" w:rsidRDefault="00545306" w:rsidP="00545306">
      <w:pPr>
        <w:ind w:left="284" w:firstLine="283"/>
        <w:jc w:val="both"/>
        <w:rPr>
          <w:sz w:val="26"/>
          <w:szCs w:val="26"/>
          <w:lang w:val="uk-UA"/>
        </w:rPr>
      </w:pPr>
    </w:p>
    <w:p w:rsidR="00545306" w:rsidRPr="003375F2" w:rsidRDefault="00545306" w:rsidP="00545306">
      <w:pPr>
        <w:ind w:firstLine="283"/>
        <w:jc w:val="both"/>
        <w:rPr>
          <w:sz w:val="26"/>
          <w:szCs w:val="26"/>
          <w:lang w:val="uk-UA"/>
        </w:rPr>
      </w:pPr>
      <w:r w:rsidRPr="003375F2">
        <w:rPr>
          <w:sz w:val="26"/>
          <w:szCs w:val="26"/>
          <w:lang w:val="uk-UA"/>
        </w:rPr>
        <w:t xml:space="preserve">На утримання Комунальної станови "Територіальний центр соціального обслуговування (надання соціальних послуг) Чорноморської міської ради" спрямовано 2 924 970 грн., із них видатки на оплату праці з нарахуваннями -           2 828 260 грн., або 96,7 % всіх видатків на утримання Центру. Станом на 01.07.2019р. на обслуговуванні Центру знаходиться 717 осіб. </w:t>
      </w:r>
    </w:p>
    <w:p w:rsidR="00545306" w:rsidRPr="003375F2" w:rsidRDefault="00545306" w:rsidP="00545306">
      <w:pPr>
        <w:ind w:firstLine="283"/>
        <w:jc w:val="both"/>
        <w:rPr>
          <w:sz w:val="26"/>
          <w:szCs w:val="26"/>
          <w:lang w:val="uk-UA"/>
        </w:rPr>
      </w:pPr>
    </w:p>
    <w:p w:rsidR="00545306" w:rsidRPr="003375F2" w:rsidRDefault="00545306" w:rsidP="00545306">
      <w:pPr>
        <w:ind w:firstLine="283"/>
        <w:jc w:val="both"/>
        <w:rPr>
          <w:sz w:val="26"/>
          <w:szCs w:val="26"/>
          <w:lang w:val="uk-UA"/>
        </w:rPr>
      </w:pPr>
      <w:r w:rsidRPr="003375F2">
        <w:rPr>
          <w:sz w:val="26"/>
          <w:szCs w:val="26"/>
          <w:lang w:val="uk-UA"/>
        </w:rPr>
        <w:lastRenderedPageBreak/>
        <w:t>На утримання Комунальної установи "Чорноморський міський центр соціальних служб для сім'ї, дітей та молоді" із бюджету міста спрямовано 1 775 948 грн., із них видатки на оплату праці з нарахуваннями - 1 534 348 грн., або 86,4 % всіх видатків на утримання Центру.</w:t>
      </w:r>
    </w:p>
    <w:p w:rsidR="00545306" w:rsidRPr="003375F2" w:rsidRDefault="00545306" w:rsidP="00545306">
      <w:pPr>
        <w:ind w:firstLine="283"/>
        <w:jc w:val="both"/>
        <w:rPr>
          <w:sz w:val="26"/>
          <w:szCs w:val="26"/>
          <w:lang w:val="uk-UA"/>
        </w:rPr>
      </w:pPr>
    </w:p>
    <w:p w:rsidR="00545306" w:rsidRPr="003375F2" w:rsidRDefault="002B2F79" w:rsidP="00545306">
      <w:pPr>
        <w:ind w:firstLine="283"/>
        <w:jc w:val="both"/>
        <w:rPr>
          <w:sz w:val="26"/>
          <w:szCs w:val="26"/>
          <w:lang w:val="uk-UA"/>
        </w:rPr>
      </w:pPr>
      <w:r w:rsidRPr="003375F2">
        <w:rPr>
          <w:sz w:val="26"/>
          <w:szCs w:val="26"/>
          <w:lang w:val="uk-UA"/>
        </w:rPr>
        <w:t>За 1 півріччя</w:t>
      </w:r>
      <w:r w:rsidR="00545306" w:rsidRPr="003375F2">
        <w:rPr>
          <w:sz w:val="26"/>
          <w:szCs w:val="26"/>
          <w:lang w:val="uk-UA"/>
        </w:rPr>
        <w:t xml:space="preserve"> 2019 року надана фінансова підтримка Громадській організації "Сліпих "Світло" для забезпечення діяльності відповідно до статуту в сумі                       21 901 грн.</w:t>
      </w:r>
    </w:p>
    <w:p w:rsidR="00545306" w:rsidRPr="003375F2" w:rsidRDefault="00545306" w:rsidP="00545306">
      <w:pPr>
        <w:jc w:val="both"/>
        <w:rPr>
          <w:b/>
          <w:sz w:val="26"/>
          <w:szCs w:val="26"/>
          <w:lang w:val="uk-UA"/>
        </w:rPr>
      </w:pPr>
      <w:r w:rsidRPr="003375F2">
        <w:rPr>
          <w:b/>
          <w:sz w:val="26"/>
          <w:szCs w:val="26"/>
          <w:lang w:val="uk-UA"/>
        </w:rPr>
        <w:t xml:space="preserve">    </w:t>
      </w:r>
    </w:p>
    <w:p w:rsidR="00545306" w:rsidRPr="003375F2" w:rsidRDefault="00E10A72" w:rsidP="00545306">
      <w:pPr>
        <w:jc w:val="both"/>
        <w:rPr>
          <w:b/>
          <w:sz w:val="26"/>
          <w:szCs w:val="26"/>
          <w:lang w:val="uk-UA"/>
        </w:rPr>
      </w:pPr>
      <w:r w:rsidRPr="003375F2">
        <w:rPr>
          <w:b/>
          <w:sz w:val="26"/>
          <w:szCs w:val="26"/>
          <w:lang w:val="uk-UA"/>
        </w:rPr>
        <w:t xml:space="preserve">    </w:t>
      </w:r>
      <w:r w:rsidR="00545306" w:rsidRPr="003375F2">
        <w:rPr>
          <w:b/>
          <w:sz w:val="26"/>
          <w:szCs w:val="26"/>
          <w:lang w:val="uk-UA"/>
        </w:rPr>
        <w:t>Загальні видатки бюджету міста Чорноморська на соціальний захист та соціальне забезпечення за звітний період проведені в обсязі 74 308 397 грн., із яких за рахунок коштів бюджету міста -  21 816 104 грн.</w:t>
      </w:r>
    </w:p>
    <w:p w:rsidR="00545306" w:rsidRPr="003375F2" w:rsidRDefault="00545306" w:rsidP="00545306">
      <w:pPr>
        <w:jc w:val="both"/>
        <w:rPr>
          <w:sz w:val="26"/>
          <w:szCs w:val="26"/>
          <w:lang w:val="uk-UA"/>
        </w:rPr>
      </w:pPr>
    </w:p>
    <w:p w:rsidR="005D1DD0" w:rsidRPr="003375F2" w:rsidRDefault="005D1DD0" w:rsidP="005D1DD0">
      <w:pPr>
        <w:jc w:val="both"/>
        <w:rPr>
          <w:sz w:val="26"/>
          <w:szCs w:val="26"/>
          <w:lang w:val="uk-UA"/>
        </w:rPr>
      </w:pPr>
      <w:r w:rsidRPr="003375F2">
        <w:rPr>
          <w:sz w:val="26"/>
          <w:szCs w:val="26"/>
          <w:lang w:val="uk-UA"/>
        </w:rPr>
        <w:t xml:space="preserve">    </w:t>
      </w:r>
      <w:r w:rsidR="001D61A7" w:rsidRPr="003375F2">
        <w:rPr>
          <w:sz w:val="26"/>
          <w:szCs w:val="26"/>
          <w:lang w:val="uk-UA"/>
        </w:rPr>
        <w:t xml:space="preserve">Видатки за </w:t>
      </w:r>
      <w:r w:rsidR="00E97359" w:rsidRPr="003375F2">
        <w:rPr>
          <w:sz w:val="26"/>
          <w:szCs w:val="26"/>
          <w:lang w:val="uk-UA"/>
        </w:rPr>
        <w:t>січень - червень</w:t>
      </w:r>
      <w:r w:rsidR="003215A4" w:rsidRPr="003375F2">
        <w:rPr>
          <w:sz w:val="26"/>
          <w:szCs w:val="26"/>
          <w:lang w:val="uk-UA"/>
        </w:rPr>
        <w:t xml:space="preserve"> </w:t>
      </w:r>
      <w:r w:rsidR="001D61A7" w:rsidRPr="003375F2">
        <w:rPr>
          <w:sz w:val="26"/>
          <w:szCs w:val="26"/>
          <w:lang w:val="uk-UA"/>
        </w:rPr>
        <w:t xml:space="preserve">2019 року по </w:t>
      </w:r>
      <w:r w:rsidR="001D61A7" w:rsidRPr="003375F2">
        <w:rPr>
          <w:b/>
          <w:sz w:val="26"/>
          <w:szCs w:val="26"/>
          <w:lang w:val="uk-UA"/>
        </w:rPr>
        <w:t>відділу комунального господарства та благоустрою Чорноморської міської ради Одеської області</w:t>
      </w:r>
      <w:r w:rsidR="001D61A7" w:rsidRPr="003375F2">
        <w:rPr>
          <w:sz w:val="26"/>
          <w:szCs w:val="26"/>
          <w:lang w:val="uk-UA"/>
        </w:rPr>
        <w:t xml:space="preserve"> проведені в обсязі</w:t>
      </w:r>
      <w:r w:rsidR="0084649A" w:rsidRPr="003375F2">
        <w:rPr>
          <w:sz w:val="26"/>
          <w:szCs w:val="26"/>
          <w:lang w:val="uk-UA"/>
        </w:rPr>
        <w:t xml:space="preserve">                </w:t>
      </w:r>
      <w:r w:rsidR="001D61A7" w:rsidRPr="003375F2">
        <w:rPr>
          <w:sz w:val="26"/>
          <w:szCs w:val="26"/>
          <w:lang w:val="uk-UA"/>
        </w:rPr>
        <w:t xml:space="preserve"> </w:t>
      </w:r>
      <w:r w:rsidR="003215A4" w:rsidRPr="003375F2">
        <w:rPr>
          <w:sz w:val="26"/>
          <w:szCs w:val="26"/>
          <w:lang w:val="uk-UA"/>
        </w:rPr>
        <w:t>60 116 644</w:t>
      </w:r>
      <w:r w:rsidR="0084649A" w:rsidRPr="003375F2">
        <w:rPr>
          <w:sz w:val="26"/>
          <w:szCs w:val="26"/>
          <w:lang w:val="uk-UA"/>
        </w:rPr>
        <w:t xml:space="preserve"> грн. (</w:t>
      </w:r>
      <w:r w:rsidR="00E97359" w:rsidRPr="003375F2">
        <w:rPr>
          <w:sz w:val="26"/>
          <w:szCs w:val="26"/>
          <w:lang w:val="uk-UA"/>
        </w:rPr>
        <w:t xml:space="preserve">13,1 </w:t>
      </w:r>
      <w:r w:rsidR="0084649A" w:rsidRPr="003375F2">
        <w:rPr>
          <w:sz w:val="26"/>
          <w:szCs w:val="26"/>
          <w:lang w:val="uk-UA"/>
        </w:rPr>
        <w:t>% від загальної суми видатків</w:t>
      </w:r>
      <w:r w:rsidR="000F27DD" w:rsidRPr="003375F2">
        <w:rPr>
          <w:sz w:val="26"/>
          <w:szCs w:val="26"/>
          <w:lang w:val="uk-UA"/>
        </w:rPr>
        <w:t>)</w:t>
      </w:r>
      <w:r w:rsidR="001259E7" w:rsidRPr="003375F2">
        <w:rPr>
          <w:sz w:val="26"/>
          <w:szCs w:val="26"/>
          <w:lang w:val="uk-UA"/>
        </w:rPr>
        <w:t xml:space="preserve">, </w:t>
      </w:r>
      <w:r w:rsidR="00FC4E58" w:rsidRPr="003375F2">
        <w:rPr>
          <w:sz w:val="26"/>
          <w:szCs w:val="26"/>
          <w:lang w:val="uk-UA"/>
        </w:rPr>
        <w:t>із яких, зокрема</w:t>
      </w:r>
      <w:r w:rsidR="000F27DD" w:rsidRPr="003375F2">
        <w:rPr>
          <w:sz w:val="26"/>
          <w:szCs w:val="26"/>
          <w:lang w:val="uk-UA"/>
        </w:rPr>
        <w:t>,</w:t>
      </w:r>
      <w:r w:rsidR="00FC4E58" w:rsidRPr="003375F2">
        <w:rPr>
          <w:sz w:val="26"/>
          <w:szCs w:val="26"/>
          <w:lang w:val="uk-UA"/>
        </w:rPr>
        <w:t xml:space="preserve"> за о</w:t>
      </w:r>
      <w:r w:rsidR="007B153F" w:rsidRPr="003375F2">
        <w:rPr>
          <w:sz w:val="26"/>
          <w:szCs w:val="26"/>
          <w:lang w:val="uk-UA"/>
        </w:rPr>
        <w:t>держувачами</w:t>
      </w:r>
      <w:r w:rsidR="00FC4E58" w:rsidRPr="003375F2">
        <w:rPr>
          <w:sz w:val="26"/>
          <w:szCs w:val="26"/>
          <w:lang w:val="uk-UA"/>
        </w:rPr>
        <w:t xml:space="preserve"> коштів:</w:t>
      </w:r>
    </w:p>
    <w:p w:rsidR="004A49FD" w:rsidRPr="003375F2" w:rsidRDefault="004A49FD" w:rsidP="005D1DD0">
      <w:pPr>
        <w:jc w:val="both"/>
        <w:rPr>
          <w:sz w:val="26"/>
          <w:szCs w:val="26"/>
          <w:highlight w:val="yellow"/>
          <w:u w:val="single"/>
          <w:lang w:val="uk-UA"/>
        </w:rPr>
      </w:pPr>
    </w:p>
    <w:p w:rsidR="00FC4E58" w:rsidRPr="003375F2" w:rsidRDefault="00FC4E58" w:rsidP="005D1DD0">
      <w:pPr>
        <w:jc w:val="both"/>
        <w:rPr>
          <w:sz w:val="26"/>
          <w:szCs w:val="26"/>
          <w:u w:val="single"/>
          <w:lang w:val="uk-UA"/>
        </w:rPr>
      </w:pPr>
      <w:proofErr w:type="spellStart"/>
      <w:r w:rsidRPr="003375F2">
        <w:rPr>
          <w:sz w:val="26"/>
          <w:szCs w:val="26"/>
          <w:u w:val="single"/>
          <w:lang w:val="uk-UA"/>
        </w:rPr>
        <w:t>КП</w:t>
      </w:r>
      <w:proofErr w:type="spellEnd"/>
      <w:r w:rsidRPr="003375F2">
        <w:rPr>
          <w:sz w:val="26"/>
          <w:szCs w:val="26"/>
          <w:u w:val="single"/>
          <w:lang w:val="uk-UA"/>
        </w:rPr>
        <w:t xml:space="preserve"> "МУЖКГ" </w:t>
      </w:r>
      <w:r w:rsidR="000F27DD" w:rsidRPr="003375F2">
        <w:rPr>
          <w:sz w:val="26"/>
          <w:szCs w:val="26"/>
          <w:u w:val="single"/>
          <w:lang w:val="uk-UA"/>
        </w:rPr>
        <w:t>- загальна сума -</w:t>
      </w:r>
      <w:r w:rsidR="00535BE0" w:rsidRPr="003375F2">
        <w:rPr>
          <w:sz w:val="26"/>
          <w:szCs w:val="26"/>
          <w:u w:val="single"/>
          <w:lang w:val="uk-UA"/>
        </w:rPr>
        <w:t xml:space="preserve"> </w:t>
      </w:r>
      <w:r w:rsidR="00725C4F" w:rsidRPr="003375F2">
        <w:rPr>
          <w:sz w:val="26"/>
          <w:szCs w:val="26"/>
          <w:u w:val="single"/>
          <w:lang w:val="uk-UA"/>
        </w:rPr>
        <w:t xml:space="preserve">28 </w:t>
      </w:r>
      <w:r w:rsidR="00CE4130" w:rsidRPr="003375F2">
        <w:rPr>
          <w:sz w:val="26"/>
          <w:szCs w:val="26"/>
          <w:u w:val="single"/>
          <w:lang w:val="uk-UA"/>
        </w:rPr>
        <w:t>175</w:t>
      </w:r>
      <w:r w:rsidR="00725C4F" w:rsidRPr="003375F2">
        <w:rPr>
          <w:sz w:val="26"/>
          <w:szCs w:val="26"/>
          <w:u w:val="single"/>
          <w:lang w:val="uk-UA"/>
        </w:rPr>
        <w:t xml:space="preserve"> </w:t>
      </w:r>
      <w:r w:rsidR="00CE4130" w:rsidRPr="003375F2">
        <w:rPr>
          <w:sz w:val="26"/>
          <w:szCs w:val="26"/>
          <w:u w:val="single"/>
          <w:lang w:val="uk-UA"/>
        </w:rPr>
        <w:t>107</w:t>
      </w:r>
      <w:r w:rsidR="00535BE0" w:rsidRPr="003375F2">
        <w:rPr>
          <w:sz w:val="26"/>
          <w:szCs w:val="26"/>
          <w:u w:val="single"/>
          <w:lang w:val="uk-UA"/>
        </w:rPr>
        <w:t xml:space="preserve"> грн.</w:t>
      </w:r>
      <w:r w:rsidR="000F27DD" w:rsidRPr="003375F2">
        <w:rPr>
          <w:sz w:val="26"/>
          <w:szCs w:val="26"/>
          <w:u w:val="single"/>
          <w:lang w:val="uk-UA"/>
        </w:rPr>
        <w:t>, з них</w:t>
      </w:r>
      <w:r w:rsidRPr="003375F2">
        <w:rPr>
          <w:sz w:val="26"/>
          <w:szCs w:val="26"/>
          <w:u w:val="single"/>
          <w:lang w:val="uk-UA"/>
        </w:rPr>
        <w:t>:</w:t>
      </w:r>
    </w:p>
    <w:p w:rsidR="00EB6676" w:rsidRPr="003375F2" w:rsidRDefault="00EB6676" w:rsidP="00EB6676">
      <w:pPr>
        <w:ind w:firstLine="284"/>
        <w:jc w:val="both"/>
        <w:rPr>
          <w:i/>
          <w:sz w:val="26"/>
          <w:szCs w:val="26"/>
          <w:lang w:val="uk-UA"/>
        </w:rPr>
      </w:pPr>
      <w:r w:rsidRPr="003375F2">
        <w:rPr>
          <w:i/>
          <w:sz w:val="26"/>
          <w:szCs w:val="26"/>
          <w:lang w:val="uk-UA"/>
        </w:rPr>
        <w:t>- експертне обстеження ліфтів - 188 500 грн.;</w:t>
      </w:r>
    </w:p>
    <w:p w:rsidR="00EB6676" w:rsidRPr="003375F2" w:rsidRDefault="00EB6676" w:rsidP="00EB6676">
      <w:pPr>
        <w:ind w:firstLine="284"/>
        <w:jc w:val="both"/>
        <w:rPr>
          <w:i/>
          <w:sz w:val="26"/>
          <w:szCs w:val="26"/>
          <w:lang w:val="uk-UA"/>
        </w:rPr>
      </w:pPr>
      <w:r w:rsidRPr="003375F2">
        <w:rPr>
          <w:i/>
          <w:sz w:val="26"/>
          <w:szCs w:val="26"/>
          <w:lang w:val="uk-UA"/>
        </w:rPr>
        <w:t xml:space="preserve">- оновлення електронного порталу розміщення могил поховань на міських кладовищах - </w:t>
      </w:r>
      <w:r w:rsidR="00CE4130" w:rsidRPr="003375F2">
        <w:rPr>
          <w:i/>
          <w:sz w:val="26"/>
          <w:szCs w:val="26"/>
          <w:lang w:val="uk-UA"/>
        </w:rPr>
        <w:t>162 475</w:t>
      </w:r>
      <w:r w:rsidRPr="003375F2">
        <w:rPr>
          <w:i/>
          <w:sz w:val="26"/>
          <w:szCs w:val="26"/>
          <w:lang w:val="uk-UA"/>
        </w:rPr>
        <w:t xml:space="preserve"> грн.;</w:t>
      </w:r>
    </w:p>
    <w:p w:rsidR="00EB6676" w:rsidRPr="003375F2" w:rsidRDefault="00EB6676" w:rsidP="00EB6676">
      <w:pPr>
        <w:ind w:firstLine="284"/>
        <w:jc w:val="both"/>
        <w:rPr>
          <w:i/>
          <w:sz w:val="26"/>
          <w:szCs w:val="26"/>
          <w:lang w:val="uk-UA"/>
        </w:rPr>
      </w:pPr>
      <w:r w:rsidRPr="003375F2">
        <w:rPr>
          <w:i/>
          <w:sz w:val="26"/>
          <w:szCs w:val="26"/>
          <w:lang w:val="uk-UA"/>
        </w:rPr>
        <w:t xml:space="preserve">- забезпечення програми  екологічного маркування пляжу "Блакитний прапор" - </w:t>
      </w:r>
      <w:r w:rsidR="00CE4130" w:rsidRPr="003375F2">
        <w:rPr>
          <w:i/>
          <w:sz w:val="26"/>
          <w:szCs w:val="26"/>
          <w:lang w:val="uk-UA"/>
        </w:rPr>
        <w:t>51</w:t>
      </w:r>
      <w:r w:rsidR="00C90971" w:rsidRPr="003375F2">
        <w:rPr>
          <w:i/>
          <w:sz w:val="26"/>
          <w:szCs w:val="26"/>
          <w:lang w:val="uk-UA"/>
        </w:rPr>
        <w:t xml:space="preserve"> </w:t>
      </w:r>
      <w:r w:rsidR="00CE4130" w:rsidRPr="003375F2">
        <w:rPr>
          <w:i/>
          <w:sz w:val="26"/>
          <w:szCs w:val="26"/>
          <w:lang w:val="uk-UA"/>
        </w:rPr>
        <w:t>300</w:t>
      </w:r>
      <w:r w:rsidRPr="003375F2">
        <w:rPr>
          <w:i/>
          <w:sz w:val="26"/>
          <w:szCs w:val="26"/>
          <w:lang w:val="uk-UA"/>
        </w:rPr>
        <w:t xml:space="preserve"> грн.;</w:t>
      </w:r>
    </w:p>
    <w:p w:rsidR="00FC4E58" w:rsidRPr="003375F2" w:rsidRDefault="00FC4E58" w:rsidP="00FC4E58">
      <w:pPr>
        <w:ind w:firstLine="284"/>
        <w:jc w:val="both"/>
        <w:rPr>
          <w:i/>
          <w:sz w:val="26"/>
          <w:szCs w:val="26"/>
          <w:lang w:val="uk-UA"/>
        </w:rPr>
      </w:pPr>
      <w:r w:rsidRPr="003375F2">
        <w:rPr>
          <w:sz w:val="26"/>
          <w:szCs w:val="26"/>
          <w:lang w:val="uk-UA"/>
        </w:rPr>
        <w:t xml:space="preserve">- </w:t>
      </w:r>
      <w:r w:rsidRPr="003375F2">
        <w:rPr>
          <w:i/>
          <w:sz w:val="26"/>
          <w:szCs w:val="26"/>
          <w:lang w:val="uk-UA"/>
        </w:rPr>
        <w:t xml:space="preserve">утримання загальноміських територій (прибирання доріжок, урн,  вивіз  сміття, листя) - </w:t>
      </w:r>
      <w:r w:rsidR="00C90971" w:rsidRPr="003375F2">
        <w:rPr>
          <w:i/>
          <w:sz w:val="26"/>
          <w:szCs w:val="26"/>
          <w:lang w:val="uk-UA"/>
        </w:rPr>
        <w:t>3 259 360</w:t>
      </w:r>
      <w:r w:rsidRPr="003375F2">
        <w:rPr>
          <w:i/>
          <w:sz w:val="26"/>
          <w:szCs w:val="26"/>
          <w:lang w:val="uk-UA"/>
        </w:rPr>
        <w:t xml:space="preserve"> грн.;</w:t>
      </w:r>
    </w:p>
    <w:p w:rsidR="00FC4E58" w:rsidRPr="003375F2" w:rsidRDefault="00FC4E58" w:rsidP="00FC4E58">
      <w:pPr>
        <w:ind w:firstLine="284"/>
        <w:jc w:val="both"/>
        <w:rPr>
          <w:i/>
          <w:sz w:val="26"/>
          <w:szCs w:val="26"/>
          <w:lang w:val="uk-UA"/>
        </w:rPr>
      </w:pPr>
      <w:r w:rsidRPr="003375F2">
        <w:rPr>
          <w:i/>
          <w:sz w:val="26"/>
          <w:szCs w:val="26"/>
          <w:lang w:val="uk-UA"/>
        </w:rPr>
        <w:t xml:space="preserve">- утримання міських цвинтарів (в т.ч. утримання сторожа, наглядача, прибирання та вивіз сміття, поховання безрідних, електроенергія, вода) -                     </w:t>
      </w:r>
      <w:r w:rsidR="00C90971" w:rsidRPr="003375F2">
        <w:rPr>
          <w:i/>
          <w:sz w:val="26"/>
          <w:szCs w:val="26"/>
          <w:lang w:val="uk-UA"/>
        </w:rPr>
        <w:t>1 818 113</w:t>
      </w:r>
      <w:r w:rsidRPr="003375F2">
        <w:rPr>
          <w:i/>
          <w:sz w:val="26"/>
          <w:szCs w:val="26"/>
          <w:lang w:val="uk-UA"/>
        </w:rPr>
        <w:t xml:space="preserve"> грн.;</w:t>
      </w:r>
    </w:p>
    <w:p w:rsidR="00FC4E58" w:rsidRPr="003375F2" w:rsidRDefault="00FC4E58" w:rsidP="00FC4E58">
      <w:pPr>
        <w:ind w:firstLine="284"/>
        <w:jc w:val="both"/>
        <w:rPr>
          <w:i/>
          <w:sz w:val="26"/>
          <w:szCs w:val="26"/>
          <w:lang w:val="uk-UA"/>
        </w:rPr>
      </w:pPr>
      <w:r w:rsidRPr="003375F2">
        <w:rPr>
          <w:i/>
          <w:sz w:val="26"/>
          <w:szCs w:val="26"/>
          <w:lang w:val="uk-UA"/>
        </w:rPr>
        <w:t>- утримання технічних засобів регулювання дорожнього руху (світлофори, дорожні знаки</w:t>
      </w:r>
      <w:r w:rsidR="00EB6676" w:rsidRPr="003375F2">
        <w:rPr>
          <w:i/>
          <w:sz w:val="26"/>
          <w:szCs w:val="26"/>
          <w:lang w:val="uk-UA"/>
        </w:rPr>
        <w:t xml:space="preserve"> - 24 шт.</w:t>
      </w:r>
      <w:r w:rsidRPr="003375F2">
        <w:rPr>
          <w:i/>
          <w:sz w:val="26"/>
          <w:szCs w:val="26"/>
          <w:lang w:val="uk-UA"/>
        </w:rPr>
        <w:t xml:space="preserve">) - </w:t>
      </w:r>
      <w:r w:rsidR="00C90971" w:rsidRPr="003375F2">
        <w:rPr>
          <w:i/>
          <w:sz w:val="26"/>
          <w:szCs w:val="26"/>
          <w:lang w:val="uk-UA"/>
        </w:rPr>
        <w:t>1 379 880</w:t>
      </w:r>
      <w:r w:rsidRPr="003375F2">
        <w:rPr>
          <w:i/>
          <w:sz w:val="26"/>
          <w:szCs w:val="26"/>
          <w:lang w:val="uk-UA"/>
        </w:rPr>
        <w:t xml:space="preserve"> грн.;</w:t>
      </w:r>
    </w:p>
    <w:p w:rsidR="00EB6676" w:rsidRPr="003375F2" w:rsidRDefault="00EB6676" w:rsidP="00FC4E58">
      <w:pPr>
        <w:ind w:firstLine="284"/>
        <w:jc w:val="both"/>
        <w:rPr>
          <w:i/>
          <w:sz w:val="26"/>
          <w:szCs w:val="26"/>
          <w:lang w:val="uk-UA"/>
        </w:rPr>
      </w:pPr>
      <w:r w:rsidRPr="003375F2">
        <w:rPr>
          <w:i/>
          <w:sz w:val="26"/>
          <w:szCs w:val="26"/>
          <w:lang w:val="uk-UA"/>
        </w:rPr>
        <w:t xml:space="preserve">- утримання міських туалетів загального користування - </w:t>
      </w:r>
      <w:r w:rsidR="00C90971" w:rsidRPr="003375F2">
        <w:rPr>
          <w:i/>
          <w:sz w:val="26"/>
          <w:szCs w:val="26"/>
          <w:lang w:val="uk-UA"/>
        </w:rPr>
        <w:t>204 678</w:t>
      </w:r>
      <w:r w:rsidRPr="003375F2">
        <w:rPr>
          <w:i/>
          <w:sz w:val="26"/>
          <w:szCs w:val="26"/>
          <w:lang w:val="uk-UA"/>
        </w:rPr>
        <w:t xml:space="preserve"> грн.;</w:t>
      </w:r>
    </w:p>
    <w:p w:rsidR="00EB6676" w:rsidRPr="003375F2" w:rsidRDefault="00EB6676" w:rsidP="00FC4E58">
      <w:pPr>
        <w:ind w:firstLine="284"/>
        <w:jc w:val="both"/>
        <w:rPr>
          <w:i/>
          <w:sz w:val="26"/>
          <w:szCs w:val="26"/>
          <w:lang w:val="uk-UA"/>
        </w:rPr>
      </w:pPr>
      <w:r w:rsidRPr="003375F2">
        <w:rPr>
          <w:i/>
          <w:sz w:val="26"/>
          <w:szCs w:val="26"/>
          <w:lang w:val="uk-UA"/>
        </w:rPr>
        <w:t xml:space="preserve">- відлов, доставка, ветеринарне обслуговування,  стерилізація бродячих тварин (48 тварин) - </w:t>
      </w:r>
      <w:r w:rsidR="00C90971" w:rsidRPr="003375F2">
        <w:rPr>
          <w:i/>
          <w:sz w:val="26"/>
          <w:szCs w:val="26"/>
          <w:lang w:val="uk-UA"/>
        </w:rPr>
        <w:t>204 654</w:t>
      </w:r>
      <w:r w:rsidRPr="003375F2">
        <w:rPr>
          <w:i/>
          <w:sz w:val="26"/>
          <w:szCs w:val="26"/>
          <w:lang w:val="uk-UA"/>
        </w:rPr>
        <w:t xml:space="preserve"> грн.;</w:t>
      </w:r>
    </w:p>
    <w:p w:rsidR="00970234" w:rsidRPr="003375F2" w:rsidRDefault="00970234" w:rsidP="00970234">
      <w:pPr>
        <w:ind w:firstLine="284"/>
        <w:jc w:val="both"/>
        <w:rPr>
          <w:i/>
          <w:sz w:val="26"/>
          <w:szCs w:val="26"/>
          <w:lang w:val="uk-UA"/>
        </w:rPr>
      </w:pPr>
      <w:r w:rsidRPr="003375F2">
        <w:rPr>
          <w:i/>
          <w:sz w:val="26"/>
          <w:szCs w:val="26"/>
          <w:lang w:val="uk-UA"/>
        </w:rPr>
        <w:t>- поточний ремонт</w:t>
      </w:r>
      <w:r w:rsidR="007B153F" w:rsidRPr="003375F2">
        <w:rPr>
          <w:i/>
          <w:sz w:val="26"/>
          <w:szCs w:val="26"/>
          <w:lang w:val="uk-UA"/>
        </w:rPr>
        <w:t>,</w:t>
      </w:r>
      <w:r w:rsidRPr="003375F2">
        <w:rPr>
          <w:i/>
          <w:sz w:val="26"/>
          <w:szCs w:val="26"/>
          <w:lang w:val="uk-UA"/>
        </w:rPr>
        <w:t xml:space="preserve"> придбання лав для відпочинку та урн</w:t>
      </w:r>
      <w:r w:rsidR="00AA3DAD" w:rsidRPr="003375F2">
        <w:rPr>
          <w:i/>
          <w:sz w:val="26"/>
          <w:szCs w:val="26"/>
          <w:lang w:val="uk-UA"/>
        </w:rPr>
        <w:t xml:space="preserve"> </w:t>
      </w:r>
      <w:r w:rsidRPr="003375F2">
        <w:rPr>
          <w:i/>
          <w:sz w:val="26"/>
          <w:szCs w:val="26"/>
          <w:lang w:val="uk-UA"/>
        </w:rPr>
        <w:t>для сміття на загальноміських територіях, парках - 26 174 грн.;</w:t>
      </w:r>
    </w:p>
    <w:p w:rsidR="00970234" w:rsidRPr="003375F2" w:rsidRDefault="00970234" w:rsidP="00FC4E58">
      <w:pPr>
        <w:ind w:firstLine="284"/>
        <w:jc w:val="both"/>
        <w:rPr>
          <w:i/>
          <w:sz w:val="26"/>
          <w:szCs w:val="26"/>
          <w:lang w:val="uk-UA"/>
        </w:rPr>
      </w:pPr>
      <w:r w:rsidRPr="003375F2">
        <w:rPr>
          <w:i/>
          <w:sz w:val="26"/>
          <w:szCs w:val="26"/>
          <w:lang w:val="uk-UA"/>
        </w:rPr>
        <w:t>- паспортизація зливової каналізації - 199 455</w:t>
      </w:r>
      <w:r w:rsidR="007B153F" w:rsidRPr="003375F2">
        <w:rPr>
          <w:i/>
          <w:sz w:val="26"/>
          <w:szCs w:val="26"/>
          <w:lang w:val="uk-UA"/>
        </w:rPr>
        <w:t xml:space="preserve"> </w:t>
      </w:r>
      <w:proofErr w:type="spellStart"/>
      <w:r w:rsidRPr="003375F2">
        <w:rPr>
          <w:i/>
          <w:sz w:val="26"/>
          <w:szCs w:val="26"/>
          <w:lang w:val="uk-UA"/>
        </w:rPr>
        <w:t>грн</w:t>
      </w:r>
      <w:proofErr w:type="spellEnd"/>
      <w:r w:rsidRPr="003375F2">
        <w:rPr>
          <w:i/>
          <w:sz w:val="26"/>
          <w:szCs w:val="26"/>
          <w:lang w:val="uk-UA"/>
        </w:rPr>
        <w:t>;</w:t>
      </w:r>
    </w:p>
    <w:p w:rsidR="00970234" w:rsidRPr="003375F2" w:rsidRDefault="00970234" w:rsidP="00970234">
      <w:pPr>
        <w:jc w:val="both"/>
        <w:rPr>
          <w:i/>
          <w:sz w:val="26"/>
          <w:szCs w:val="26"/>
          <w:lang w:val="uk-UA"/>
        </w:rPr>
      </w:pPr>
      <w:r w:rsidRPr="003375F2">
        <w:rPr>
          <w:i/>
          <w:sz w:val="26"/>
          <w:szCs w:val="26"/>
          <w:lang w:val="uk-UA"/>
        </w:rPr>
        <w:t xml:space="preserve">     - нагородження переможців конкурсу "Найкращий ландшафтний дизайн прибудинкової території",  "найкращий під'їзд в житловому будинку" та "Двір найкращого благоустрою" - 11 194грн;</w:t>
      </w:r>
    </w:p>
    <w:p w:rsidR="00EB6676" w:rsidRPr="003375F2" w:rsidRDefault="00EB6676" w:rsidP="00FC4E58">
      <w:pPr>
        <w:ind w:firstLine="284"/>
        <w:jc w:val="both"/>
        <w:rPr>
          <w:i/>
          <w:sz w:val="26"/>
          <w:szCs w:val="26"/>
          <w:lang w:val="uk-UA"/>
        </w:rPr>
      </w:pPr>
      <w:r w:rsidRPr="003375F2">
        <w:rPr>
          <w:i/>
          <w:sz w:val="26"/>
          <w:szCs w:val="26"/>
          <w:lang w:val="uk-UA"/>
        </w:rPr>
        <w:t xml:space="preserve">- виготовлення технічних паспортів на житлові будинки - </w:t>
      </w:r>
      <w:r w:rsidR="008E4CF6" w:rsidRPr="003375F2">
        <w:rPr>
          <w:i/>
          <w:sz w:val="26"/>
          <w:szCs w:val="26"/>
          <w:lang w:val="uk-UA"/>
        </w:rPr>
        <w:t>394 565</w:t>
      </w:r>
      <w:r w:rsidRPr="003375F2">
        <w:rPr>
          <w:i/>
          <w:sz w:val="26"/>
          <w:szCs w:val="26"/>
          <w:lang w:val="uk-UA"/>
        </w:rPr>
        <w:t xml:space="preserve"> грн.;</w:t>
      </w:r>
    </w:p>
    <w:p w:rsidR="003A7E4B" w:rsidRPr="003375F2" w:rsidRDefault="003A7E4B" w:rsidP="007B153F">
      <w:pPr>
        <w:ind w:firstLine="284"/>
        <w:jc w:val="both"/>
        <w:rPr>
          <w:i/>
          <w:sz w:val="26"/>
          <w:szCs w:val="26"/>
          <w:lang w:val="uk-UA"/>
        </w:rPr>
      </w:pPr>
      <w:r w:rsidRPr="003375F2">
        <w:rPr>
          <w:i/>
          <w:sz w:val="26"/>
          <w:szCs w:val="26"/>
          <w:lang w:val="uk-UA"/>
        </w:rPr>
        <w:t>- кап</w:t>
      </w:r>
      <w:r w:rsidR="00CE4130" w:rsidRPr="003375F2">
        <w:rPr>
          <w:i/>
          <w:sz w:val="26"/>
          <w:szCs w:val="26"/>
          <w:lang w:val="uk-UA"/>
        </w:rPr>
        <w:t xml:space="preserve">італьний </w:t>
      </w:r>
      <w:r w:rsidRPr="003375F2">
        <w:rPr>
          <w:i/>
          <w:sz w:val="26"/>
          <w:szCs w:val="26"/>
          <w:lang w:val="uk-UA"/>
        </w:rPr>
        <w:t xml:space="preserve">ремонт житлового фонду - </w:t>
      </w:r>
      <w:r w:rsidR="00CE4130" w:rsidRPr="003375F2">
        <w:rPr>
          <w:i/>
          <w:sz w:val="26"/>
          <w:szCs w:val="26"/>
          <w:lang w:val="uk-UA"/>
        </w:rPr>
        <w:t>6 215 966</w:t>
      </w:r>
      <w:r w:rsidRPr="003375F2">
        <w:rPr>
          <w:i/>
          <w:sz w:val="26"/>
          <w:szCs w:val="26"/>
          <w:lang w:val="uk-UA"/>
        </w:rPr>
        <w:t xml:space="preserve"> грн.</w:t>
      </w:r>
      <w:r w:rsidR="007B153F" w:rsidRPr="003375F2">
        <w:rPr>
          <w:i/>
          <w:sz w:val="26"/>
          <w:szCs w:val="26"/>
          <w:lang w:val="uk-UA"/>
        </w:rPr>
        <w:t xml:space="preserve">, в т.ч. </w:t>
      </w:r>
      <w:r w:rsidRPr="003375F2">
        <w:rPr>
          <w:i/>
          <w:sz w:val="26"/>
          <w:szCs w:val="26"/>
          <w:lang w:val="uk-UA"/>
        </w:rPr>
        <w:t>покрівлі за адресами: вул.</w:t>
      </w:r>
      <w:r w:rsidR="007B153F" w:rsidRPr="003375F2">
        <w:rPr>
          <w:i/>
          <w:sz w:val="26"/>
          <w:szCs w:val="26"/>
          <w:lang w:val="uk-UA"/>
        </w:rPr>
        <w:t xml:space="preserve"> </w:t>
      </w:r>
      <w:r w:rsidRPr="003375F2">
        <w:rPr>
          <w:i/>
          <w:sz w:val="26"/>
          <w:szCs w:val="26"/>
          <w:lang w:val="uk-UA"/>
        </w:rPr>
        <w:t>Олександрійська, 4а (5, 6 п.), 15</w:t>
      </w:r>
      <w:r w:rsidR="00CE4130" w:rsidRPr="003375F2">
        <w:rPr>
          <w:i/>
          <w:sz w:val="26"/>
          <w:szCs w:val="26"/>
          <w:lang w:val="uk-UA"/>
        </w:rPr>
        <w:t>,</w:t>
      </w:r>
      <w:r w:rsidR="007B153F" w:rsidRPr="003375F2">
        <w:rPr>
          <w:i/>
          <w:sz w:val="26"/>
          <w:szCs w:val="26"/>
          <w:lang w:val="uk-UA"/>
        </w:rPr>
        <w:t xml:space="preserve"> </w:t>
      </w:r>
      <w:r w:rsidR="00CE4130" w:rsidRPr="003375F2">
        <w:rPr>
          <w:i/>
          <w:sz w:val="26"/>
          <w:szCs w:val="26"/>
          <w:lang w:val="uk-UA"/>
        </w:rPr>
        <w:t>20</w:t>
      </w:r>
      <w:r w:rsidRPr="003375F2">
        <w:rPr>
          <w:i/>
          <w:sz w:val="26"/>
          <w:szCs w:val="26"/>
          <w:lang w:val="uk-UA"/>
        </w:rPr>
        <w:t>; вул.</w:t>
      </w:r>
      <w:r w:rsidR="007B153F" w:rsidRPr="003375F2">
        <w:rPr>
          <w:i/>
          <w:sz w:val="26"/>
          <w:szCs w:val="26"/>
          <w:lang w:val="uk-UA"/>
        </w:rPr>
        <w:t xml:space="preserve"> </w:t>
      </w:r>
      <w:r w:rsidRPr="003375F2">
        <w:rPr>
          <w:i/>
          <w:sz w:val="26"/>
          <w:szCs w:val="26"/>
          <w:lang w:val="uk-UA"/>
        </w:rPr>
        <w:t xml:space="preserve">1 Травня, 11-а, </w:t>
      </w:r>
      <w:r w:rsidR="007B153F" w:rsidRPr="003375F2">
        <w:rPr>
          <w:i/>
          <w:sz w:val="26"/>
          <w:szCs w:val="26"/>
          <w:lang w:val="uk-UA"/>
        </w:rPr>
        <w:t xml:space="preserve">                          </w:t>
      </w:r>
      <w:r w:rsidRPr="003375F2">
        <w:rPr>
          <w:i/>
          <w:sz w:val="26"/>
          <w:szCs w:val="26"/>
          <w:lang w:val="uk-UA"/>
        </w:rPr>
        <w:t>вул.</w:t>
      </w:r>
      <w:r w:rsidR="007B153F" w:rsidRPr="003375F2">
        <w:rPr>
          <w:i/>
          <w:sz w:val="26"/>
          <w:szCs w:val="26"/>
          <w:lang w:val="uk-UA"/>
        </w:rPr>
        <w:t xml:space="preserve"> </w:t>
      </w:r>
      <w:r w:rsidRPr="003375F2">
        <w:rPr>
          <w:i/>
          <w:sz w:val="26"/>
          <w:szCs w:val="26"/>
          <w:lang w:val="uk-UA"/>
        </w:rPr>
        <w:t>Корабельна, 4, 12; вул.</w:t>
      </w:r>
      <w:r w:rsidR="007B153F" w:rsidRPr="003375F2">
        <w:rPr>
          <w:i/>
          <w:sz w:val="26"/>
          <w:szCs w:val="26"/>
          <w:lang w:val="uk-UA"/>
        </w:rPr>
        <w:t xml:space="preserve"> </w:t>
      </w:r>
      <w:r w:rsidRPr="003375F2">
        <w:rPr>
          <w:i/>
          <w:sz w:val="26"/>
          <w:szCs w:val="26"/>
          <w:lang w:val="uk-UA"/>
        </w:rPr>
        <w:t>Паркова, 10, 22</w:t>
      </w:r>
      <w:r w:rsidR="00CE4130" w:rsidRPr="003375F2">
        <w:rPr>
          <w:i/>
          <w:sz w:val="26"/>
          <w:szCs w:val="26"/>
          <w:lang w:val="uk-UA"/>
        </w:rPr>
        <w:t>; пр. Миру,</w:t>
      </w:r>
      <w:r w:rsidR="007B153F" w:rsidRPr="003375F2">
        <w:rPr>
          <w:i/>
          <w:sz w:val="26"/>
          <w:szCs w:val="26"/>
          <w:lang w:val="uk-UA"/>
        </w:rPr>
        <w:t xml:space="preserve"> </w:t>
      </w:r>
      <w:r w:rsidR="00CE4130" w:rsidRPr="003375F2">
        <w:rPr>
          <w:i/>
          <w:sz w:val="26"/>
          <w:szCs w:val="26"/>
          <w:lang w:val="uk-UA"/>
        </w:rPr>
        <w:t>6;</w:t>
      </w:r>
      <w:r w:rsidR="007B153F" w:rsidRPr="003375F2">
        <w:rPr>
          <w:i/>
          <w:sz w:val="26"/>
          <w:szCs w:val="26"/>
          <w:lang w:val="uk-UA"/>
        </w:rPr>
        <w:t xml:space="preserve"> </w:t>
      </w:r>
      <w:r w:rsidR="00CE4130" w:rsidRPr="003375F2">
        <w:rPr>
          <w:i/>
          <w:sz w:val="26"/>
          <w:szCs w:val="26"/>
          <w:lang w:val="uk-UA"/>
        </w:rPr>
        <w:t>вул. Спортивна,</w:t>
      </w:r>
      <w:r w:rsidR="007B153F" w:rsidRPr="003375F2">
        <w:rPr>
          <w:i/>
          <w:sz w:val="26"/>
          <w:szCs w:val="26"/>
          <w:lang w:val="uk-UA"/>
        </w:rPr>
        <w:t xml:space="preserve"> </w:t>
      </w:r>
      <w:r w:rsidR="00CE4130" w:rsidRPr="003375F2">
        <w:rPr>
          <w:i/>
          <w:sz w:val="26"/>
          <w:szCs w:val="26"/>
          <w:lang w:val="uk-UA"/>
        </w:rPr>
        <w:t>3, 12</w:t>
      </w:r>
      <w:r w:rsidR="007B153F" w:rsidRPr="003375F2">
        <w:rPr>
          <w:i/>
          <w:sz w:val="26"/>
          <w:szCs w:val="26"/>
          <w:lang w:val="uk-UA"/>
        </w:rPr>
        <w:t xml:space="preserve"> та фасаду </w:t>
      </w:r>
      <w:r w:rsidRPr="003375F2">
        <w:rPr>
          <w:i/>
          <w:sz w:val="26"/>
          <w:szCs w:val="26"/>
          <w:lang w:val="uk-UA"/>
        </w:rPr>
        <w:t>за адресою вул.</w:t>
      </w:r>
      <w:r w:rsidR="007B153F" w:rsidRPr="003375F2">
        <w:rPr>
          <w:i/>
          <w:sz w:val="26"/>
          <w:szCs w:val="26"/>
          <w:lang w:val="uk-UA"/>
        </w:rPr>
        <w:t xml:space="preserve"> </w:t>
      </w:r>
      <w:r w:rsidRPr="003375F2">
        <w:rPr>
          <w:i/>
          <w:sz w:val="26"/>
          <w:szCs w:val="26"/>
          <w:lang w:val="uk-UA"/>
        </w:rPr>
        <w:t>1 Травня, 15-а;</w:t>
      </w:r>
    </w:p>
    <w:p w:rsidR="00CE4130" w:rsidRPr="003375F2" w:rsidRDefault="00CE4130" w:rsidP="00CE4130">
      <w:pPr>
        <w:ind w:left="284"/>
        <w:jc w:val="both"/>
        <w:rPr>
          <w:i/>
          <w:sz w:val="26"/>
          <w:szCs w:val="26"/>
          <w:lang w:val="uk-UA"/>
        </w:rPr>
      </w:pPr>
      <w:r w:rsidRPr="003375F2">
        <w:rPr>
          <w:i/>
          <w:sz w:val="26"/>
          <w:szCs w:val="26"/>
          <w:lang w:val="uk-UA"/>
        </w:rPr>
        <w:t>- заміри опору ізол</w:t>
      </w:r>
      <w:r w:rsidR="007B153F" w:rsidRPr="003375F2">
        <w:rPr>
          <w:i/>
          <w:sz w:val="26"/>
          <w:szCs w:val="26"/>
          <w:lang w:val="uk-UA"/>
        </w:rPr>
        <w:t>я</w:t>
      </w:r>
      <w:r w:rsidRPr="003375F2">
        <w:rPr>
          <w:i/>
          <w:sz w:val="26"/>
          <w:szCs w:val="26"/>
          <w:lang w:val="uk-UA"/>
        </w:rPr>
        <w:t>ції в житлових будинках - 190 421грн;</w:t>
      </w:r>
    </w:p>
    <w:p w:rsidR="00EB6676" w:rsidRPr="003375F2" w:rsidRDefault="003A7E4B" w:rsidP="00FC4E58">
      <w:pPr>
        <w:ind w:firstLine="284"/>
        <w:jc w:val="both"/>
        <w:rPr>
          <w:i/>
          <w:sz w:val="26"/>
          <w:szCs w:val="26"/>
          <w:lang w:val="uk-UA"/>
        </w:rPr>
      </w:pPr>
      <w:r w:rsidRPr="003375F2">
        <w:rPr>
          <w:i/>
          <w:sz w:val="26"/>
          <w:szCs w:val="26"/>
          <w:lang w:val="uk-UA"/>
        </w:rPr>
        <w:t xml:space="preserve">- експертиза кошторисної документації щодо капітального ремонту ліфтів -  </w:t>
      </w:r>
      <w:r w:rsidR="00CE4130" w:rsidRPr="003375F2">
        <w:rPr>
          <w:i/>
          <w:sz w:val="26"/>
          <w:szCs w:val="26"/>
          <w:lang w:val="uk-UA"/>
        </w:rPr>
        <w:t xml:space="preserve"> </w:t>
      </w:r>
      <w:r w:rsidRPr="003375F2">
        <w:rPr>
          <w:i/>
          <w:sz w:val="26"/>
          <w:szCs w:val="26"/>
          <w:lang w:val="uk-UA"/>
        </w:rPr>
        <w:t xml:space="preserve"> </w:t>
      </w:r>
      <w:r w:rsidR="00CE4130" w:rsidRPr="003375F2">
        <w:rPr>
          <w:i/>
          <w:sz w:val="26"/>
          <w:szCs w:val="26"/>
          <w:lang w:val="uk-UA"/>
        </w:rPr>
        <w:t>2 811 128</w:t>
      </w:r>
      <w:r w:rsidRPr="003375F2">
        <w:rPr>
          <w:i/>
          <w:sz w:val="26"/>
          <w:szCs w:val="26"/>
          <w:lang w:val="uk-UA"/>
        </w:rPr>
        <w:t xml:space="preserve"> грн.;</w:t>
      </w:r>
    </w:p>
    <w:p w:rsidR="003A7E4B" w:rsidRPr="003375F2" w:rsidRDefault="000F27DD" w:rsidP="00FC4E58">
      <w:pPr>
        <w:ind w:firstLine="284"/>
        <w:jc w:val="both"/>
        <w:rPr>
          <w:i/>
          <w:sz w:val="26"/>
          <w:szCs w:val="26"/>
          <w:lang w:val="uk-UA"/>
        </w:rPr>
      </w:pPr>
      <w:r w:rsidRPr="003375F2">
        <w:rPr>
          <w:i/>
          <w:sz w:val="26"/>
          <w:szCs w:val="26"/>
          <w:lang w:val="uk-UA"/>
        </w:rPr>
        <w:t xml:space="preserve">- капітальний ремонт </w:t>
      </w:r>
      <w:proofErr w:type="spellStart"/>
      <w:r w:rsidRPr="003375F2">
        <w:rPr>
          <w:i/>
          <w:sz w:val="26"/>
          <w:szCs w:val="26"/>
          <w:lang w:val="uk-UA"/>
        </w:rPr>
        <w:t>внутрішньоквартальних</w:t>
      </w:r>
      <w:proofErr w:type="spellEnd"/>
      <w:r w:rsidRPr="003375F2">
        <w:rPr>
          <w:i/>
          <w:sz w:val="26"/>
          <w:szCs w:val="26"/>
          <w:lang w:val="uk-UA"/>
        </w:rPr>
        <w:t xml:space="preserve"> проїздів та прибудинкових територій вул. Данченко,</w:t>
      </w:r>
      <w:r w:rsidR="003375F2" w:rsidRPr="003375F2">
        <w:rPr>
          <w:i/>
          <w:sz w:val="26"/>
          <w:szCs w:val="26"/>
          <w:lang w:val="uk-UA"/>
        </w:rPr>
        <w:t xml:space="preserve"> </w:t>
      </w:r>
      <w:r w:rsidRPr="003375F2">
        <w:rPr>
          <w:i/>
          <w:sz w:val="26"/>
          <w:szCs w:val="26"/>
          <w:lang w:val="uk-UA"/>
        </w:rPr>
        <w:t>17 - 999 964 грн.;</w:t>
      </w:r>
    </w:p>
    <w:p w:rsidR="000F27DD" w:rsidRPr="003375F2" w:rsidRDefault="000F27DD" w:rsidP="00FC4E58">
      <w:pPr>
        <w:ind w:firstLine="284"/>
        <w:jc w:val="both"/>
        <w:rPr>
          <w:i/>
          <w:sz w:val="26"/>
          <w:szCs w:val="26"/>
          <w:lang w:val="uk-UA"/>
        </w:rPr>
      </w:pPr>
      <w:r w:rsidRPr="003375F2">
        <w:rPr>
          <w:i/>
          <w:sz w:val="26"/>
          <w:szCs w:val="26"/>
          <w:lang w:val="uk-UA"/>
        </w:rPr>
        <w:t xml:space="preserve">- капітальний ремонт міських туалетів - </w:t>
      </w:r>
      <w:r w:rsidR="008E4CF6" w:rsidRPr="003375F2">
        <w:rPr>
          <w:i/>
          <w:sz w:val="26"/>
          <w:szCs w:val="26"/>
          <w:lang w:val="uk-UA"/>
        </w:rPr>
        <w:t>599 998</w:t>
      </w:r>
      <w:r w:rsidRPr="003375F2">
        <w:rPr>
          <w:i/>
          <w:sz w:val="26"/>
          <w:szCs w:val="26"/>
          <w:lang w:val="uk-UA"/>
        </w:rPr>
        <w:t xml:space="preserve"> грн.;</w:t>
      </w:r>
    </w:p>
    <w:p w:rsidR="000F27DD" w:rsidRPr="003375F2" w:rsidRDefault="000F27DD" w:rsidP="00FC4E58">
      <w:pPr>
        <w:ind w:firstLine="284"/>
        <w:jc w:val="both"/>
        <w:rPr>
          <w:i/>
          <w:sz w:val="26"/>
          <w:szCs w:val="26"/>
          <w:lang w:val="uk-UA"/>
        </w:rPr>
      </w:pPr>
      <w:r w:rsidRPr="003375F2">
        <w:rPr>
          <w:i/>
          <w:sz w:val="26"/>
          <w:szCs w:val="26"/>
          <w:lang w:val="uk-UA"/>
        </w:rPr>
        <w:t xml:space="preserve">- капітальні ремонти дитячих майданчиків </w:t>
      </w:r>
      <w:r w:rsidR="008E4CF6" w:rsidRPr="003375F2">
        <w:rPr>
          <w:i/>
          <w:sz w:val="26"/>
          <w:szCs w:val="26"/>
          <w:lang w:val="uk-UA"/>
        </w:rPr>
        <w:t>- 953 397</w:t>
      </w:r>
      <w:r w:rsidRPr="003375F2">
        <w:rPr>
          <w:i/>
          <w:sz w:val="26"/>
          <w:szCs w:val="26"/>
          <w:lang w:val="uk-UA"/>
        </w:rPr>
        <w:t xml:space="preserve"> грн.;</w:t>
      </w:r>
    </w:p>
    <w:p w:rsidR="008E4CF6" w:rsidRPr="003375F2" w:rsidRDefault="008E4CF6" w:rsidP="008E4CF6">
      <w:pPr>
        <w:jc w:val="both"/>
        <w:rPr>
          <w:i/>
          <w:sz w:val="26"/>
          <w:szCs w:val="26"/>
          <w:lang w:val="uk-UA"/>
        </w:rPr>
      </w:pPr>
      <w:r w:rsidRPr="003375F2">
        <w:rPr>
          <w:i/>
          <w:sz w:val="26"/>
          <w:szCs w:val="26"/>
          <w:lang w:val="uk-UA"/>
        </w:rPr>
        <w:lastRenderedPageBreak/>
        <w:t xml:space="preserve">    - капітальний ремонт прибудинкової території з улаштуванням спортивного майданчику за адресою </w:t>
      </w:r>
      <w:proofErr w:type="spellStart"/>
      <w:r w:rsidRPr="003375F2">
        <w:rPr>
          <w:i/>
          <w:sz w:val="26"/>
          <w:szCs w:val="26"/>
          <w:lang w:val="uk-UA"/>
        </w:rPr>
        <w:t>м.Чорноморськ</w:t>
      </w:r>
      <w:proofErr w:type="spellEnd"/>
      <w:r w:rsidRPr="003375F2">
        <w:rPr>
          <w:i/>
          <w:sz w:val="26"/>
          <w:szCs w:val="26"/>
          <w:lang w:val="uk-UA"/>
        </w:rPr>
        <w:t xml:space="preserve">, </w:t>
      </w:r>
      <w:proofErr w:type="spellStart"/>
      <w:r w:rsidRPr="003375F2">
        <w:rPr>
          <w:i/>
          <w:sz w:val="26"/>
          <w:szCs w:val="26"/>
          <w:lang w:val="uk-UA"/>
        </w:rPr>
        <w:t>вул.Олександрійська</w:t>
      </w:r>
      <w:proofErr w:type="spellEnd"/>
      <w:r w:rsidRPr="003375F2">
        <w:rPr>
          <w:i/>
          <w:sz w:val="26"/>
          <w:szCs w:val="26"/>
          <w:lang w:val="uk-UA"/>
        </w:rPr>
        <w:t xml:space="preserve">, 17 - </w:t>
      </w:r>
      <w:proofErr w:type="spellStart"/>
      <w:r w:rsidRPr="003375F2">
        <w:rPr>
          <w:i/>
          <w:sz w:val="26"/>
          <w:szCs w:val="26"/>
          <w:lang w:val="uk-UA"/>
        </w:rPr>
        <w:t>вул.Спортивна</w:t>
      </w:r>
      <w:proofErr w:type="spellEnd"/>
      <w:r w:rsidRPr="003375F2">
        <w:rPr>
          <w:i/>
          <w:sz w:val="26"/>
          <w:szCs w:val="26"/>
          <w:lang w:val="uk-UA"/>
        </w:rPr>
        <w:t xml:space="preserve">, 14, 12-а -  1 426 996 </w:t>
      </w:r>
      <w:proofErr w:type="spellStart"/>
      <w:r w:rsidRPr="003375F2">
        <w:rPr>
          <w:i/>
          <w:sz w:val="26"/>
          <w:szCs w:val="26"/>
          <w:lang w:val="uk-UA"/>
        </w:rPr>
        <w:t>грн</w:t>
      </w:r>
      <w:proofErr w:type="spellEnd"/>
      <w:r w:rsidRPr="003375F2">
        <w:rPr>
          <w:i/>
          <w:sz w:val="26"/>
          <w:szCs w:val="26"/>
          <w:lang w:val="uk-UA"/>
        </w:rPr>
        <w:t>;</w:t>
      </w:r>
    </w:p>
    <w:p w:rsidR="008E4CF6" w:rsidRPr="003375F2" w:rsidRDefault="008E4CF6" w:rsidP="008E4CF6">
      <w:pPr>
        <w:jc w:val="both"/>
        <w:rPr>
          <w:i/>
          <w:sz w:val="26"/>
          <w:szCs w:val="26"/>
          <w:lang w:val="uk-UA"/>
        </w:rPr>
      </w:pPr>
      <w:r w:rsidRPr="003375F2">
        <w:rPr>
          <w:i/>
          <w:sz w:val="26"/>
          <w:szCs w:val="26"/>
          <w:lang w:val="uk-UA"/>
        </w:rPr>
        <w:t xml:space="preserve">  - улаштування зупинок міського транспорту - 386 027 </w:t>
      </w:r>
      <w:proofErr w:type="spellStart"/>
      <w:r w:rsidRPr="003375F2">
        <w:rPr>
          <w:i/>
          <w:sz w:val="26"/>
          <w:szCs w:val="26"/>
          <w:lang w:val="uk-UA"/>
        </w:rPr>
        <w:t>грн</w:t>
      </w:r>
      <w:proofErr w:type="spellEnd"/>
      <w:r w:rsidRPr="003375F2">
        <w:rPr>
          <w:i/>
          <w:sz w:val="26"/>
          <w:szCs w:val="26"/>
          <w:lang w:val="uk-UA"/>
        </w:rPr>
        <w:t>;</w:t>
      </w:r>
    </w:p>
    <w:p w:rsidR="008E4CF6" w:rsidRPr="003375F2" w:rsidRDefault="008E4CF6" w:rsidP="008E4CF6">
      <w:pPr>
        <w:jc w:val="both"/>
        <w:rPr>
          <w:i/>
          <w:sz w:val="26"/>
          <w:szCs w:val="26"/>
          <w:lang w:val="uk-UA"/>
        </w:rPr>
      </w:pPr>
      <w:r w:rsidRPr="003375F2">
        <w:rPr>
          <w:i/>
          <w:sz w:val="26"/>
          <w:szCs w:val="26"/>
          <w:lang w:val="uk-UA"/>
        </w:rPr>
        <w:t xml:space="preserve">  - проектування та улаштування світлофорних об'єктів (перехрестя вул. </w:t>
      </w:r>
      <w:proofErr w:type="spellStart"/>
      <w:r w:rsidRPr="003375F2">
        <w:rPr>
          <w:i/>
          <w:sz w:val="26"/>
          <w:szCs w:val="26"/>
          <w:lang w:val="uk-UA"/>
        </w:rPr>
        <w:t>Шума</w:t>
      </w:r>
      <w:proofErr w:type="spellEnd"/>
      <w:r w:rsidRPr="003375F2">
        <w:rPr>
          <w:i/>
          <w:sz w:val="26"/>
          <w:szCs w:val="26"/>
          <w:lang w:val="uk-UA"/>
        </w:rPr>
        <w:t xml:space="preserve"> та вул. Парусна)- 66 792 </w:t>
      </w:r>
      <w:proofErr w:type="spellStart"/>
      <w:r w:rsidRPr="003375F2">
        <w:rPr>
          <w:i/>
          <w:sz w:val="26"/>
          <w:szCs w:val="26"/>
          <w:lang w:val="uk-UA"/>
        </w:rPr>
        <w:t>грн</w:t>
      </w:r>
      <w:proofErr w:type="spellEnd"/>
      <w:r w:rsidRPr="003375F2">
        <w:rPr>
          <w:i/>
          <w:sz w:val="26"/>
          <w:szCs w:val="26"/>
          <w:lang w:val="uk-UA"/>
        </w:rPr>
        <w:t>;</w:t>
      </w:r>
    </w:p>
    <w:p w:rsidR="008E4CF6" w:rsidRPr="003375F2" w:rsidRDefault="008E4CF6" w:rsidP="008E4CF6">
      <w:pPr>
        <w:jc w:val="both"/>
        <w:rPr>
          <w:bCs/>
          <w:i/>
          <w:color w:val="000000"/>
          <w:sz w:val="26"/>
          <w:szCs w:val="26"/>
          <w:lang w:val="uk-UA"/>
        </w:rPr>
      </w:pPr>
      <w:r w:rsidRPr="003375F2">
        <w:rPr>
          <w:i/>
          <w:color w:val="000000"/>
          <w:sz w:val="26"/>
          <w:szCs w:val="26"/>
          <w:lang w:val="uk-UA"/>
        </w:rPr>
        <w:t xml:space="preserve">    -</w:t>
      </w:r>
      <w:r w:rsidR="003375F2">
        <w:rPr>
          <w:i/>
          <w:color w:val="000000"/>
          <w:sz w:val="26"/>
          <w:szCs w:val="26"/>
          <w:lang w:val="uk-UA"/>
        </w:rPr>
        <w:t xml:space="preserve"> </w:t>
      </w:r>
      <w:r w:rsidR="007C4AC9" w:rsidRPr="003375F2">
        <w:rPr>
          <w:i/>
          <w:color w:val="000000"/>
          <w:sz w:val="26"/>
          <w:szCs w:val="26"/>
          <w:lang w:val="uk-UA"/>
        </w:rPr>
        <w:t xml:space="preserve">експертиза та </w:t>
      </w:r>
      <w:r w:rsidRPr="003375F2">
        <w:rPr>
          <w:i/>
          <w:color w:val="000000"/>
          <w:sz w:val="26"/>
          <w:szCs w:val="26"/>
          <w:lang w:val="uk-UA"/>
        </w:rPr>
        <w:t xml:space="preserve"> капітальний ремонт покриття дитячого майданчику біля житлового будинку по вул. Паркова, </w:t>
      </w:r>
      <w:r w:rsidR="007C4AC9" w:rsidRPr="003375F2">
        <w:rPr>
          <w:i/>
          <w:color w:val="000000"/>
          <w:sz w:val="26"/>
          <w:szCs w:val="26"/>
          <w:lang w:val="uk-UA"/>
        </w:rPr>
        <w:t>12,</w:t>
      </w:r>
      <w:r w:rsidRPr="003375F2">
        <w:rPr>
          <w:i/>
          <w:color w:val="000000"/>
          <w:sz w:val="26"/>
          <w:szCs w:val="26"/>
          <w:lang w:val="uk-UA"/>
        </w:rPr>
        <w:t xml:space="preserve">18; </w:t>
      </w:r>
      <w:r w:rsidR="007C4AC9" w:rsidRPr="003375F2">
        <w:rPr>
          <w:i/>
          <w:color w:val="000000"/>
          <w:sz w:val="26"/>
          <w:szCs w:val="26"/>
          <w:lang w:val="uk-UA"/>
        </w:rPr>
        <w:t xml:space="preserve">вул. Данченко,5-а </w:t>
      </w:r>
      <w:r w:rsidRPr="003375F2">
        <w:rPr>
          <w:i/>
          <w:color w:val="000000"/>
          <w:sz w:val="26"/>
          <w:szCs w:val="26"/>
          <w:lang w:val="uk-UA"/>
        </w:rPr>
        <w:t xml:space="preserve">в </w:t>
      </w:r>
      <w:proofErr w:type="spellStart"/>
      <w:r w:rsidRPr="003375F2">
        <w:rPr>
          <w:i/>
          <w:color w:val="000000"/>
          <w:sz w:val="26"/>
          <w:szCs w:val="26"/>
          <w:lang w:val="uk-UA"/>
        </w:rPr>
        <w:t>м.Чорноморськ</w:t>
      </w:r>
      <w:proofErr w:type="spellEnd"/>
      <w:r w:rsidRPr="003375F2">
        <w:rPr>
          <w:i/>
          <w:color w:val="000000"/>
          <w:sz w:val="26"/>
          <w:szCs w:val="26"/>
          <w:lang w:val="uk-UA"/>
        </w:rPr>
        <w:t xml:space="preserve"> </w:t>
      </w:r>
      <w:r w:rsidRPr="003375F2">
        <w:rPr>
          <w:bCs/>
          <w:i/>
          <w:color w:val="000000"/>
          <w:sz w:val="26"/>
          <w:szCs w:val="26"/>
          <w:lang w:val="uk-UA"/>
        </w:rPr>
        <w:t xml:space="preserve">-  </w:t>
      </w:r>
      <w:r w:rsidR="007C4AC9" w:rsidRPr="003375F2">
        <w:rPr>
          <w:bCs/>
          <w:i/>
          <w:color w:val="000000"/>
          <w:sz w:val="26"/>
          <w:szCs w:val="26"/>
          <w:lang w:val="uk-UA"/>
        </w:rPr>
        <w:t xml:space="preserve">394 716  </w:t>
      </w:r>
      <w:proofErr w:type="spellStart"/>
      <w:r w:rsidR="007C4AC9" w:rsidRPr="003375F2">
        <w:rPr>
          <w:bCs/>
          <w:i/>
          <w:color w:val="000000"/>
          <w:sz w:val="26"/>
          <w:szCs w:val="26"/>
          <w:lang w:val="uk-UA"/>
        </w:rPr>
        <w:t>грн</w:t>
      </w:r>
      <w:proofErr w:type="spellEnd"/>
      <w:r w:rsidR="007C4AC9" w:rsidRPr="003375F2">
        <w:rPr>
          <w:bCs/>
          <w:i/>
          <w:color w:val="000000"/>
          <w:sz w:val="26"/>
          <w:szCs w:val="26"/>
          <w:lang w:val="uk-UA"/>
        </w:rPr>
        <w:t>;</w:t>
      </w:r>
    </w:p>
    <w:p w:rsidR="008E4CF6" w:rsidRPr="003375F2" w:rsidRDefault="007C4AC9" w:rsidP="008E4CF6">
      <w:pPr>
        <w:jc w:val="both"/>
        <w:rPr>
          <w:i/>
          <w:sz w:val="26"/>
          <w:szCs w:val="26"/>
          <w:lang w:val="uk-UA"/>
        </w:rPr>
      </w:pPr>
      <w:r w:rsidRPr="003375F2">
        <w:rPr>
          <w:bCs/>
          <w:i/>
          <w:color w:val="000000"/>
          <w:sz w:val="26"/>
          <w:szCs w:val="26"/>
          <w:lang w:val="uk-UA"/>
        </w:rPr>
        <w:t xml:space="preserve">   - в</w:t>
      </w:r>
      <w:r w:rsidRPr="003375F2">
        <w:rPr>
          <w:i/>
          <w:sz w:val="26"/>
          <w:szCs w:val="26"/>
          <w:lang w:val="uk-UA"/>
        </w:rPr>
        <w:t xml:space="preserve">ідновлення елементів благоустрою - улаштування дитячого майданчика за </w:t>
      </w:r>
      <w:proofErr w:type="spellStart"/>
      <w:r w:rsidRPr="003375F2">
        <w:rPr>
          <w:i/>
          <w:sz w:val="26"/>
          <w:szCs w:val="26"/>
          <w:lang w:val="uk-UA"/>
        </w:rPr>
        <w:t>адр</w:t>
      </w:r>
      <w:proofErr w:type="spellEnd"/>
      <w:r w:rsidRPr="003375F2">
        <w:rPr>
          <w:i/>
          <w:sz w:val="26"/>
          <w:szCs w:val="26"/>
          <w:lang w:val="uk-UA"/>
        </w:rPr>
        <w:t xml:space="preserve">: </w:t>
      </w:r>
      <w:proofErr w:type="spellStart"/>
      <w:r w:rsidRPr="003375F2">
        <w:rPr>
          <w:i/>
          <w:sz w:val="26"/>
          <w:szCs w:val="26"/>
          <w:lang w:val="uk-UA"/>
        </w:rPr>
        <w:t>вул.Парусна</w:t>
      </w:r>
      <w:proofErr w:type="spellEnd"/>
      <w:r w:rsidRPr="003375F2">
        <w:rPr>
          <w:i/>
          <w:sz w:val="26"/>
          <w:szCs w:val="26"/>
          <w:lang w:val="uk-UA"/>
        </w:rPr>
        <w:t xml:space="preserve">, 1-О - 428 079 </w:t>
      </w:r>
      <w:proofErr w:type="spellStart"/>
      <w:r w:rsidRPr="003375F2">
        <w:rPr>
          <w:i/>
          <w:sz w:val="26"/>
          <w:szCs w:val="26"/>
          <w:lang w:val="uk-UA"/>
        </w:rPr>
        <w:t>грн</w:t>
      </w:r>
      <w:proofErr w:type="spellEnd"/>
      <w:r w:rsidRPr="003375F2">
        <w:rPr>
          <w:i/>
          <w:sz w:val="26"/>
          <w:szCs w:val="26"/>
          <w:lang w:val="uk-UA"/>
        </w:rPr>
        <w:t>;</w:t>
      </w:r>
    </w:p>
    <w:p w:rsidR="007C4AC9" w:rsidRPr="003375F2" w:rsidRDefault="007C4AC9" w:rsidP="007C4AC9">
      <w:pPr>
        <w:jc w:val="both"/>
        <w:rPr>
          <w:i/>
          <w:sz w:val="26"/>
          <w:szCs w:val="26"/>
          <w:lang w:val="uk-UA"/>
        </w:rPr>
      </w:pPr>
      <w:r w:rsidRPr="003375F2">
        <w:rPr>
          <w:i/>
          <w:sz w:val="26"/>
          <w:szCs w:val="26"/>
          <w:lang w:val="uk-UA"/>
        </w:rPr>
        <w:t xml:space="preserve">   - будівництво колектора зливової каналізації довжиною 925 м від  вул. Данченка до вул. 1-го Травня - 1 264 676 </w:t>
      </w:r>
      <w:proofErr w:type="spellStart"/>
      <w:r w:rsidRPr="003375F2">
        <w:rPr>
          <w:i/>
          <w:sz w:val="26"/>
          <w:szCs w:val="26"/>
          <w:lang w:val="uk-UA"/>
        </w:rPr>
        <w:t>грн</w:t>
      </w:r>
      <w:proofErr w:type="spellEnd"/>
      <w:r w:rsidRPr="003375F2">
        <w:rPr>
          <w:i/>
          <w:sz w:val="26"/>
          <w:szCs w:val="26"/>
          <w:lang w:val="uk-UA"/>
        </w:rPr>
        <w:t>;</w:t>
      </w:r>
    </w:p>
    <w:p w:rsidR="007C4AC9" w:rsidRPr="003375F2" w:rsidRDefault="007C4AC9" w:rsidP="007C4AC9">
      <w:pPr>
        <w:jc w:val="both"/>
        <w:rPr>
          <w:i/>
          <w:sz w:val="26"/>
          <w:szCs w:val="26"/>
          <w:lang w:val="uk-UA"/>
        </w:rPr>
      </w:pPr>
      <w:r w:rsidRPr="003375F2">
        <w:rPr>
          <w:i/>
          <w:sz w:val="26"/>
          <w:szCs w:val="26"/>
          <w:lang w:val="uk-UA"/>
        </w:rPr>
        <w:t xml:space="preserve">  - виконання робочого проекту "Будівництв</w:t>
      </w:r>
      <w:r w:rsidR="003375F2">
        <w:rPr>
          <w:i/>
          <w:sz w:val="26"/>
          <w:szCs w:val="26"/>
          <w:lang w:val="uk-UA"/>
        </w:rPr>
        <w:t>о</w:t>
      </w:r>
      <w:r w:rsidRPr="003375F2">
        <w:rPr>
          <w:i/>
          <w:sz w:val="26"/>
          <w:szCs w:val="26"/>
          <w:lang w:val="uk-UA"/>
        </w:rPr>
        <w:t xml:space="preserve"> колектора зливної каналізації довжиною 900 м по вул. Шевченк</w:t>
      </w:r>
      <w:r w:rsidR="003375F2">
        <w:rPr>
          <w:i/>
          <w:sz w:val="26"/>
          <w:szCs w:val="26"/>
          <w:lang w:val="uk-UA"/>
        </w:rPr>
        <w:t>о</w:t>
      </w:r>
      <w:r w:rsidRPr="003375F2">
        <w:rPr>
          <w:i/>
          <w:sz w:val="26"/>
          <w:szCs w:val="26"/>
          <w:lang w:val="uk-UA"/>
        </w:rPr>
        <w:t>, Данченк</w:t>
      </w:r>
      <w:r w:rsidR="003375F2">
        <w:rPr>
          <w:i/>
          <w:sz w:val="26"/>
          <w:szCs w:val="26"/>
          <w:lang w:val="uk-UA"/>
        </w:rPr>
        <w:t>о</w:t>
      </w:r>
      <w:r w:rsidRPr="003375F2">
        <w:rPr>
          <w:i/>
          <w:sz w:val="26"/>
          <w:szCs w:val="26"/>
          <w:lang w:val="uk-UA"/>
        </w:rPr>
        <w:t>, Олександрійськ</w:t>
      </w:r>
      <w:r w:rsidR="003375F2">
        <w:rPr>
          <w:i/>
          <w:sz w:val="26"/>
          <w:szCs w:val="26"/>
          <w:lang w:val="uk-UA"/>
        </w:rPr>
        <w:t>а</w:t>
      </w:r>
      <w:r w:rsidRPr="003375F2">
        <w:rPr>
          <w:i/>
          <w:sz w:val="26"/>
          <w:szCs w:val="26"/>
          <w:lang w:val="uk-UA"/>
        </w:rPr>
        <w:t xml:space="preserve"> м. Чорноморськ - </w:t>
      </w:r>
    </w:p>
    <w:p w:rsidR="008E4CF6" w:rsidRPr="003375F2" w:rsidRDefault="007C4AC9" w:rsidP="007C4AC9">
      <w:pPr>
        <w:jc w:val="both"/>
        <w:rPr>
          <w:i/>
          <w:sz w:val="26"/>
          <w:szCs w:val="26"/>
          <w:lang w:val="uk-UA"/>
        </w:rPr>
      </w:pPr>
      <w:r w:rsidRPr="003375F2">
        <w:rPr>
          <w:i/>
          <w:sz w:val="26"/>
          <w:szCs w:val="26"/>
          <w:lang w:val="uk-UA"/>
        </w:rPr>
        <w:t xml:space="preserve">141 116 </w:t>
      </w:r>
      <w:proofErr w:type="spellStart"/>
      <w:r w:rsidRPr="003375F2">
        <w:rPr>
          <w:i/>
          <w:sz w:val="26"/>
          <w:szCs w:val="26"/>
          <w:lang w:val="uk-UA"/>
        </w:rPr>
        <w:t>грн</w:t>
      </w:r>
      <w:proofErr w:type="spellEnd"/>
      <w:r w:rsidRPr="003375F2">
        <w:rPr>
          <w:i/>
          <w:sz w:val="26"/>
          <w:szCs w:val="26"/>
          <w:lang w:val="uk-UA"/>
        </w:rPr>
        <w:t>;</w:t>
      </w:r>
    </w:p>
    <w:p w:rsidR="000F27DD" w:rsidRPr="003375F2" w:rsidRDefault="000F27DD" w:rsidP="00FC4E58">
      <w:pPr>
        <w:ind w:firstLine="284"/>
        <w:jc w:val="both"/>
        <w:rPr>
          <w:i/>
          <w:sz w:val="26"/>
          <w:szCs w:val="26"/>
          <w:lang w:val="uk-UA"/>
        </w:rPr>
      </w:pPr>
      <w:r w:rsidRPr="003375F2">
        <w:rPr>
          <w:i/>
          <w:sz w:val="26"/>
          <w:szCs w:val="26"/>
          <w:lang w:val="uk-UA"/>
        </w:rPr>
        <w:t xml:space="preserve">- заходи з енергозбереження (заміна вікон) - </w:t>
      </w:r>
      <w:r w:rsidR="007C4AC9" w:rsidRPr="003375F2">
        <w:rPr>
          <w:i/>
          <w:sz w:val="26"/>
          <w:szCs w:val="26"/>
          <w:lang w:val="uk-UA"/>
        </w:rPr>
        <w:t>1 848 994</w:t>
      </w:r>
      <w:r w:rsidRPr="003375F2">
        <w:rPr>
          <w:i/>
          <w:sz w:val="26"/>
          <w:szCs w:val="26"/>
          <w:lang w:val="uk-UA"/>
        </w:rPr>
        <w:t xml:space="preserve"> грн., із них за адресами :</w:t>
      </w:r>
    </w:p>
    <w:p w:rsidR="000F27DD" w:rsidRPr="003375F2" w:rsidRDefault="000F27DD" w:rsidP="000F27DD">
      <w:pPr>
        <w:ind w:left="1843"/>
        <w:jc w:val="both"/>
        <w:rPr>
          <w:i/>
          <w:sz w:val="26"/>
          <w:szCs w:val="26"/>
          <w:lang w:val="uk-UA"/>
        </w:rPr>
      </w:pPr>
      <w:r w:rsidRPr="003375F2">
        <w:rPr>
          <w:i/>
          <w:sz w:val="26"/>
          <w:szCs w:val="26"/>
          <w:lang w:val="uk-UA"/>
        </w:rPr>
        <w:t xml:space="preserve">- </w:t>
      </w:r>
      <w:proofErr w:type="spellStart"/>
      <w:r w:rsidRPr="003375F2">
        <w:rPr>
          <w:i/>
          <w:sz w:val="26"/>
          <w:szCs w:val="26"/>
          <w:lang w:val="uk-UA"/>
        </w:rPr>
        <w:t>пр-т</w:t>
      </w:r>
      <w:proofErr w:type="spellEnd"/>
      <w:r w:rsidRPr="003375F2">
        <w:rPr>
          <w:i/>
          <w:sz w:val="26"/>
          <w:szCs w:val="26"/>
          <w:lang w:val="uk-UA"/>
        </w:rPr>
        <w:t xml:space="preserve"> Миру</w:t>
      </w:r>
      <w:r w:rsidR="003375F2">
        <w:rPr>
          <w:i/>
          <w:sz w:val="26"/>
          <w:szCs w:val="26"/>
          <w:lang w:val="uk-UA"/>
        </w:rPr>
        <w:t>,</w:t>
      </w:r>
      <w:r w:rsidRPr="003375F2">
        <w:rPr>
          <w:i/>
          <w:sz w:val="26"/>
          <w:szCs w:val="26"/>
          <w:lang w:val="uk-UA"/>
        </w:rPr>
        <w:t xml:space="preserve"> 22 (4п.);</w:t>
      </w:r>
    </w:p>
    <w:p w:rsidR="000F27DD" w:rsidRPr="003375F2" w:rsidRDefault="000F27DD" w:rsidP="000F27DD">
      <w:pPr>
        <w:ind w:left="1843"/>
        <w:jc w:val="both"/>
        <w:rPr>
          <w:i/>
          <w:sz w:val="26"/>
          <w:szCs w:val="26"/>
          <w:lang w:val="uk-UA"/>
        </w:rPr>
      </w:pPr>
      <w:r w:rsidRPr="003375F2">
        <w:rPr>
          <w:i/>
          <w:sz w:val="26"/>
          <w:szCs w:val="26"/>
          <w:lang w:val="uk-UA"/>
        </w:rPr>
        <w:t>- вул.1 Травня,</w:t>
      </w:r>
      <w:r w:rsidR="007C4AC9" w:rsidRPr="003375F2">
        <w:rPr>
          <w:i/>
          <w:sz w:val="26"/>
          <w:szCs w:val="26"/>
          <w:lang w:val="uk-UA"/>
        </w:rPr>
        <w:t xml:space="preserve"> 4</w:t>
      </w:r>
      <w:r w:rsidR="003375F2">
        <w:rPr>
          <w:i/>
          <w:sz w:val="26"/>
          <w:szCs w:val="26"/>
          <w:lang w:val="uk-UA"/>
        </w:rPr>
        <w:t xml:space="preserve"> </w:t>
      </w:r>
      <w:r w:rsidR="007C4AC9" w:rsidRPr="003375F2">
        <w:rPr>
          <w:i/>
          <w:sz w:val="26"/>
          <w:szCs w:val="26"/>
          <w:lang w:val="uk-UA"/>
        </w:rPr>
        <w:t>(2п</w:t>
      </w:r>
      <w:r w:rsidR="003375F2">
        <w:rPr>
          <w:i/>
          <w:sz w:val="26"/>
          <w:szCs w:val="26"/>
          <w:lang w:val="uk-UA"/>
        </w:rPr>
        <w:t>)</w:t>
      </w:r>
      <w:r w:rsidR="007C4AC9" w:rsidRPr="003375F2">
        <w:rPr>
          <w:i/>
          <w:sz w:val="26"/>
          <w:szCs w:val="26"/>
          <w:lang w:val="uk-UA"/>
        </w:rPr>
        <w:t>;</w:t>
      </w:r>
      <w:r w:rsidRPr="003375F2">
        <w:rPr>
          <w:i/>
          <w:sz w:val="26"/>
          <w:szCs w:val="26"/>
          <w:lang w:val="uk-UA"/>
        </w:rPr>
        <w:t xml:space="preserve"> 5 (2п.);</w:t>
      </w:r>
      <w:r w:rsidR="007C4AC9" w:rsidRPr="003375F2">
        <w:rPr>
          <w:i/>
          <w:sz w:val="26"/>
          <w:szCs w:val="26"/>
          <w:lang w:val="uk-UA"/>
        </w:rPr>
        <w:t xml:space="preserve"> 15-а (3п.);</w:t>
      </w:r>
    </w:p>
    <w:p w:rsidR="00EE3959" w:rsidRPr="003375F2" w:rsidRDefault="000F27DD" w:rsidP="000F27DD">
      <w:pPr>
        <w:ind w:left="1843"/>
        <w:jc w:val="both"/>
        <w:rPr>
          <w:i/>
          <w:sz w:val="26"/>
          <w:szCs w:val="26"/>
          <w:lang w:val="uk-UA"/>
        </w:rPr>
      </w:pPr>
      <w:r w:rsidRPr="003375F2">
        <w:rPr>
          <w:i/>
          <w:sz w:val="26"/>
          <w:szCs w:val="26"/>
          <w:lang w:val="uk-UA"/>
        </w:rPr>
        <w:t>- вул.</w:t>
      </w:r>
      <w:r w:rsidR="007C4AC9" w:rsidRPr="003375F2">
        <w:rPr>
          <w:i/>
          <w:sz w:val="26"/>
          <w:szCs w:val="26"/>
          <w:lang w:val="uk-UA"/>
        </w:rPr>
        <w:t xml:space="preserve"> Парусна,</w:t>
      </w:r>
      <w:r w:rsidR="003375F2">
        <w:rPr>
          <w:i/>
          <w:sz w:val="26"/>
          <w:szCs w:val="26"/>
          <w:lang w:val="uk-UA"/>
        </w:rPr>
        <w:t xml:space="preserve"> </w:t>
      </w:r>
      <w:r w:rsidR="007C4AC9" w:rsidRPr="003375F2">
        <w:rPr>
          <w:i/>
          <w:sz w:val="26"/>
          <w:szCs w:val="26"/>
          <w:lang w:val="uk-UA"/>
        </w:rPr>
        <w:t>2,</w:t>
      </w:r>
      <w:r w:rsidR="003375F2">
        <w:rPr>
          <w:i/>
          <w:sz w:val="26"/>
          <w:szCs w:val="26"/>
          <w:lang w:val="uk-UA"/>
        </w:rPr>
        <w:t xml:space="preserve"> </w:t>
      </w:r>
      <w:r w:rsidR="007C4AC9" w:rsidRPr="003375F2">
        <w:rPr>
          <w:i/>
          <w:sz w:val="26"/>
          <w:szCs w:val="26"/>
          <w:lang w:val="uk-UA"/>
        </w:rPr>
        <w:t>7</w:t>
      </w:r>
      <w:r w:rsidRPr="003375F2">
        <w:rPr>
          <w:i/>
          <w:sz w:val="26"/>
          <w:szCs w:val="26"/>
          <w:lang w:val="uk-UA"/>
        </w:rPr>
        <w:t>;</w:t>
      </w:r>
    </w:p>
    <w:p w:rsidR="007C4AC9" w:rsidRPr="003375F2" w:rsidRDefault="003375F2" w:rsidP="000F27DD">
      <w:pPr>
        <w:ind w:left="1843"/>
        <w:jc w:val="both"/>
        <w:rPr>
          <w:i/>
          <w:sz w:val="26"/>
          <w:szCs w:val="26"/>
          <w:lang w:val="uk-UA"/>
        </w:rPr>
      </w:pPr>
      <w:r>
        <w:rPr>
          <w:i/>
          <w:sz w:val="26"/>
          <w:szCs w:val="26"/>
          <w:lang w:val="uk-UA"/>
        </w:rPr>
        <w:t xml:space="preserve">- </w:t>
      </w:r>
      <w:r w:rsidR="007C4AC9" w:rsidRPr="003375F2">
        <w:rPr>
          <w:i/>
          <w:sz w:val="26"/>
          <w:szCs w:val="26"/>
          <w:lang w:val="uk-UA"/>
        </w:rPr>
        <w:t xml:space="preserve">вул. </w:t>
      </w:r>
      <w:r w:rsidR="002223AE" w:rsidRPr="003375F2">
        <w:rPr>
          <w:i/>
          <w:sz w:val="26"/>
          <w:szCs w:val="26"/>
          <w:lang w:val="uk-UA"/>
        </w:rPr>
        <w:t>Данченко,</w:t>
      </w:r>
      <w:r>
        <w:rPr>
          <w:i/>
          <w:sz w:val="26"/>
          <w:szCs w:val="26"/>
          <w:lang w:val="uk-UA"/>
        </w:rPr>
        <w:t xml:space="preserve"> </w:t>
      </w:r>
      <w:r w:rsidR="002223AE" w:rsidRPr="003375F2">
        <w:rPr>
          <w:i/>
          <w:sz w:val="26"/>
          <w:szCs w:val="26"/>
          <w:lang w:val="uk-UA"/>
        </w:rPr>
        <w:t>4;</w:t>
      </w:r>
    </w:p>
    <w:p w:rsidR="00FC4E58" w:rsidRPr="003375F2" w:rsidRDefault="000F27DD" w:rsidP="00FC4E58">
      <w:pPr>
        <w:ind w:firstLine="284"/>
        <w:jc w:val="both"/>
        <w:rPr>
          <w:i/>
          <w:sz w:val="26"/>
          <w:szCs w:val="26"/>
          <w:lang w:val="uk-UA"/>
        </w:rPr>
      </w:pPr>
      <w:r w:rsidRPr="003375F2">
        <w:rPr>
          <w:i/>
          <w:sz w:val="26"/>
          <w:szCs w:val="26"/>
          <w:lang w:val="uk-UA"/>
        </w:rPr>
        <w:t xml:space="preserve">- </w:t>
      </w:r>
      <w:r w:rsidR="00EE3959" w:rsidRPr="003375F2">
        <w:rPr>
          <w:i/>
          <w:sz w:val="26"/>
          <w:szCs w:val="26"/>
          <w:lang w:val="uk-UA"/>
        </w:rPr>
        <w:t xml:space="preserve">утримання міського пляжу та рятувальної служби </w:t>
      </w:r>
      <w:r w:rsidRPr="003375F2">
        <w:rPr>
          <w:i/>
          <w:sz w:val="26"/>
          <w:szCs w:val="26"/>
          <w:lang w:val="uk-UA"/>
        </w:rPr>
        <w:t xml:space="preserve">- </w:t>
      </w:r>
      <w:r w:rsidR="00C90971" w:rsidRPr="003375F2">
        <w:rPr>
          <w:i/>
          <w:sz w:val="26"/>
          <w:szCs w:val="26"/>
          <w:lang w:val="uk-UA"/>
        </w:rPr>
        <w:t>1 882 032</w:t>
      </w:r>
      <w:r w:rsidR="00310255" w:rsidRPr="003375F2">
        <w:rPr>
          <w:i/>
          <w:sz w:val="26"/>
          <w:szCs w:val="26"/>
          <w:lang w:val="uk-UA"/>
        </w:rPr>
        <w:t xml:space="preserve"> грн.</w:t>
      </w:r>
      <w:r w:rsidR="00EE3959" w:rsidRPr="003375F2">
        <w:rPr>
          <w:i/>
          <w:sz w:val="26"/>
          <w:szCs w:val="26"/>
          <w:lang w:val="uk-UA"/>
        </w:rPr>
        <w:t>;</w:t>
      </w:r>
    </w:p>
    <w:p w:rsidR="00EE3959" w:rsidRPr="003375F2" w:rsidRDefault="00EE3959" w:rsidP="00EE3959">
      <w:pPr>
        <w:ind w:firstLine="284"/>
        <w:jc w:val="both"/>
        <w:rPr>
          <w:i/>
          <w:sz w:val="26"/>
          <w:szCs w:val="26"/>
          <w:lang w:val="uk-UA"/>
        </w:rPr>
      </w:pPr>
      <w:r w:rsidRPr="003375F2">
        <w:rPr>
          <w:i/>
          <w:sz w:val="26"/>
          <w:szCs w:val="26"/>
          <w:lang w:val="uk-UA"/>
        </w:rPr>
        <w:t xml:space="preserve">- інші видатки - </w:t>
      </w:r>
      <w:r w:rsidR="002223AE" w:rsidRPr="003375F2">
        <w:rPr>
          <w:i/>
          <w:sz w:val="26"/>
          <w:szCs w:val="26"/>
          <w:lang w:val="uk-UA"/>
        </w:rPr>
        <w:t>664 457</w:t>
      </w:r>
      <w:r w:rsidRPr="003375F2">
        <w:rPr>
          <w:i/>
          <w:sz w:val="26"/>
          <w:szCs w:val="26"/>
          <w:lang w:val="uk-UA"/>
        </w:rPr>
        <w:t>грн.</w:t>
      </w:r>
    </w:p>
    <w:p w:rsidR="00FC4E58" w:rsidRPr="003375F2" w:rsidRDefault="00FC4E58" w:rsidP="00FC4E58">
      <w:pPr>
        <w:jc w:val="both"/>
        <w:rPr>
          <w:sz w:val="26"/>
          <w:szCs w:val="26"/>
          <w:highlight w:val="yellow"/>
          <w:u w:val="single"/>
          <w:lang w:val="uk-UA"/>
        </w:rPr>
      </w:pPr>
    </w:p>
    <w:p w:rsidR="00FC4E58" w:rsidRPr="003375F2" w:rsidRDefault="00FC4E58" w:rsidP="00FC4E58">
      <w:pPr>
        <w:jc w:val="both"/>
        <w:rPr>
          <w:sz w:val="26"/>
          <w:szCs w:val="26"/>
          <w:u w:val="single"/>
          <w:lang w:val="uk-UA"/>
        </w:rPr>
      </w:pPr>
      <w:proofErr w:type="spellStart"/>
      <w:r w:rsidRPr="003375F2">
        <w:rPr>
          <w:sz w:val="26"/>
          <w:szCs w:val="26"/>
          <w:u w:val="single"/>
          <w:lang w:val="uk-UA"/>
        </w:rPr>
        <w:t>КП</w:t>
      </w:r>
      <w:proofErr w:type="spellEnd"/>
      <w:r w:rsidRPr="003375F2">
        <w:rPr>
          <w:sz w:val="26"/>
          <w:szCs w:val="26"/>
          <w:u w:val="single"/>
          <w:lang w:val="uk-UA"/>
        </w:rPr>
        <w:t xml:space="preserve"> "</w:t>
      </w:r>
      <w:proofErr w:type="spellStart"/>
      <w:r w:rsidRPr="003375F2">
        <w:rPr>
          <w:sz w:val="26"/>
          <w:szCs w:val="26"/>
          <w:u w:val="single"/>
          <w:lang w:val="uk-UA"/>
        </w:rPr>
        <w:t>Зеленгосп</w:t>
      </w:r>
      <w:proofErr w:type="spellEnd"/>
      <w:r w:rsidRPr="003375F2">
        <w:rPr>
          <w:sz w:val="26"/>
          <w:szCs w:val="26"/>
          <w:u w:val="single"/>
          <w:lang w:val="uk-UA"/>
        </w:rPr>
        <w:t xml:space="preserve">" </w:t>
      </w:r>
      <w:r w:rsidR="000F27DD" w:rsidRPr="003375F2">
        <w:rPr>
          <w:sz w:val="26"/>
          <w:szCs w:val="26"/>
          <w:u w:val="single"/>
          <w:lang w:val="uk-UA"/>
        </w:rPr>
        <w:t xml:space="preserve">- загальна сума - </w:t>
      </w:r>
      <w:r w:rsidR="00725C4F" w:rsidRPr="003375F2">
        <w:rPr>
          <w:sz w:val="26"/>
          <w:szCs w:val="26"/>
          <w:u w:val="single"/>
          <w:lang w:val="uk-UA"/>
        </w:rPr>
        <w:t>5 471 486</w:t>
      </w:r>
      <w:r w:rsidR="00310255" w:rsidRPr="003375F2">
        <w:rPr>
          <w:sz w:val="26"/>
          <w:szCs w:val="26"/>
          <w:u w:val="single"/>
          <w:lang w:val="uk-UA"/>
        </w:rPr>
        <w:t xml:space="preserve"> </w:t>
      </w:r>
      <w:r w:rsidR="000F27DD" w:rsidRPr="003375F2">
        <w:rPr>
          <w:sz w:val="26"/>
          <w:szCs w:val="26"/>
          <w:u w:val="single"/>
          <w:lang w:val="uk-UA"/>
        </w:rPr>
        <w:t>грн., із них</w:t>
      </w:r>
      <w:r w:rsidRPr="003375F2">
        <w:rPr>
          <w:sz w:val="26"/>
          <w:szCs w:val="26"/>
          <w:u w:val="single"/>
          <w:lang w:val="uk-UA"/>
        </w:rPr>
        <w:t>:</w:t>
      </w:r>
    </w:p>
    <w:p w:rsidR="00725C4F" w:rsidRPr="003375F2" w:rsidRDefault="00725C4F" w:rsidP="003375F2">
      <w:pPr>
        <w:ind w:firstLine="284"/>
        <w:jc w:val="both"/>
        <w:rPr>
          <w:i/>
          <w:sz w:val="26"/>
          <w:szCs w:val="26"/>
          <w:lang w:val="uk-UA"/>
        </w:rPr>
      </w:pPr>
      <w:r w:rsidRPr="003375F2">
        <w:rPr>
          <w:i/>
          <w:sz w:val="26"/>
          <w:szCs w:val="26"/>
          <w:lang w:val="uk-UA"/>
        </w:rPr>
        <w:t xml:space="preserve">- придбання основних засобів для </w:t>
      </w:r>
      <w:proofErr w:type="spellStart"/>
      <w:r w:rsidRPr="003375F2">
        <w:rPr>
          <w:i/>
          <w:sz w:val="26"/>
          <w:szCs w:val="26"/>
          <w:lang w:val="uk-UA"/>
        </w:rPr>
        <w:t>КП</w:t>
      </w:r>
      <w:proofErr w:type="spellEnd"/>
      <w:r w:rsidRPr="003375F2">
        <w:rPr>
          <w:i/>
          <w:sz w:val="26"/>
          <w:szCs w:val="26"/>
          <w:lang w:val="uk-UA"/>
        </w:rPr>
        <w:t xml:space="preserve"> "</w:t>
      </w:r>
      <w:proofErr w:type="spellStart"/>
      <w:r w:rsidRPr="003375F2">
        <w:rPr>
          <w:i/>
          <w:sz w:val="26"/>
          <w:szCs w:val="26"/>
          <w:lang w:val="uk-UA"/>
        </w:rPr>
        <w:t>Зеленгосп</w:t>
      </w:r>
      <w:proofErr w:type="spellEnd"/>
      <w:r w:rsidRPr="003375F2">
        <w:rPr>
          <w:i/>
          <w:sz w:val="26"/>
          <w:szCs w:val="26"/>
          <w:lang w:val="uk-UA"/>
        </w:rPr>
        <w:t>" (трактор МТЗ-80) -                558 500</w:t>
      </w:r>
      <w:r w:rsidR="00D44CC2" w:rsidRPr="003375F2">
        <w:rPr>
          <w:i/>
          <w:sz w:val="26"/>
          <w:szCs w:val="26"/>
          <w:lang w:val="uk-UA"/>
        </w:rPr>
        <w:t xml:space="preserve"> </w:t>
      </w:r>
      <w:proofErr w:type="spellStart"/>
      <w:r w:rsidRPr="003375F2">
        <w:rPr>
          <w:i/>
          <w:sz w:val="26"/>
          <w:szCs w:val="26"/>
          <w:lang w:val="uk-UA"/>
        </w:rPr>
        <w:t>грн</w:t>
      </w:r>
      <w:proofErr w:type="spellEnd"/>
      <w:r w:rsidRPr="003375F2">
        <w:rPr>
          <w:i/>
          <w:sz w:val="26"/>
          <w:szCs w:val="26"/>
          <w:lang w:val="uk-UA"/>
        </w:rPr>
        <w:t>;</w:t>
      </w:r>
    </w:p>
    <w:p w:rsidR="00D44CC2" w:rsidRPr="003375F2" w:rsidRDefault="00D44CC2" w:rsidP="003375F2">
      <w:pPr>
        <w:ind w:firstLine="284"/>
        <w:jc w:val="both"/>
        <w:rPr>
          <w:i/>
          <w:sz w:val="26"/>
          <w:szCs w:val="26"/>
          <w:lang w:val="uk-UA"/>
        </w:rPr>
      </w:pPr>
      <w:r w:rsidRPr="003375F2">
        <w:rPr>
          <w:i/>
          <w:sz w:val="26"/>
          <w:szCs w:val="26"/>
          <w:lang w:val="uk-UA"/>
        </w:rPr>
        <w:t xml:space="preserve"> - капітальний ремонт зеленої зони - 337 566 </w:t>
      </w:r>
      <w:proofErr w:type="spellStart"/>
      <w:r w:rsidRPr="003375F2">
        <w:rPr>
          <w:i/>
          <w:sz w:val="26"/>
          <w:szCs w:val="26"/>
          <w:lang w:val="uk-UA"/>
        </w:rPr>
        <w:t>грн</w:t>
      </w:r>
      <w:proofErr w:type="spellEnd"/>
      <w:r w:rsidRPr="003375F2">
        <w:rPr>
          <w:i/>
          <w:sz w:val="26"/>
          <w:szCs w:val="26"/>
          <w:lang w:val="uk-UA"/>
        </w:rPr>
        <w:t>;</w:t>
      </w:r>
    </w:p>
    <w:p w:rsidR="00FC4E58" w:rsidRPr="003375F2" w:rsidRDefault="00FC4E58" w:rsidP="003375F2">
      <w:pPr>
        <w:ind w:firstLine="284"/>
        <w:jc w:val="both"/>
        <w:rPr>
          <w:i/>
          <w:sz w:val="26"/>
          <w:szCs w:val="26"/>
          <w:lang w:val="uk-UA"/>
        </w:rPr>
      </w:pPr>
      <w:r w:rsidRPr="003375F2">
        <w:rPr>
          <w:i/>
          <w:sz w:val="26"/>
          <w:szCs w:val="26"/>
          <w:lang w:val="uk-UA"/>
        </w:rPr>
        <w:t xml:space="preserve">- утримання зеленої зони міста (прибирання парків, газонів, клумб - </w:t>
      </w:r>
      <w:r w:rsidR="000F27DD" w:rsidRPr="003375F2">
        <w:rPr>
          <w:i/>
          <w:sz w:val="26"/>
          <w:szCs w:val="26"/>
          <w:lang w:val="uk-UA"/>
        </w:rPr>
        <w:t xml:space="preserve">                                    </w:t>
      </w:r>
      <w:r w:rsidR="00725C4F" w:rsidRPr="003375F2">
        <w:rPr>
          <w:i/>
          <w:sz w:val="26"/>
          <w:szCs w:val="26"/>
          <w:lang w:val="uk-UA"/>
        </w:rPr>
        <w:t>2 804 534</w:t>
      </w:r>
      <w:r w:rsidRPr="003375F2">
        <w:rPr>
          <w:i/>
          <w:sz w:val="26"/>
          <w:szCs w:val="26"/>
          <w:lang w:val="uk-UA"/>
        </w:rPr>
        <w:t xml:space="preserve"> грн. ;</w:t>
      </w:r>
    </w:p>
    <w:p w:rsidR="002F601C" w:rsidRPr="003375F2" w:rsidRDefault="002F601C" w:rsidP="003375F2">
      <w:pPr>
        <w:ind w:firstLine="284"/>
        <w:jc w:val="both"/>
        <w:rPr>
          <w:i/>
          <w:sz w:val="26"/>
          <w:szCs w:val="26"/>
          <w:lang w:val="uk-UA"/>
        </w:rPr>
      </w:pPr>
      <w:r w:rsidRPr="003375F2">
        <w:rPr>
          <w:i/>
          <w:sz w:val="26"/>
          <w:szCs w:val="26"/>
          <w:lang w:val="uk-UA"/>
        </w:rPr>
        <w:t xml:space="preserve">- комплексні роботи по збереженню зеленої зони: висадка літників, полив, рихлення, прополка, формуюча обрізка зелених насаджень, </w:t>
      </w:r>
      <w:proofErr w:type="spellStart"/>
      <w:r w:rsidRPr="003375F2">
        <w:rPr>
          <w:i/>
          <w:sz w:val="26"/>
          <w:szCs w:val="26"/>
          <w:lang w:val="uk-UA"/>
        </w:rPr>
        <w:t>покос</w:t>
      </w:r>
      <w:proofErr w:type="spellEnd"/>
      <w:r w:rsidRPr="003375F2">
        <w:rPr>
          <w:i/>
          <w:sz w:val="26"/>
          <w:szCs w:val="26"/>
          <w:lang w:val="uk-UA"/>
        </w:rPr>
        <w:t xml:space="preserve"> і т.д. - </w:t>
      </w:r>
      <w:r w:rsidR="000F27DD" w:rsidRPr="003375F2">
        <w:rPr>
          <w:i/>
          <w:sz w:val="26"/>
          <w:szCs w:val="26"/>
          <w:lang w:val="uk-UA"/>
        </w:rPr>
        <w:t xml:space="preserve">                                </w:t>
      </w:r>
      <w:r w:rsidR="00725C4F" w:rsidRPr="003375F2">
        <w:rPr>
          <w:i/>
          <w:sz w:val="26"/>
          <w:szCs w:val="26"/>
          <w:lang w:val="uk-UA"/>
        </w:rPr>
        <w:t>1 376 340</w:t>
      </w:r>
      <w:r w:rsidRPr="003375F2">
        <w:rPr>
          <w:i/>
          <w:sz w:val="26"/>
          <w:szCs w:val="26"/>
          <w:lang w:val="uk-UA"/>
        </w:rPr>
        <w:t xml:space="preserve"> грн.;</w:t>
      </w:r>
    </w:p>
    <w:p w:rsidR="002F601C" w:rsidRPr="003375F2" w:rsidRDefault="002F601C" w:rsidP="003375F2">
      <w:pPr>
        <w:ind w:firstLine="284"/>
        <w:jc w:val="both"/>
        <w:rPr>
          <w:i/>
          <w:sz w:val="26"/>
          <w:szCs w:val="26"/>
          <w:lang w:val="uk-UA"/>
        </w:rPr>
      </w:pPr>
      <w:r w:rsidRPr="003375F2">
        <w:rPr>
          <w:i/>
          <w:sz w:val="26"/>
          <w:szCs w:val="26"/>
          <w:lang w:val="uk-UA"/>
        </w:rPr>
        <w:t>- с</w:t>
      </w:r>
      <w:r w:rsidR="000F27DD" w:rsidRPr="003375F2">
        <w:rPr>
          <w:i/>
          <w:sz w:val="26"/>
          <w:szCs w:val="26"/>
          <w:lang w:val="uk-UA"/>
        </w:rPr>
        <w:t>а</w:t>
      </w:r>
      <w:r w:rsidRPr="003375F2">
        <w:rPr>
          <w:i/>
          <w:sz w:val="26"/>
          <w:szCs w:val="26"/>
          <w:lang w:val="uk-UA"/>
        </w:rPr>
        <w:t>нітарна обробка -</w:t>
      </w:r>
      <w:r w:rsidR="003375F2">
        <w:rPr>
          <w:i/>
          <w:sz w:val="26"/>
          <w:szCs w:val="26"/>
          <w:lang w:val="uk-UA"/>
        </w:rPr>
        <w:t xml:space="preserve"> </w:t>
      </w:r>
      <w:r w:rsidRPr="003375F2">
        <w:rPr>
          <w:i/>
          <w:sz w:val="26"/>
          <w:szCs w:val="26"/>
          <w:lang w:val="uk-UA"/>
        </w:rPr>
        <w:t>заходи по знищен</w:t>
      </w:r>
      <w:r w:rsidR="000F27DD" w:rsidRPr="003375F2">
        <w:rPr>
          <w:i/>
          <w:sz w:val="26"/>
          <w:szCs w:val="26"/>
          <w:lang w:val="uk-UA"/>
        </w:rPr>
        <w:t>н</w:t>
      </w:r>
      <w:r w:rsidRPr="003375F2">
        <w:rPr>
          <w:i/>
          <w:sz w:val="26"/>
          <w:szCs w:val="26"/>
          <w:lang w:val="uk-UA"/>
        </w:rPr>
        <w:t xml:space="preserve">ю шкідників зелених насаджень, </w:t>
      </w:r>
      <w:proofErr w:type="spellStart"/>
      <w:r w:rsidRPr="003375F2">
        <w:rPr>
          <w:i/>
          <w:sz w:val="26"/>
          <w:szCs w:val="26"/>
          <w:lang w:val="uk-UA"/>
        </w:rPr>
        <w:t>формовочна</w:t>
      </w:r>
      <w:proofErr w:type="spellEnd"/>
      <w:r w:rsidRPr="003375F2">
        <w:rPr>
          <w:i/>
          <w:sz w:val="26"/>
          <w:szCs w:val="26"/>
          <w:lang w:val="uk-UA"/>
        </w:rPr>
        <w:t xml:space="preserve"> обрізка дерев - </w:t>
      </w:r>
      <w:r w:rsidR="00725C4F" w:rsidRPr="003375F2">
        <w:rPr>
          <w:i/>
          <w:sz w:val="26"/>
          <w:szCs w:val="26"/>
          <w:lang w:val="uk-UA"/>
        </w:rPr>
        <w:t>153 277</w:t>
      </w:r>
      <w:r w:rsidRPr="003375F2">
        <w:rPr>
          <w:i/>
          <w:sz w:val="26"/>
          <w:szCs w:val="26"/>
          <w:lang w:val="uk-UA"/>
        </w:rPr>
        <w:t xml:space="preserve"> грн.;</w:t>
      </w:r>
    </w:p>
    <w:p w:rsidR="00310255" w:rsidRPr="003375F2" w:rsidRDefault="00310255" w:rsidP="003375F2">
      <w:pPr>
        <w:ind w:firstLine="284"/>
        <w:jc w:val="both"/>
        <w:rPr>
          <w:i/>
          <w:sz w:val="26"/>
          <w:szCs w:val="26"/>
          <w:lang w:val="uk-UA"/>
        </w:rPr>
      </w:pPr>
      <w:r w:rsidRPr="003375F2">
        <w:rPr>
          <w:i/>
          <w:sz w:val="26"/>
          <w:szCs w:val="26"/>
          <w:lang w:val="uk-UA"/>
        </w:rPr>
        <w:t xml:space="preserve">- утримання теплиці - </w:t>
      </w:r>
      <w:r w:rsidR="00725C4F" w:rsidRPr="003375F2">
        <w:rPr>
          <w:i/>
          <w:sz w:val="26"/>
          <w:szCs w:val="26"/>
          <w:lang w:val="uk-UA"/>
        </w:rPr>
        <w:t>75 226</w:t>
      </w:r>
      <w:r w:rsidRPr="003375F2">
        <w:rPr>
          <w:i/>
          <w:sz w:val="26"/>
          <w:szCs w:val="26"/>
          <w:lang w:val="uk-UA"/>
        </w:rPr>
        <w:t xml:space="preserve"> грн.;</w:t>
      </w:r>
    </w:p>
    <w:p w:rsidR="00FC4E58" w:rsidRPr="003375F2" w:rsidRDefault="00FC4E58" w:rsidP="003375F2">
      <w:pPr>
        <w:ind w:firstLine="284"/>
        <w:jc w:val="both"/>
        <w:rPr>
          <w:i/>
          <w:sz w:val="26"/>
          <w:szCs w:val="26"/>
          <w:lang w:val="uk-UA"/>
        </w:rPr>
      </w:pPr>
      <w:r w:rsidRPr="003375F2">
        <w:rPr>
          <w:i/>
          <w:sz w:val="26"/>
          <w:szCs w:val="26"/>
          <w:lang w:val="uk-UA"/>
        </w:rPr>
        <w:t xml:space="preserve">- громадські роботи - </w:t>
      </w:r>
      <w:r w:rsidR="00725C4F" w:rsidRPr="003375F2">
        <w:rPr>
          <w:i/>
          <w:sz w:val="26"/>
          <w:szCs w:val="26"/>
          <w:lang w:val="uk-UA"/>
        </w:rPr>
        <w:t>21 291</w:t>
      </w:r>
      <w:r w:rsidRPr="003375F2">
        <w:rPr>
          <w:i/>
          <w:sz w:val="26"/>
          <w:szCs w:val="26"/>
          <w:lang w:val="uk-UA"/>
        </w:rPr>
        <w:t xml:space="preserve"> грн.;</w:t>
      </w:r>
    </w:p>
    <w:p w:rsidR="00D44CC2" w:rsidRPr="003375F2" w:rsidRDefault="00D44CC2" w:rsidP="003375F2">
      <w:pPr>
        <w:ind w:firstLine="284"/>
        <w:jc w:val="both"/>
        <w:rPr>
          <w:sz w:val="26"/>
          <w:szCs w:val="26"/>
          <w:lang w:val="uk-UA"/>
        </w:rPr>
      </w:pPr>
      <w:r w:rsidRPr="003375F2">
        <w:rPr>
          <w:i/>
          <w:sz w:val="26"/>
          <w:szCs w:val="26"/>
          <w:lang w:val="uk-UA"/>
        </w:rPr>
        <w:t xml:space="preserve">- </w:t>
      </w:r>
      <w:proofErr w:type="spellStart"/>
      <w:r w:rsidRPr="003375F2">
        <w:rPr>
          <w:i/>
          <w:sz w:val="26"/>
          <w:szCs w:val="26"/>
          <w:lang w:val="uk-UA"/>
        </w:rPr>
        <w:t>дезинсекція</w:t>
      </w:r>
      <w:proofErr w:type="spellEnd"/>
      <w:r w:rsidRPr="003375F2">
        <w:rPr>
          <w:i/>
          <w:sz w:val="26"/>
          <w:szCs w:val="26"/>
          <w:lang w:val="uk-UA"/>
        </w:rPr>
        <w:t xml:space="preserve"> та дератизація зелених насаджень -98 793 </w:t>
      </w:r>
      <w:proofErr w:type="spellStart"/>
      <w:r w:rsidRPr="003375F2">
        <w:rPr>
          <w:i/>
          <w:sz w:val="26"/>
          <w:szCs w:val="26"/>
          <w:lang w:val="uk-UA"/>
        </w:rPr>
        <w:t>грн</w:t>
      </w:r>
      <w:proofErr w:type="spellEnd"/>
      <w:r w:rsidRPr="003375F2">
        <w:rPr>
          <w:i/>
          <w:sz w:val="26"/>
          <w:szCs w:val="26"/>
          <w:lang w:val="uk-UA"/>
        </w:rPr>
        <w:t>;</w:t>
      </w:r>
    </w:p>
    <w:p w:rsidR="004A49FD" w:rsidRPr="003375F2" w:rsidRDefault="004A49FD" w:rsidP="003375F2">
      <w:pPr>
        <w:ind w:firstLine="284"/>
        <w:jc w:val="both"/>
        <w:rPr>
          <w:i/>
          <w:sz w:val="26"/>
          <w:szCs w:val="26"/>
          <w:lang w:val="uk-UA"/>
        </w:rPr>
      </w:pPr>
      <w:r w:rsidRPr="003375F2">
        <w:rPr>
          <w:i/>
          <w:sz w:val="26"/>
          <w:szCs w:val="26"/>
          <w:lang w:val="uk-UA"/>
        </w:rPr>
        <w:t xml:space="preserve">- </w:t>
      </w:r>
      <w:r w:rsidR="00310255" w:rsidRPr="003375F2">
        <w:rPr>
          <w:i/>
          <w:sz w:val="26"/>
          <w:szCs w:val="26"/>
          <w:lang w:val="uk-UA"/>
        </w:rPr>
        <w:t xml:space="preserve">ремонт техніки - </w:t>
      </w:r>
      <w:r w:rsidR="00725C4F" w:rsidRPr="003375F2">
        <w:rPr>
          <w:i/>
          <w:sz w:val="26"/>
          <w:szCs w:val="26"/>
          <w:lang w:val="uk-UA"/>
        </w:rPr>
        <w:t>45 959</w:t>
      </w:r>
      <w:r w:rsidR="00310255" w:rsidRPr="003375F2">
        <w:rPr>
          <w:i/>
          <w:sz w:val="26"/>
          <w:szCs w:val="26"/>
          <w:lang w:val="uk-UA"/>
        </w:rPr>
        <w:t xml:space="preserve"> грн.</w:t>
      </w:r>
      <w:r w:rsidRPr="003375F2">
        <w:rPr>
          <w:i/>
          <w:sz w:val="26"/>
          <w:szCs w:val="26"/>
          <w:lang w:val="uk-UA"/>
        </w:rPr>
        <w:t xml:space="preserve"> </w:t>
      </w:r>
    </w:p>
    <w:p w:rsidR="00FC4E58" w:rsidRPr="003375F2" w:rsidRDefault="00FC4E58" w:rsidP="00FC4E58">
      <w:pPr>
        <w:ind w:firstLine="284"/>
        <w:jc w:val="both"/>
        <w:rPr>
          <w:i/>
          <w:sz w:val="26"/>
          <w:szCs w:val="26"/>
          <w:highlight w:val="yellow"/>
          <w:lang w:val="uk-UA"/>
        </w:rPr>
      </w:pPr>
    </w:p>
    <w:p w:rsidR="00FC4E58" w:rsidRPr="003375F2" w:rsidRDefault="00FC4E58" w:rsidP="00FC4E58">
      <w:pPr>
        <w:jc w:val="both"/>
        <w:rPr>
          <w:sz w:val="26"/>
          <w:szCs w:val="26"/>
          <w:u w:val="single"/>
          <w:lang w:val="uk-UA"/>
        </w:rPr>
      </w:pPr>
      <w:proofErr w:type="spellStart"/>
      <w:r w:rsidRPr="003375F2">
        <w:rPr>
          <w:sz w:val="26"/>
          <w:szCs w:val="26"/>
          <w:u w:val="single"/>
          <w:lang w:val="uk-UA"/>
        </w:rPr>
        <w:t>КП</w:t>
      </w:r>
      <w:proofErr w:type="spellEnd"/>
      <w:r w:rsidRPr="003375F2">
        <w:rPr>
          <w:sz w:val="26"/>
          <w:szCs w:val="26"/>
          <w:u w:val="single"/>
          <w:lang w:val="uk-UA"/>
        </w:rPr>
        <w:t xml:space="preserve"> "</w:t>
      </w:r>
      <w:proofErr w:type="spellStart"/>
      <w:r w:rsidRPr="003375F2">
        <w:rPr>
          <w:sz w:val="26"/>
          <w:szCs w:val="26"/>
          <w:u w:val="single"/>
          <w:lang w:val="uk-UA"/>
        </w:rPr>
        <w:t>Чорноморськводоканал</w:t>
      </w:r>
      <w:proofErr w:type="spellEnd"/>
      <w:r w:rsidRPr="003375F2">
        <w:rPr>
          <w:sz w:val="26"/>
          <w:szCs w:val="26"/>
          <w:u w:val="single"/>
          <w:lang w:val="uk-UA"/>
        </w:rPr>
        <w:t xml:space="preserve">" </w:t>
      </w:r>
      <w:r w:rsidR="00D44CC2" w:rsidRPr="003375F2">
        <w:rPr>
          <w:sz w:val="26"/>
          <w:szCs w:val="26"/>
          <w:u w:val="single"/>
          <w:lang w:val="uk-UA"/>
        </w:rPr>
        <w:t>- 1 177 669 грн., із них</w:t>
      </w:r>
      <w:r w:rsidRPr="003375F2">
        <w:rPr>
          <w:sz w:val="26"/>
          <w:szCs w:val="26"/>
          <w:u w:val="single"/>
          <w:lang w:val="uk-UA"/>
        </w:rPr>
        <w:t>:</w:t>
      </w:r>
    </w:p>
    <w:p w:rsidR="00FC4E58" w:rsidRPr="003375F2" w:rsidRDefault="00FC4E58" w:rsidP="00FC4E58">
      <w:pPr>
        <w:ind w:left="426"/>
        <w:jc w:val="both"/>
        <w:rPr>
          <w:i/>
          <w:sz w:val="26"/>
          <w:szCs w:val="26"/>
          <w:lang w:val="uk-UA"/>
        </w:rPr>
      </w:pPr>
      <w:r w:rsidRPr="003375F2">
        <w:rPr>
          <w:i/>
          <w:sz w:val="26"/>
          <w:szCs w:val="26"/>
          <w:lang w:val="uk-UA"/>
        </w:rPr>
        <w:t xml:space="preserve">- утримання та ремонт артезіанських свердловин, фонтанів - </w:t>
      </w:r>
      <w:r w:rsidR="00D44CC2" w:rsidRPr="003375F2">
        <w:rPr>
          <w:i/>
          <w:sz w:val="26"/>
          <w:szCs w:val="26"/>
          <w:lang w:val="uk-UA"/>
        </w:rPr>
        <w:t xml:space="preserve">85 687 </w:t>
      </w:r>
      <w:proofErr w:type="spellStart"/>
      <w:r w:rsidR="00D44CC2" w:rsidRPr="003375F2">
        <w:rPr>
          <w:i/>
          <w:sz w:val="26"/>
          <w:szCs w:val="26"/>
          <w:lang w:val="uk-UA"/>
        </w:rPr>
        <w:t>грн</w:t>
      </w:r>
      <w:proofErr w:type="spellEnd"/>
      <w:r w:rsidR="00D44CC2" w:rsidRPr="003375F2">
        <w:rPr>
          <w:i/>
          <w:sz w:val="26"/>
          <w:szCs w:val="26"/>
          <w:lang w:val="uk-UA"/>
        </w:rPr>
        <w:t>;</w:t>
      </w:r>
    </w:p>
    <w:p w:rsidR="00D44CC2" w:rsidRPr="003375F2" w:rsidRDefault="00D44CC2" w:rsidP="00D44CC2">
      <w:pPr>
        <w:jc w:val="both"/>
        <w:rPr>
          <w:i/>
          <w:sz w:val="26"/>
          <w:szCs w:val="26"/>
          <w:lang w:val="uk-UA"/>
        </w:rPr>
      </w:pPr>
      <w:r w:rsidRPr="003375F2">
        <w:rPr>
          <w:i/>
          <w:sz w:val="26"/>
          <w:szCs w:val="26"/>
          <w:lang w:val="uk-UA"/>
        </w:rPr>
        <w:t xml:space="preserve">      - реконструкція мереж водопроводу із заміною труб по вул.</w:t>
      </w:r>
      <w:r w:rsidR="003375F2">
        <w:rPr>
          <w:i/>
          <w:sz w:val="26"/>
          <w:szCs w:val="26"/>
          <w:lang w:val="uk-UA"/>
        </w:rPr>
        <w:t xml:space="preserve"> </w:t>
      </w:r>
      <w:r w:rsidRPr="003375F2">
        <w:rPr>
          <w:i/>
          <w:sz w:val="26"/>
          <w:szCs w:val="26"/>
          <w:lang w:val="uk-UA"/>
        </w:rPr>
        <w:t xml:space="preserve">Березовій </w:t>
      </w:r>
      <w:r w:rsidR="003375F2">
        <w:rPr>
          <w:i/>
          <w:sz w:val="26"/>
          <w:szCs w:val="26"/>
          <w:lang w:val="uk-UA"/>
        </w:rPr>
        <w:t xml:space="preserve">                        </w:t>
      </w:r>
      <w:r w:rsidRPr="003375F2">
        <w:rPr>
          <w:i/>
          <w:sz w:val="26"/>
          <w:szCs w:val="26"/>
          <w:lang w:val="uk-UA"/>
        </w:rPr>
        <w:t>с.</w:t>
      </w:r>
      <w:r w:rsidR="003375F2">
        <w:rPr>
          <w:i/>
          <w:sz w:val="26"/>
          <w:szCs w:val="26"/>
          <w:lang w:val="uk-UA"/>
        </w:rPr>
        <w:t xml:space="preserve"> </w:t>
      </w:r>
      <w:r w:rsidRPr="003375F2">
        <w:rPr>
          <w:i/>
          <w:sz w:val="26"/>
          <w:szCs w:val="26"/>
          <w:lang w:val="uk-UA"/>
        </w:rPr>
        <w:t xml:space="preserve">Молодіжне </w:t>
      </w:r>
      <w:proofErr w:type="spellStart"/>
      <w:r w:rsidRPr="003375F2">
        <w:rPr>
          <w:i/>
          <w:sz w:val="26"/>
          <w:szCs w:val="26"/>
          <w:lang w:val="uk-UA"/>
        </w:rPr>
        <w:t>Овідіопольського</w:t>
      </w:r>
      <w:proofErr w:type="spellEnd"/>
      <w:r w:rsidRPr="003375F2">
        <w:rPr>
          <w:i/>
          <w:sz w:val="26"/>
          <w:szCs w:val="26"/>
          <w:lang w:val="uk-UA"/>
        </w:rPr>
        <w:t xml:space="preserve"> р-ну Одеської області (для обслуговування абонентів </w:t>
      </w:r>
      <w:proofErr w:type="spellStart"/>
      <w:r w:rsidRPr="003375F2">
        <w:rPr>
          <w:i/>
          <w:sz w:val="26"/>
          <w:szCs w:val="26"/>
          <w:lang w:val="uk-UA"/>
        </w:rPr>
        <w:t>КП</w:t>
      </w:r>
      <w:proofErr w:type="spellEnd"/>
      <w:r w:rsidRPr="003375F2">
        <w:rPr>
          <w:i/>
          <w:sz w:val="26"/>
          <w:szCs w:val="26"/>
          <w:lang w:val="uk-UA"/>
        </w:rPr>
        <w:t xml:space="preserve"> "</w:t>
      </w:r>
      <w:proofErr w:type="spellStart"/>
      <w:r w:rsidRPr="003375F2">
        <w:rPr>
          <w:i/>
          <w:sz w:val="26"/>
          <w:szCs w:val="26"/>
          <w:lang w:val="uk-UA"/>
        </w:rPr>
        <w:t>Чорноморськводоканал</w:t>
      </w:r>
      <w:proofErr w:type="spellEnd"/>
      <w:r w:rsidRPr="003375F2">
        <w:rPr>
          <w:i/>
          <w:sz w:val="26"/>
          <w:szCs w:val="26"/>
          <w:lang w:val="uk-UA"/>
        </w:rPr>
        <w:t>") - 1 091 982 грн.</w:t>
      </w:r>
    </w:p>
    <w:p w:rsidR="00D44CC2" w:rsidRPr="003375F2" w:rsidRDefault="00D44CC2" w:rsidP="00D44CC2">
      <w:pPr>
        <w:jc w:val="both"/>
        <w:rPr>
          <w:i/>
          <w:sz w:val="26"/>
          <w:szCs w:val="26"/>
          <w:lang w:val="uk-UA"/>
        </w:rPr>
      </w:pPr>
    </w:p>
    <w:p w:rsidR="00D44CC2" w:rsidRPr="003375F2" w:rsidRDefault="00D44CC2" w:rsidP="00D44CC2">
      <w:pPr>
        <w:jc w:val="both"/>
        <w:rPr>
          <w:sz w:val="26"/>
          <w:szCs w:val="26"/>
          <w:u w:val="single"/>
          <w:lang w:val="uk-UA"/>
        </w:rPr>
      </w:pPr>
      <w:proofErr w:type="spellStart"/>
      <w:r w:rsidRPr="003375F2">
        <w:rPr>
          <w:sz w:val="26"/>
          <w:szCs w:val="26"/>
          <w:u w:val="single"/>
          <w:lang w:val="uk-UA"/>
        </w:rPr>
        <w:t>КП</w:t>
      </w:r>
      <w:proofErr w:type="spellEnd"/>
      <w:r w:rsidRPr="003375F2">
        <w:rPr>
          <w:sz w:val="26"/>
          <w:szCs w:val="26"/>
          <w:u w:val="single"/>
          <w:lang w:val="uk-UA"/>
        </w:rPr>
        <w:t xml:space="preserve"> "</w:t>
      </w:r>
      <w:proofErr w:type="spellStart"/>
      <w:r w:rsidRPr="003375F2">
        <w:rPr>
          <w:sz w:val="26"/>
          <w:szCs w:val="26"/>
          <w:u w:val="single"/>
          <w:lang w:val="uk-UA"/>
        </w:rPr>
        <w:t>Чорноморськтеплоенерго</w:t>
      </w:r>
      <w:proofErr w:type="spellEnd"/>
      <w:r w:rsidRPr="003375F2">
        <w:rPr>
          <w:sz w:val="26"/>
          <w:szCs w:val="26"/>
          <w:u w:val="single"/>
          <w:lang w:val="uk-UA"/>
        </w:rPr>
        <w:t>" - 37</w:t>
      </w:r>
      <w:r w:rsidR="00231A4C" w:rsidRPr="003375F2">
        <w:rPr>
          <w:sz w:val="26"/>
          <w:szCs w:val="26"/>
          <w:u w:val="single"/>
          <w:lang w:val="uk-UA"/>
        </w:rPr>
        <w:t xml:space="preserve"> </w:t>
      </w:r>
      <w:r w:rsidRPr="003375F2">
        <w:rPr>
          <w:sz w:val="26"/>
          <w:szCs w:val="26"/>
          <w:u w:val="single"/>
          <w:lang w:val="uk-UA"/>
        </w:rPr>
        <w:t xml:space="preserve">797 </w:t>
      </w:r>
      <w:proofErr w:type="spellStart"/>
      <w:r w:rsidRPr="003375F2">
        <w:rPr>
          <w:sz w:val="26"/>
          <w:szCs w:val="26"/>
          <w:u w:val="single"/>
          <w:lang w:val="uk-UA"/>
        </w:rPr>
        <w:t>грн</w:t>
      </w:r>
      <w:proofErr w:type="spellEnd"/>
      <w:r w:rsidRPr="003375F2">
        <w:rPr>
          <w:sz w:val="26"/>
          <w:szCs w:val="26"/>
          <w:u w:val="single"/>
          <w:lang w:val="uk-UA"/>
        </w:rPr>
        <w:t xml:space="preserve"> , із них:</w:t>
      </w:r>
    </w:p>
    <w:p w:rsidR="00D44CC2" w:rsidRPr="003375F2" w:rsidRDefault="00231A4C" w:rsidP="00D44CC2">
      <w:pPr>
        <w:jc w:val="both"/>
        <w:rPr>
          <w:i/>
          <w:sz w:val="26"/>
          <w:szCs w:val="26"/>
          <w:lang w:val="uk-UA"/>
        </w:rPr>
      </w:pPr>
      <w:r w:rsidRPr="003375F2">
        <w:rPr>
          <w:sz w:val="16"/>
          <w:szCs w:val="16"/>
          <w:lang w:val="uk-UA"/>
        </w:rPr>
        <w:t xml:space="preserve">          </w:t>
      </w:r>
      <w:r w:rsidR="00D44CC2" w:rsidRPr="003375F2">
        <w:rPr>
          <w:sz w:val="16"/>
          <w:szCs w:val="16"/>
          <w:lang w:val="uk-UA"/>
        </w:rPr>
        <w:t xml:space="preserve">- </w:t>
      </w:r>
      <w:r w:rsidR="00D44CC2" w:rsidRPr="003375F2">
        <w:rPr>
          <w:i/>
          <w:sz w:val="26"/>
          <w:szCs w:val="26"/>
          <w:lang w:val="uk-UA"/>
        </w:rPr>
        <w:t>капітальний ремонт теплового вводу від камери СК в будівлю Чорноморського морського коледжу ОНМУ (</w:t>
      </w:r>
      <w:proofErr w:type="spellStart"/>
      <w:r w:rsidR="00D44CC2" w:rsidRPr="003375F2">
        <w:rPr>
          <w:i/>
          <w:sz w:val="26"/>
          <w:szCs w:val="26"/>
          <w:lang w:val="uk-UA"/>
        </w:rPr>
        <w:t>вул.Праці</w:t>
      </w:r>
      <w:proofErr w:type="spellEnd"/>
      <w:r w:rsidR="00D44CC2" w:rsidRPr="003375F2">
        <w:rPr>
          <w:i/>
          <w:sz w:val="26"/>
          <w:szCs w:val="26"/>
          <w:lang w:val="uk-UA"/>
        </w:rPr>
        <w:t xml:space="preserve">, 15) </w:t>
      </w:r>
      <w:proofErr w:type="spellStart"/>
      <w:r w:rsidR="00D44CC2" w:rsidRPr="003375F2">
        <w:rPr>
          <w:i/>
          <w:sz w:val="26"/>
          <w:szCs w:val="26"/>
          <w:lang w:val="uk-UA"/>
        </w:rPr>
        <w:t>Дн</w:t>
      </w:r>
      <w:proofErr w:type="spellEnd"/>
      <w:r w:rsidR="00D44CC2" w:rsidRPr="003375F2">
        <w:rPr>
          <w:i/>
          <w:sz w:val="26"/>
          <w:szCs w:val="26"/>
          <w:lang w:val="uk-UA"/>
        </w:rPr>
        <w:t xml:space="preserve"> 133мм</w:t>
      </w:r>
      <w:r w:rsidR="00D44CC2" w:rsidRPr="003375F2">
        <w:rPr>
          <w:b/>
          <w:bCs/>
          <w:i/>
          <w:sz w:val="26"/>
          <w:szCs w:val="26"/>
          <w:lang w:val="uk-UA"/>
        </w:rPr>
        <w:t xml:space="preserve"> 54 м</w:t>
      </w:r>
      <w:r w:rsidR="00D44CC2" w:rsidRPr="003375F2">
        <w:rPr>
          <w:i/>
          <w:sz w:val="26"/>
          <w:szCs w:val="26"/>
          <w:lang w:val="uk-UA"/>
        </w:rPr>
        <w:t xml:space="preserve"> (в </w:t>
      </w:r>
      <w:proofErr w:type="spellStart"/>
      <w:r w:rsidR="00D44CC2" w:rsidRPr="003375F2">
        <w:rPr>
          <w:i/>
          <w:sz w:val="26"/>
          <w:szCs w:val="26"/>
          <w:lang w:val="uk-UA"/>
        </w:rPr>
        <w:t>однотрубн</w:t>
      </w:r>
      <w:proofErr w:type="spellEnd"/>
      <w:r w:rsidR="00D44CC2" w:rsidRPr="003375F2">
        <w:rPr>
          <w:i/>
          <w:sz w:val="26"/>
          <w:szCs w:val="26"/>
          <w:lang w:val="uk-UA"/>
        </w:rPr>
        <w:t>. вимірі) в ППУ - 24 49</w:t>
      </w:r>
      <w:r w:rsidRPr="003375F2">
        <w:rPr>
          <w:i/>
          <w:sz w:val="26"/>
          <w:szCs w:val="26"/>
          <w:lang w:val="uk-UA"/>
        </w:rPr>
        <w:t>6</w:t>
      </w:r>
      <w:r w:rsidR="00D44CC2" w:rsidRPr="003375F2">
        <w:rPr>
          <w:i/>
          <w:sz w:val="26"/>
          <w:szCs w:val="26"/>
          <w:lang w:val="uk-UA"/>
        </w:rPr>
        <w:t xml:space="preserve"> </w:t>
      </w:r>
      <w:proofErr w:type="spellStart"/>
      <w:r w:rsidR="00D44CC2" w:rsidRPr="003375F2">
        <w:rPr>
          <w:i/>
          <w:sz w:val="26"/>
          <w:szCs w:val="26"/>
          <w:lang w:val="uk-UA"/>
        </w:rPr>
        <w:t>грн</w:t>
      </w:r>
      <w:proofErr w:type="spellEnd"/>
      <w:r w:rsidR="00D44CC2" w:rsidRPr="003375F2">
        <w:rPr>
          <w:i/>
          <w:sz w:val="26"/>
          <w:szCs w:val="26"/>
          <w:lang w:val="uk-UA"/>
        </w:rPr>
        <w:t>;</w:t>
      </w:r>
    </w:p>
    <w:p w:rsidR="00D44CC2" w:rsidRPr="003375F2" w:rsidRDefault="00231A4C" w:rsidP="00D44CC2">
      <w:pPr>
        <w:jc w:val="both"/>
        <w:rPr>
          <w:i/>
          <w:sz w:val="26"/>
          <w:szCs w:val="26"/>
          <w:lang w:val="uk-UA"/>
        </w:rPr>
      </w:pPr>
      <w:r w:rsidRPr="003375F2">
        <w:rPr>
          <w:i/>
          <w:sz w:val="26"/>
          <w:szCs w:val="26"/>
          <w:lang w:val="uk-UA"/>
        </w:rPr>
        <w:lastRenderedPageBreak/>
        <w:t xml:space="preserve">      </w:t>
      </w:r>
      <w:r w:rsidR="00D44CC2" w:rsidRPr="003375F2">
        <w:rPr>
          <w:i/>
          <w:sz w:val="26"/>
          <w:szCs w:val="26"/>
          <w:lang w:val="uk-UA"/>
        </w:rPr>
        <w:t>- капітальний ремонт магістральної теплової мережі на ділянці від камери МК44 до насосної змішування 4-го кварталу (</w:t>
      </w:r>
      <w:proofErr w:type="spellStart"/>
      <w:r w:rsidR="00D44CC2" w:rsidRPr="003375F2">
        <w:rPr>
          <w:i/>
          <w:sz w:val="26"/>
          <w:szCs w:val="26"/>
          <w:lang w:val="uk-UA"/>
        </w:rPr>
        <w:t>вул.Данченк</w:t>
      </w:r>
      <w:r w:rsidR="003375F2">
        <w:rPr>
          <w:i/>
          <w:sz w:val="26"/>
          <w:szCs w:val="26"/>
          <w:lang w:val="uk-UA"/>
        </w:rPr>
        <w:t>о</w:t>
      </w:r>
      <w:proofErr w:type="spellEnd"/>
      <w:r w:rsidR="00D44CC2" w:rsidRPr="003375F2">
        <w:rPr>
          <w:i/>
          <w:sz w:val="26"/>
          <w:szCs w:val="26"/>
          <w:lang w:val="uk-UA"/>
        </w:rPr>
        <w:t xml:space="preserve">, 4-В) </w:t>
      </w:r>
      <w:proofErr w:type="spellStart"/>
      <w:r w:rsidR="00D44CC2" w:rsidRPr="003375F2">
        <w:rPr>
          <w:i/>
          <w:sz w:val="26"/>
          <w:szCs w:val="26"/>
          <w:lang w:val="uk-UA"/>
        </w:rPr>
        <w:t>Дн</w:t>
      </w:r>
      <w:proofErr w:type="spellEnd"/>
      <w:r w:rsidR="00D44CC2" w:rsidRPr="003375F2">
        <w:rPr>
          <w:i/>
          <w:sz w:val="26"/>
          <w:szCs w:val="26"/>
          <w:lang w:val="uk-UA"/>
        </w:rPr>
        <w:t xml:space="preserve"> 159мм </w:t>
      </w:r>
      <w:r w:rsidR="00D44CC2" w:rsidRPr="003375F2">
        <w:rPr>
          <w:b/>
          <w:bCs/>
          <w:i/>
          <w:sz w:val="26"/>
          <w:szCs w:val="26"/>
          <w:lang w:val="uk-UA"/>
        </w:rPr>
        <w:t>90 м</w:t>
      </w:r>
      <w:r w:rsidR="00D44CC2" w:rsidRPr="003375F2">
        <w:rPr>
          <w:i/>
          <w:sz w:val="26"/>
          <w:szCs w:val="26"/>
          <w:lang w:val="uk-UA"/>
        </w:rPr>
        <w:t xml:space="preserve"> (в </w:t>
      </w:r>
      <w:proofErr w:type="spellStart"/>
      <w:r w:rsidR="00D44CC2" w:rsidRPr="003375F2">
        <w:rPr>
          <w:i/>
          <w:sz w:val="26"/>
          <w:szCs w:val="26"/>
          <w:lang w:val="uk-UA"/>
        </w:rPr>
        <w:t>однотрубн</w:t>
      </w:r>
      <w:proofErr w:type="spellEnd"/>
      <w:r w:rsidR="00D44CC2" w:rsidRPr="003375F2">
        <w:rPr>
          <w:i/>
          <w:sz w:val="26"/>
          <w:szCs w:val="26"/>
          <w:lang w:val="uk-UA"/>
        </w:rPr>
        <w:t>. вимірі) в ППУ</w:t>
      </w:r>
      <w:r w:rsidRPr="003375F2">
        <w:rPr>
          <w:i/>
          <w:sz w:val="26"/>
          <w:szCs w:val="26"/>
          <w:lang w:val="uk-UA"/>
        </w:rPr>
        <w:t xml:space="preserve"> - 5 683 </w:t>
      </w:r>
      <w:proofErr w:type="spellStart"/>
      <w:r w:rsidRPr="003375F2">
        <w:rPr>
          <w:i/>
          <w:sz w:val="26"/>
          <w:szCs w:val="26"/>
          <w:lang w:val="uk-UA"/>
        </w:rPr>
        <w:t>грн</w:t>
      </w:r>
      <w:proofErr w:type="spellEnd"/>
      <w:r w:rsidRPr="003375F2">
        <w:rPr>
          <w:i/>
          <w:sz w:val="26"/>
          <w:szCs w:val="26"/>
          <w:lang w:val="uk-UA"/>
        </w:rPr>
        <w:t>;</w:t>
      </w:r>
    </w:p>
    <w:p w:rsidR="00D44CC2" w:rsidRPr="003375F2" w:rsidRDefault="00231A4C" w:rsidP="00D44CC2">
      <w:pPr>
        <w:jc w:val="both"/>
        <w:rPr>
          <w:i/>
          <w:sz w:val="26"/>
          <w:szCs w:val="26"/>
          <w:lang w:val="uk-UA"/>
        </w:rPr>
      </w:pPr>
      <w:r w:rsidRPr="003375F2">
        <w:rPr>
          <w:i/>
          <w:sz w:val="26"/>
          <w:szCs w:val="26"/>
          <w:lang w:val="uk-UA"/>
        </w:rPr>
        <w:t xml:space="preserve">      </w:t>
      </w:r>
      <w:r w:rsidR="00D44CC2" w:rsidRPr="003375F2">
        <w:rPr>
          <w:i/>
          <w:sz w:val="26"/>
          <w:szCs w:val="26"/>
          <w:lang w:val="uk-UA"/>
        </w:rPr>
        <w:t>- кап</w:t>
      </w:r>
      <w:r w:rsidRPr="003375F2">
        <w:rPr>
          <w:i/>
          <w:sz w:val="26"/>
          <w:szCs w:val="26"/>
          <w:lang w:val="uk-UA"/>
        </w:rPr>
        <w:t xml:space="preserve">італьний </w:t>
      </w:r>
      <w:r w:rsidR="00D44CC2" w:rsidRPr="003375F2">
        <w:rPr>
          <w:i/>
          <w:sz w:val="26"/>
          <w:szCs w:val="26"/>
          <w:lang w:val="uk-UA"/>
        </w:rPr>
        <w:t>ремонт розподільчої теплової мережі на ділянці від камери ТК (</w:t>
      </w:r>
      <w:proofErr w:type="spellStart"/>
      <w:r w:rsidR="00D44CC2" w:rsidRPr="003375F2">
        <w:rPr>
          <w:i/>
          <w:sz w:val="26"/>
          <w:szCs w:val="26"/>
          <w:lang w:val="uk-UA"/>
        </w:rPr>
        <w:t>вул.Торгова</w:t>
      </w:r>
      <w:proofErr w:type="spellEnd"/>
      <w:r w:rsidR="00D44CC2" w:rsidRPr="003375F2">
        <w:rPr>
          <w:i/>
          <w:sz w:val="26"/>
          <w:szCs w:val="26"/>
          <w:lang w:val="uk-UA"/>
        </w:rPr>
        <w:t>, 2-А) до камери К-2п (</w:t>
      </w:r>
      <w:proofErr w:type="spellStart"/>
      <w:r w:rsidR="00D44CC2" w:rsidRPr="003375F2">
        <w:rPr>
          <w:i/>
          <w:sz w:val="26"/>
          <w:szCs w:val="26"/>
          <w:lang w:val="uk-UA"/>
        </w:rPr>
        <w:t>вул.Праці</w:t>
      </w:r>
      <w:proofErr w:type="spellEnd"/>
      <w:r w:rsidR="00D44CC2" w:rsidRPr="003375F2">
        <w:rPr>
          <w:i/>
          <w:sz w:val="26"/>
          <w:szCs w:val="26"/>
          <w:lang w:val="uk-UA"/>
        </w:rPr>
        <w:t xml:space="preserve">, 16) </w:t>
      </w:r>
      <w:proofErr w:type="spellStart"/>
      <w:r w:rsidR="00D44CC2" w:rsidRPr="003375F2">
        <w:rPr>
          <w:i/>
          <w:sz w:val="26"/>
          <w:szCs w:val="26"/>
          <w:lang w:val="uk-UA"/>
        </w:rPr>
        <w:t>Дн</w:t>
      </w:r>
      <w:proofErr w:type="spellEnd"/>
      <w:r w:rsidR="00D44CC2" w:rsidRPr="003375F2">
        <w:rPr>
          <w:i/>
          <w:sz w:val="26"/>
          <w:szCs w:val="26"/>
          <w:lang w:val="uk-UA"/>
        </w:rPr>
        <w:t xml:space="preserve"> 159мм </w:t>
      </w:r>
      <w:r w:rsidR="00D44CC2" w:rsidRPr="003375F2">
        <w:rPr>
          <w:b/>
          <w:bCs/>
          <w:i/>
          <w:sz w:val="26"/>
          <w:szCs w:val="26"/>
          <w:lang w:val="uk-UA"/>
        </w:rPr>
        <w:t xml:space="preserve">100 м </w:t>
      </w:r>
      <w:r w:rsidR="00D44CC2" w:rsidRPr="003375F2">
        <w:rPr>
          <w:i/>
          <w:sz w:val="26"/>
          <w:szCs w:val="26"/>
          <w:lang w:val="uk-UA"/>
        </w:rPr>
        <w:t xml:space="preserve">(в </w:t>
      </w:r>
      <w:proofErr w:type="spellStart"/>
      <w:r w:rsidR="00D44CC2" w:rsidRPr="003375F2">
        <w:rPr>
          <w:i/>
          <w:sz w:val="26"/>
          <w:szCs w:val="26"/>
          <w:lang w:val="uk-UA"/>
        </w:rPr>
        <w:t>однотрубн</w:t>
      </w:r>
      <w:proofErr w:type="spellEnd"/>
      <w:r w:rsidR="00D44CC2" w:rsidRPr="003375F2">
        <w:rPr>
          <w:i/>
          <w:sz w:val="26"/>
          <w:szCs w:val="26"/>
          <w:lang w:val="uk-UA"/>
        </w:rPr>
        <w:t>. вимірі) в ППУ</w:t>
      </w:r>
      <w:r w:rsidRPr="003375F2">
        <w:rPr>
          <w:i/>
          <w:sz w:val="26"/>
          <w:szCs w:val="26"/>
          <w:lang w:val="uk-UA"/>
        </w:rPr>
        <w:t xml:space="preserve"> - 7 618 грн.</w:t>
      </w:r>
    </w:p>
    <w:p w:rsidR="00D44CC2" w:rsidRPr="003375F2" w:rsidRDefault="00D44CC2" w:rsidP="00D44CC2">
      <w:pPr>
        <w:jc w:val="both"/>
        <w:rPr>
          <w:sz w:val="26"/>
          <w:szCs w:val="26"/>
          <w:lang w:val="uk-UA"/>
        </w:rPr>
      </w:pPr>
    </w:p>
    <w:p w:rsidR="00D73248" w:rsidRPr="003375F2" w:rsidRDefault="00D73248" w:rsidP="00D73248">
      <w:pPr>
        <w:ind w:firstLine="284"/>
        <w:jc w:val="both"/>
        <w:rPr>
          <w:sz w:val="26"/>
          <w:szCs w:val="26"/>
          <w:lang w:val="uk-UA"/>
        </w:rPr>
      </w:pPr>
      <w:r w:rsidRPr="003375F2">
        <w:rPr>
          <w:sz w:val="26"/>
          <w:szCs w:val="26"/>
          <w:lang w:val="uk-UA"/>
        </w:rPr>
        <w:t xml:space="preserve">Видатки по утриманню </w:t>
      </w:r>
      <w:proofErr w:type="spellStart"/>
      <w:r w:rsidRPr="003375F2">
        <w:rPr>
          <w:sz w:val="26"/>
          <w:szCs w:val="26"/>
          <w:lang w:val="uk-UA"/>
        </w:rPr>
        <w:t>житлово</w:t>
      </w:r>
      <w:proofErr w:type="spellEnd"/>
      <w:r w:rsidRPr="003375F2">
        <w:rPr>
          <w:sz w:val="26"/>
          <w:szCs w:val="26"/>
          <w:lang w:val="uk-UA"/>
        </w:rPr>
        <w:t xml:space="preserve"> - комунального господарства по відділу комунального господарства та благоустрою </w:t>
      </w:r>
      <w:r w:rsidR="003375F2">
        <w:rPr>
          <w:sz w:val="26"/>
          <w:szCs w:val="26"/>
          <w:lang w:val="uk-UA"/>
        </w:rPr>
        <w:t xml:space="preserve">склали </w:t>
      </w:r>
      <w:r w:rsidRPr="003375F2">
        <w:rPr>
          <w:sz w:val="26"/>
          <w:szCs w:val="26"/>
          <w:u w:val="single"/>
          <w:lang w:val="uk-UA"/>
        </w:rPr>
        <w:t xml:space="preserve">-  </w:t>
      </w:r>
      <w:r w:rsidR="00231A4C" w:rsidRPr="003375F2">
        <w:rPr>
          <w:sz w:val="26"/>
          <w:szCs w:val="26"/>
          <w:u w:val="single"/>
          <w:lang w:val="uk-UA"/>
        </w:rPr>
        <w:t>25 254 585</w:t>
      </w:r>
      <w:r w:rsidR="00F57C23" w:rsidRPr="003375F2">
        <w:rPr>
          <w:sz w:val="26"/>
          <w:szCs w:val="26"/>
          <w:u w:val="single"/>
          <w:lang w:val="uk-UA"/>
        </w:rPr>
        <w:t xml:space="preserve"> </w:t>
      </w:r>
      <w:r w:rsidRPr="003375F2">
        <w:rPr>
          <w:sz w:val="26"/>
          <w:szCs w:val="26"/>
          <w:u w:val="single"/>
          <w:lang w:val="uk-UA"/>
        </w:rPr>
        <w:t>г</w:t>
      </w:r>
      <w:r w:rsidRPr="003375F2">
        <w:rPr>
          <w:sz w:val="26"/>
          <w:szCs w:val="26"/>
          <w:lang w:val="uk-UA"/>
        </w:rPr>
        <w:t>рн.</w:t>
      </w:r>
      <w:r w:rsidR="00D3209D" w:rsidRPr="003375F2">
        <w:rPr>
          <w:sz w:val="26"/>
          <w:szCs w:val="26"/>
          <w:lang w:val="uk-UA"/>
        </w:rPr>
        <w:t>, із них:</w:t>
      </w:r>
    </w:p>
    <w:p w:rsidR="00FC4E58" w:rsidRPr="003375F2" w:rsidRDefault="00FC4E58" w:rsidP="00163A8C">
      <w:pPr>
        <w:ind w:firstLine="284"/>
        <w:jc w:val="both"/>
        <w:rPr>
          <w:i/>
          <w:sz w:val="26"/>
          <w:szCs w:val="26"/>
          <w:lang w:val="uk-UA"/>
        </w:rPr>
      </w:pPr>
      <w:r w:rsidRPr="003375F2">
        <w:rPr>
          <w:i/>
          <w:sz w:val="26"/>
          <w:szCs w:val="26"/>
          <w:lang w:val="uk-UA"/>
        </w:rPr>
        <w:t xml:space="preserve">- утримання зливової каналізації </w:t>
      </w:r>
      <w:proofErr w:type="spellStart"/>
      <w:r w:rsidRPr="003375F2">
        <w:rPr>
          <w:i/>
          <w:sz w:val="26"/>
          <w:szCs w:val="26"/>
          <w:lang w:val="uk-UA"/>
        </w:rPr>
        <w:t>вулично</w:t>
      </w:r>
      <w:proofErr w:type="spellEnd"/>
      <w:r w:rsidRPr="003375F2">
        <w:rPr>
          <w:i/>
          <w:sz w:val="26"/>
          <w:szCs w:val="26"/>
          <w:lang w:val="uk-UA"/>
        </w:rPr>
        <w:t xml:space="preserve"> дорожньої мережі - </w:t>
      </w:r>
      <w:r w:rsidR="00231A4C" w:rsidRPr="003375F2">
        <w:rPr>
          <w:i/>
          <w:sz w:val="26"/>
          <w:szCs w:val="26"/>
          <w:lang w:val="uk-UA"/>
        </w:rPr>
        <w:t>439 419</w:t>
      </w:r>
      <w:r w:rsidRPr="003375F2">
        <w:rPr>
          <w:i/>
          <w:sz w:val="26"/>
          <w:szCs w:val="26"/>
          <w:lang w:val="uk-UA"/>
        </w:rPr>
        <w:t xml:space="preserve"> грн.;</w:t>
      </w:r>
    </w:p>
    <w:p w:rsidR="00FC4E58" w:rsidRPr="003375F2" w:rsidRDefault="00FC4E58" w:rsidP="00163A8C">
      <w:pPr>
        <w:ind w:firstLine="284"/>
        <w:jc w:val="both"/>
        <w:rPr>
          <w:i/>
          <w:sz w:val="26"/>
          <w:szCs w:val="26"/>
          <w:lang w:val="uk-UA"/>
        </w:rPr>
      </w:pPr>
      <w:r w:rsidRPr="003375F2">
        <w:rPr>
          <w:i/>
          <w:sz w:val="26"/>
          <w:szCs w:val="26"/>
          <w:lang w:val="uk-UA"/>
        </w:rPr>
        <w:t xml:space="preserve">- поточний ремонт урн, турнікетів, автобусних зупинок - </w:t>
      </w:r>
      <w:r w:rsidR="00231A4C" w:rsidRPr="003375F2">
        <w:rPr>
          <w:i/>
          <w:sz w:val="26"/>
          <w:szCs w:val="26"/>
          <w:lang w:val="uk-UA"/>
        </w:rPr>
        <w:t>93 091</w:t>
      </w:r>
      <w:r w:rsidRPr="003375F2">
        <w:rPr>
          <w:i/>
          <w:sz w:val="26"/>
          <w:szCs w:val="26"/>
          <w:lang w:val="uk-UA"/>
        </w:rPr>
        <w:t xml:space="preserve"> грн.</w:t>
      </w:r>
      <w:r w:rsidR="00EB6676" w:rsidRPr="003375F2">
        <w:rPr>
          <w:i/>
          <w:sz w:val="26"/>
          <w:szCs w:val="26"/>
          <w:lang w:val="uk-UA"/>
        </w:rPr>
        <w:t>;</w:t>
      </w:r>
    </w:p>
    <w:p w:rsidR="00EB6676" w:rsidRPr="003375F2" w:rsidRDefault="00EB6676" w:rsidP="00163A8C">
      <w:pPr>
        <w:ind w:firstLine="284"/>
        <w:jc w:val="both"/>
        <w:rPr>
          <w:i/>
          <w:sz w:val="26"/>
          <w:szCs w:val="26"/>
          <w:lang w:val="uk-UA"/>
        </w:rPr>
      </w:pPr>
      <w:r w:rsidRPr="003375F2">
        <w:rPr>
          <w:i/>
          <w:sz w:val="26"/>
          <w:szCs w:val="26"/>
          <w:lang w:val="uk-UA"/>
        </w:rPr>
        <w:t>- поточний ремонт вулиць міста, сіл, пішохідних доріжок, майданчиків, тротуарів та доріг</w:t>
      </w:r>
      <w:r w:rsidR="00FA6081" w:rsidRPr="003375F2">
        <w:rPr>
          <w:i/>
          <w:sz w:val="26"/>
          <w:szCs w:val="26"/>
          <w:lang w:val="uk-UA"/>
        </w:rPr>
        <w:t xml:space="preserve">, </w:t>
      </w:r>
      <w:r w:rsidR="00D7012A" w:rsidRPr="003375F2">
        <w:rPr>
          <w:i/>
          <w:sz w:val="26"/>
          <w:szCs w:val="26"/>
          <w:lang w:val="uk-UA"/>
        </w:rPr>
        <w:t xml:space="preserve">паспортизація доріг </w:t>
      </w:r>
      <w:r w:rsidR="003A7E4B" w:rsidRPr="003375F2">
        <w:rPr>
          <w:i/>
          <w:sz w:val="26"/>
          <w:szCs w:val="26"/>
          <w:lang w:val="uk-UA"/>
        </w:rPr>
        <w:t>(</w:t>
      </w:r>
      <w:proofErr w:type="spellStart"/>
      <w:r w:rsidR="003A7E4B" w:rsidRPr="003375F2">
        <w:rPr>
          <w:i/>
          <w:sz w:val="26"/>
          <w:szCs w:val="26"/>
          <w:lang w:val="uk-UA"/>
        </w:rPr>
        <w:t>вул.Промислова</w:t>
      </w:r>
      <w:proofErr w:type="spellEnd"/>
      <w:r w:rsidR="003A7E4B" w:rsidRPr="003375F2">
        <w:rPr>
          <w:i/>
          <w:sz w:val="26"/>
          <w:szCs w:val="26"/>
          <w:lang w:val="uk-UA"/>
        </w:rPr>
        <w:t xml:space="preserve">, перехрестя біля посту ДАЇ, </w:t>
      </w:r>
      <w:proofErr w:type="spellStart"/>
      <w:r w:rsidR="003A7E4B" w:rsidRPr="003375F2">
        <w:rPr>
          <w:i/>
          <w:sz w:val="26"/>
          <w:szCs w:val="26"/>
          <w:lang w:val="uk-UA"/>
        </w:rPr>
        <w:t>пл.Стребко</w:t>
      </w:r>
      <w:proofErr w:type="spellEnd"/>
      <w:r w:rsidR="003A7E4B" w:rsidRPr="003375F2">
        <w:rPr>
          <w:i/>
          <w:sz w:val="26"/>
          <w:szCs w:val="26"/>
          <w:lang w:val="uk-UA"/>
        </w:rPr>
        <w:t xml:space="preserve">, </w:t>
      </w:r>
      <w:proofErr w:type="spellStart"/>
      <w:r w:rsidR="003A7E4B" w:rsidRPr="003375F2">
        <w:rPr>
          <w:i/>
          <w:sz w:val="26"/>
          <w:szCs w:val="26"/>
          <w:lang w:val="uk-UA"/>
        </w:rPr>
        <w:t>вул.Залізн</w:t>
      </w:r>
      <w:r w:rsidR="003375F2">
        <w:rPr>
          <w:i/>
          <w:sz w:val="26"/>
          <w:szCs w:val="26"/>
          <w:lang w:val="uk-UA"/>
        </w:rPr>
        <w:t>ична</w:t>
      </w:r>
      <w:proofErr w:type="spellEnd"/>
      <w:r w:rsidR="003A7E4B" w:rsidRPr="003375F2">
        <w:rPr>
          <w:i/>
          <w:sz w:val="26"/>
          <w:szCs w:val="26"/>
          <w:lang w:val="uk-UA"/>
        </w:rPr>
        <w:t xml:space="preserve">, </w:t>
      </w:r>
      <w:proofErr w:type="spellStart"/>
      <w:r w:rsidR="003A7E4B" w:rsidRPr="003375F2">
        <w:rPr>
          <w:i/>
          <w:sz w:val="26"/>
          <w:szCs w:val="26"/>
          <w:lang w:val="uk-UA"/>
        </w:rPr>
        <w:t>вул.Горбунова</w:t>
      </w:r>
      <w:proofErr w:type="spellEnd"/>
      <w:r w:rsidR="003A7E4B" w:rsidRPr="003375F2">
        <w:rPr>
          <w:i/>
          <w:sz w:val="26"/>
          <w:szCs w:val="26"/>
          <w:lang w:val="uk-UA"/>
        </w:rPr>
        <w:t xml:space="preserve">, </w:t>
      </w:r>
      <w:proofErr w:type="spellStart"/>
      <w:r w:rsidR="003A7E4B" w:rsidRPr="003375F2">
        <w:rPr>
          <w:i/>
          <w:sz w:val="26"/>
          <w:szCs w:val="26"/>
          <w:lang w:val="uk-UA"/>
        </w:rPr>
        <w:t>сел.Олександрівка</w:t>
      </w:r>
      <w:proofErr w:type="spellEnd"/>
      <w:r w:rsidR="003A7E4B" w:rsidRPr="003375F2">
        <w:rPr>
          <w:i/>
          <w:sz w:val="26"/>
          <w:szCs w:val="26"/>
          <w:lang w:val="uk-UA"/>
        </w:rPr>
        <w:t xml:space="preserve">) </w:t>
      </w:r>
      <w:r w:rsidRPr="003375F2">
        <w:rPr>
          <w:i/>
          <w:sz w:val="26"/>
          <w:szCs w:val="26"/>
          <w:lang w:val="uk-UA"/>
        </w:rPr>
        <w:t>-</w:t>
      </w:r>
      <w:r w:rsidR="003375F2">
        <w:rPr>
          <w:i/>
          <w:sz w:val="26"/>
          <w:szCs w:val="26"/>
          <w:lang w:val="uk-UA"/>
        </w:rPr>
        <w:t xml:space="preserve"> </w:t>
      </w:r>
      <w:r w:rsidR="00D7012A" w:rsidRPr="003375F2">
        <w:rPr>
          <w:i/>
          <w:sz w:val="26"/>
          <w:szCs w:val="26"/>
          <w:lang w:val="uk-UA"/>
        </w:rPr>
        <w:t>868 605</w:t>
      </w:r>
      <w:r w:rsidRPr="003375F2">
        <w:rPr>
          <w:i/>
          <w:sz w:val="26"/>
          <w:szCs w:val="26"/>
          <w:lang w:val="uk-UA"/>
        </w:rPr>
        <w:t xml:space="preserve"> грн.;</w:t>
      </w:r>
    </w:p>
    <w:p w:rsidR="00FA6081" w:rsidRPr="003375F2" w:rsidRDefault="00FA6081" w:rsidP="00163A8C">
      <w:pPr>
        <w:ind w:firstLine="284"/>
        <w:jc w:val="both"/>
        <w:rPr>
          <w:i/>
          <w:sz w:val="26"/>
          <w:szCs w:val="26"/>
          <w:lang w:val="uk-UA"/>
        </w:rPr>
      </w:pPr>
      <w:r w:rsidRPr="003375F2">
        <w:rPr>
          <w:i/>
          <w:sz w:val="26"/>
          <w:szCs w:val="26"/>
          <w:lang w:val="uk-UA"/>
        </w:rPr>
        <w:t xml:space="preserve">- поточний ремонт </w:t>
      </w:r>
      <w:proofErr w:type="spellStart"/>
      <w:r w:rsidRPr="003375F2">
        <w:rPr>
          <w:i/>
          <w:sz w:val="26"/>
          <w:szCs w:val="26"/>
          <w:lang w:val="uk-UA"/>
        </w:rPr>
        <w:t>внутр</w:t>
      </w:r>
      <w:r w:rsidR="003375F2">
        <w:rPr>
          <w:i/>
          <w:sz w:val="26"/>
          <w:szCs w:val="26"/>
          <w:lang w:val="uk-UA"/>
        </w:rPr>
        <w:t>і</w:t>
      </w:r>
      <w:r w:rsidRPr="003375F2">
        <w:rPr>
          <w:i/>
          <w:sz w:val="26"/>
          <w:szCs w:val="26"/>
          <w:lang w:val="uk-UA"/>
        </w:rPr>
        <w:t>шньоквартальних</w:t>
      </w:r>
      <w:proofErr w:type="spellEnd"/>
      <w:r w:rsidRPr="003375F2">
        <w:rPr>
          <w:i/>
          <w:sz w:val="26"/>
          <w:szCs w:val="26"/>
          <w:lang w:val="uk-UA"/>
        </w:rPr>
        <w:t xml:space="preserve"> проїздів та прибудинкових територій, </w:t>
      </w:r>
      <w:proofErr w:type="spellStart"/>
      <w:r w:rsidRPr="003375F2">
        <w:rPr>
          <w:i/>
          <w:sz w:val="26"/>
          <w:szCs w:val="26"/>
          <w:lang w:val="uk-UA"/>
        </w:rPr>
        <w:t>паркувальних</w:t>
      </w:r>
      <w:proofErr w:type="spellEnd"/>
      <w:r w:rsidRPr="003375F2">
        <w:rPr>
          <w:i/>
          <w:sz w:val="26"/>
          <w:szCs w:val="26"/>
          <w:lang w:val="uk-UA"/>
        </w:rPr>
        <w:t xml:space="preserve"> майданчиків, покриття в парках, міського пляжу - </w:t>
      </w:r>
      <w:r w:rsidR="003375F2">
        <w:rPr>
          <w:i/>
          <w:sz w:val="26"/>
          <w:szCs w:val="26"/>
          <w:lang w:val="uk-UA"/>
        </w:rPr>
        <w:t xml:space="preserve">                  </w:t>
      </w:r>
      <w:r w:rsidRPr="003375F2">
        <w:rPr>
          <w:i/>
          <w:sz w:val="26"/>
          <w:szCs w:val="26"/>
          <w:lang w:val="uk-UA"/>
        </w:rPr>
        <w:t xml:space="preserve">997 402 </w:t>
      </w:r>
      <w:proofErr w:type="spellStart"/>
      <w:r w:rsidRPr="003375F2">
        <w:rPr>
          <w:i/>
          <w:sz w:val="26"/>
          <w:szCs w:val="26"/>
          <w:lang w:val="uk-UA"/>
        </w:rPr>
        <w:t>грн</w:t>
      </w:r>
      <w:proofErr w:type="spellEnd"/>
      <w:r w:rsidRPr="003375F2">
        <w:rPr>
          <w:i/>
          <w:sz w:val="26"/>
          <w:szCs w:val="26"/>
          <w:lang w:val="uk-UA"/>
        </w:rPr>
        <w:t>;</w:t>
      </w:r>
    </w:p>
    <w:p w:rsidR="00EB6676" w:rsidRPr="003375F2" w:rsidRDefault="00EB6676" w:rsidP="00163A8C">
      <w:pPr>
        <w:ind w:firstLine="284"/>
        <w:jc w:val="both"/>
        <w:rPr>
          <w:i/>
          <w:sz w:val="26"/>
          <w:szCs w:val="26"/>
          <w:lang w:val="uk-UA"/>
        </w:rPr>
      </w:pPr>
      <w:r w:rsidRPr="003375F2">
        <w:rPr>
          <w:i/>
          <w:sz w:val="26"/>
          <w:szCs w:val="26"/>
          <w:lang w:val="uk-UA"/>
        </w:rPr>
        <w:t xml:space="preserve">- утримання вулично-дорожньої мережі - </w:t>
      </w:r>
      <w:r w:rsidR="00FA6081" w:rsidRPr="003375F2">
        <w:rPr>
          <w:i/>
          <w:sz w:val="26"/>
          <w:szCs w:val="26"/>
          <w:lang w:val="uk-UA"/>
        </w:rPr>
        <w:t xml:space="preserve">6 </w:t>
      </w:r>
      <w:r w:rsidR="00961C6B" w:rsidRPr="003375F2">
        <w:rPr>
          <w:i/>
          <w:sz w:val="26"/>
          <w:szCs w:val="26"/>
          <w:lang w:val="uk-UA"/>
        </w:rPr>
        <w:t>005 616</w:t>
      </w:r>
      <w:r w:rsidRPr="003375F2">
        <w:rPr>
          <w:i/>
          <w:sz w:val="26"/>
          <w:szCs w:val="26"/>
          <w:lang w:val="uk-UA"/>
        </w:rPr>
        <w:t xml:space="preserve"> грн.</w:t>
      </w:r>
      <w:r w:rsidR="004A49FD" w:rsidRPr="003375F2">
        <w:rPr>
          <w:i/>
          <w:sz w:val="26"/>
          <w:szCs w:val="26"/>
          <w:lang w:val="uk-UA"/>
        </w:rPr>
        <w:t>;</w:t>
      </w:r>
    </w:p>
    <w:p w:rsidR="005D1DD0" w:rsidRPr="003375F2" w:rsidRDefault="005D1DD0" w:rsidP="00163A8C">
      <w:pPr>
        <w:ind w:firstLine="284"/>
        <w:jc w:val="both"/>
        <w:rPr>
          <w:i/>
          <w:sz w:val="26"/>
          <w:szCs w:val="26"/>
          <w:lang w:val="uk-UA"/>
        </w:rPr>
      </w:pPr>
      <w:r w:rsidRPr="003375F2">
        <w:rPr>
          <w:i/>
          <w:sz w:val="26"/>
          <w:szCs w:val="26"/>
          <w:lang w:val="uk-UA"/>
        </w:rPr>
        <w:t>- утримання</w:t>
      </w:r>
      <w:r w:rsidR="004B6BEA" w:rsidRPr="003375F2">
        <w:rPr>
          <w:i/>
          <w:sz w:val="26"/>
          <w:szCs w:val="26"/>
          <w:lang w:val="uk-UA"/>
        </w:rPr>
        <w:t xml:space="preserve">, поточний </w:t>
      </w:r>
      <w:r w:rsidRPr="003375F2">
        <w:rPr>
          <w:i/>
          <w:sz w:val="26"/>
          <w:szCs w:val="26"/>
          <w:lang w:val="uk-UA"/>
        </w:rPr>
        <w:t xml:space="preserve"> та капітальн</w:t>
      </w:r>
      <w:r w:rsidR="004B6BEA" w:rsidRPr="003375F2">
        <w:rPr>
          <w:i/>
          <w:sz w:val="26"/>
          <w:szCs w:val="26"/>
          <w:lang w:val="uk-UA"/>
        </w:rPr>
        <w:t>ий</w:t>
      </w:r>
      <w:r w:rsidRPr="003375F2">
        <w:rPr>
          <w:i/>
          <w:sz w:val="26"/>
          <w:szCs w:val="26"/>
          <w:lang w:val="uk-UA"/>
        </w:rPr>
        <w:t xml:space="preserve"> ремонт зовнішнього освітлення та ілюмінацій - </w:t>
      </w:r>
      <w:r w:rsidR="004D291B" w:rsidRPr="003375F2">
        <w:rPr>
          <w:i/>
          <w:sz w:val="26"/>
          <w:szCs w:val="26"/>
          <w:lang w:val="uk-UA"/>
        </w:rPr>
        <w:t xml:space="preserve">2 </w:t>
      </w:r>
      <w:r w:rsidR="00866E66" w:rsidRPr="003375F2">
        <w:rPr>
          <w:i/>
          <w:sz w:val="26"/>
          <w:szCs w:val="26"/>
          <w:lang w:val="uk-UA"/>
        </w:rPr>
        <w:t>697</w:t>
      </w:r>
      <w:r w:rsidR="00FD46D5" w:rsidRPr="003375F2">
        <w:rPr>
          <w:i/>
          <w:sz w:val="26"/>
          <w:szCs w:val="26"/>
          <w:lang w:val="uk-UA"/>
        </w:rPr>
        <w:t xml:space="preserve"> </w:t>
      </w:r>
      <w:r w:rsidR="00866E66" w:rsidRPr="003375F2">
        <w:rPr>
          <w:i/>
          <w:sz w:val="26"/>
          <w:szCs w:val="26"/>
          <w:lang w:val="uk-UA"/>
        </w:rPr>
        <w:t>389</w:t>
      </w:r>
      <w:r w:rsidR="001259E7" w:rsidRPr="003375F2">
        <w:rPr>
          <w:i/>
          <w:sz w:val="26"/>
          <w:szCs w:val="26"/>
          <w:lang w:val="uk-UA"/>
        </w:rPr>
        <w:t xml:space="preserve"> грн.</w:t>
      </w:r>
      <w:r w:rsidR="002F601C" w:rsidRPr="003375F2">
        <w:rPr>
          <w:i/>
          <w:sz w:val="26"/>
          <w:szCs w:val="26"/>
          <w:lang w:val="uk-UA"/>
        </w:rPr>
        <w:t>;</w:t>
      </w:r>
    </w:p>
    <w:p w:rsidR="00C71180" w:rsidRPr="003375F2" w:rsidRDefault="000F27DD" w:rsidP="00163A8C">
      <w:pPr>
        <w:ind w:firstLine="284"/>
        <w:jc w:val="both"/>
        <w:rPr>
          <w:i/>
          <w:sz w:val="26"/>
          <w:szCs w:val="26"/>
          <w:lang w:val="uk-UA"/>
        </w:rPr>
      </w:pPr>
      <w:r w:rsidRPr="003375F2">
        <w:rPr>
          <w:i/>
          <w:sz w:val="26"/>
          <w:szCs w:val="26"/>
          <w:lang w:val="uk-UA"/>
        </w:rPr>
        <w:t xml:space="preserve">- капітальний ремонт зовнішнього освітлення за адресою </w:t>
      </w:r>
      <w:proofErr w:type="spellStart"/>
      <w:r w:rsidRPr="003375F2">
        <w:rPr>
          <w:i/>
          <w:sz w:val="26"/>
          <w:szCs w:val="26"/>
          <w:lang w:val="uk-UA"/>
        </w:rPr>
        <w:t>м.Чорноморськ</w:t>
      </w:r>
      <w:proofErr w:type="spellEnd"/>
      <w:r w:rsidRPr="003375F2">
        <w:rPr>
          <w:i/>
          <w:sz w:val="26"/>
          <w:szCs w:val="26"/>
          <w:lang w:val="uk-UA"/>
        </w:rPr>
        <w:t xml:space="preserve">, </w:t>
      </w:r>
      <w:r w:rsidR="004A49FD" w:rsidRPr="003375F2">
        <w:rPr>
          <w:i/>
          <w:sz w:val="26"/>
          <w:szCs w:val="26"/>
          <w:lang w:val="uk-UA"/>
        </w:rPr>
        <w:t xml:space="preserve">                  </w:t>
      </w:r>
      <w:r w:rsidRPr="003375F2">
        <w:rPr>
          <w:i/>
          <w:sz w:val="26"/>
          <w:szCs w:val="26"/>
          <w:lang w:val="uk-UA"/>
        </w:rPr>
        <w:t xml:space="preserve">9 </w:t>
      </w:r>
      <w:proofErr w:type="spellStart"/>
      <w:r w:rsidRPr="003375F2">
        <w:rPr>
          <w:i/>
          <w:sz w:val="26"/>
          <w:szCs w:val="26"/>
          <w:lang w:val="uk-UA"/>
        </w:rPr>
        <w:t>мкрн</w:t>
      </w:r>
      <w:proofErr w:type="spellEnd"/>
      <w:r w:rsidRPr="003375F2">
        <w:rPr>
          <w:i/>
          <w:sz w:val="26"/>
          <w:szCs w:val="26"/>
          <w:lang w:val="uk-UA"/>
        </w:rPr>
        <w:t xml:space="preserve">. - </w:t>
      </w:r>
      <w:r w:rsidR="00CB570D" w:rsidRPr="003375F2">
        <w:rPr>
          <w:i/>
          <w:sz w:val="26"/>
          <w:szCs w:val="26"/>
          <w:lang w:val="uk-UA"/>
        </w:rPr>
        <w:t>363 239</w:t>
      </w:r>
      <w:r w:rsidRPr="003375F2">
        <w:rPr>
          <w:i/>
          <w:sz w:val="26"/>
          <w:szCs w:val="26"/>
          <w:lang w:val="uk-UA"/>
        </w:rPr>
        <w:t xml:space="preserve"> грн.</w:t>
      </w:r>
      <w:r w:rsidR="004A49FD" w:rsidRPr="003375F2">
        <w:rPr>
          <w:i/>
          <w:sz w:val="26"/>
          <w:szCs w:val="26"/>
          <w:lang w:val="uk-UA"/>
        </w:rPr>
        <w:t>;</w:t>
      </w:r>
    </w:p>
    <w:p w:rsidR="003E1F7B" w:rsidRPr="003375F2" w:rsidRDefault="003E1F7B" w:rsidP="00163A8C">
      <w:pPr>
        <w:ind w:firstLine="284"/>
        <w:jc w:val="both"/>
        <w:rPr>
          <w:i/>
          <w:sz w:val="26"/>
          <w:szCs w:val="26"/>
          <w:lang w:val="uk-UA"/>
        </w:rPr>
      </w:pPr>
      <w:r w:rsidRPr="003375F2">
        <w:rPr>
          <w:i/>
          <w:sz w:val="26"/>
          <w:szCs w:val="26"/>
          <w:lang w:val="uk-UA"/>
        </w:rPr>
        <w:t xml:space="preserve">- оплата за енергоносії - </w:t>
      </w:r>
      <w:r w:rsidR="00231A4C" w:rsidRPr="003375F2">
        <w:rPr>
          <w:i/>
          <w:sz w:val="26"/>
          <w:szCs w:val="26"/>
          <w:lang w:val="uk-UA"/>
        </w:rPr>
        <w:t>2 894 809</w:t>
      </w:r>
      <w:r w:rsidR="004D291B" w:rsidRPr="003375F2">
        <w:rPr>
          <w:i/>
          <w:sz w:val="26"/>
          <w:szCs w:val="26"/>
          <w:lang w:val="uk-UA"/>
        </w:rPr>
        <w:t xml:space="preserve"> </w:t>
      </w:r>
      <w:proofErr w:type="spellStart"/>
      <w:r w:rsidR="004D291B" w:rsidRPr="003375F2">
        <w:rPr>
          <w:i/>
          <w:sz w:val="26"/>
          <w:szCs w:val="26"/>
          <w:lang w:val="uk-UA"/>
        </w:rPr>
        <w:t>грн</w:t>
      </w:r>
      <w:proofErr w:type="spellEnd"/>
      <w:r w:rsidRPr="003375F2">
        <w:rPr>
          <w:i/>
          <w:sz w:val="26"/>
          <w:szCs w:val="26"/>
          <w:lang w:val="uk-UA"/>
        </w:rPr>
        <w:t>;</w:t>
      </w:r>
    </w:p>
    <w:p w:rsidR="00866E66" w:rsidRPr="003375F2" w:rsidRDefault="00866E66" w:rsidP="00163A8C">
      <w:pPr>
        <w:ind w:firstLine="284"/>
        <w:jc w:val="both"/>
        <w:rPr>
          <w:i/>
          <w:sz w:val="26"/>
          <w:szCs w:val="26"/>
          <w:lang w:val="uk-UA"/>
        </w:rPr>
      </w:pPr>
      <w:r w:rsidRPr="003375F2">
        <w:rPr>
          <w:i/>
          <w:sz w:val="26"/>
          <w:szCs w:val="26"/>
          <w:lang w:val="uk-UA"/>
        </w:rPr>
        <w:t>- відновлення елементів благоустрою з улаштува</w:t>
      </w:r>
      <w:r w:rsidR="008C360E" w:rsidRPr="003375F2">
        <w:rPr>
          <w:i/>
          <w:sz w:val="26"/>
          <w:szCs w:val="26"/>
          <w:lang w:val="uk-UA"/>
        </w:rPr>
        <w:t>нням  дитячого майданчика за адресою</w:t>
      </w:r>
      <w:r w:rsidR="0075723A" w:rsidRPr="003375F2">
        <w:rPr>
          <w:i/>
          <w:sz w:val="26"/>
          <w:szCs w:val="26"/>
          <w:lang w:val="uk-UA"/>
        </w:rPr>
        <w:t>:</w:t>
      </w:r>
      <w:r w:rsidRPr="003375F2">
        <w:rPr>
          <w:i/>
          <w:sz w:val="26"/>
          <w:szCs w:val="26"/>
          <w:lang w:val="uk-UA"/>
        </w:rPr>
        <w:t xml:space="preserve"> сквер Олександрійський - 199</w:t>
      </w:r>
      <w:r w:rsidR="00FD46D5" w:rsidRPr="003375F2">
        <w:rPr>
          <w:i/>
          <w:sz w:val="26"/>
          <w:szCs w:val="26"/>
          <w:lang w:val="uk-UA"/>
        </w:rPr>
        <w:t xml:space="preserve"> </w:t>
      </w:r>
      <w:r w:rsidRPr="003375F2">
        <w:rPr>
          <w:i/>
          <w:sz w:val="26"/>
          <w:szCs w:val="26"/>
          <w:lang w:val="uk-UA"/>
        </w:rPr>
        <w:t xml:space="preserve">983 </w:t>
      </w:r>
      <w:proofErr w:type="spellStart"/>
      <w:r w:rsidRPr="003375F2">
        <w:rPr>
          <w:i/>
          <w:sz w:val="26"/>
          <w:szCs w:val="26"/>
          <w:lang w:val="uk-UA"/>
        </w:rPr>
        <w:t>грн</w:t>
      </w:r>
      <w:proofErr w:type="spellEnd"/>
      <w:r w:rsidRPr="003375F2">
        <w:rPr>
          <w:i/>
          <w:sz w:val="26"/>
          <w:szCs w:val="26"/>
          <w:lang w:val="uk-UA"/>
        </w:rPr>
        <w:t>;</w:t>
      </w:r>
    </w:p>
    <w:p w:rsidR="00866E66" w:rsidRPr="003375F2" w:rsidRDefault="00866E66" w:rsidP="00163A8C">
      <w:pPr>
        <w:ind w:firstLine="284"/>
        <w:jc w:val="both"/>
        <w:rPr>
          <w:i/>
          <w:sz w:val="26"/>
          <w:szCs w:val="26"/>
          <w:lang w:val="uk-UA"/>
        </w:rPr>
      </w:pPr>
      <w:r w:rsidRPr="003375F2">
        <w:rPr>
          <w:i/>
          <w:sz w:val="26"/>
          <w:szCs w:val="26"/>
          <w:lang w:val="uk-UA"/>
        </w:rPr>
        <w:t>- капітальний ремонт благоустрою прибудинкових території м. Чорноморськ</w:t>
      </w:r>
      <w:r w:rsidR="0054697F" w:rsidRPr="003375F2">
        <w:rPr>
          <w:i/>
          <w:sz w:val="26"/>
          <w:szCs w:val="26"/>
          <w:lang w:val="uk-UA"/>
        </w:rPr>
        <w:t xml:space="preserve"> -   1 3</w:t>
      </w:r>
      <w:r w:rsidR="008C360E" w:rsidRPr="003375F2">
        <w:rPr>
          <w:i/>
          <w:sz w:val="26"/>
          <w:szCs w:val="26"/>
          <w:lang w:val="uk-UA"/>
        </w:rPr>
        <w:t xml:space="preserve">38 874 </w:t>
      </w:r>
      <w:proofErr w:type="spellStart"/>
      <w:r w:rsidR="008C360E" w:rsidRPr="003375F2">
        <w:rPr>
          <w:i/>
          <w:sz w:val="26"/>
          <w:szCs w:val="26"/>
          <w:lang w:val="uk-UA"/>
        </w:rPr>
        <w:t>гр</w:t>
      </w:r>
      <w:r w:rsidR="002F7C80" w:rsidRPr="003375F2">
        <w:rPr>
          <w:i/>
          <w:sz w:val="26"/>
          <w:szCs w:val="26"/>
          <w:lang w:val="uk-UA"/>
        </w:rPr>
        <w:t>н</w:t>
      </w:r>
      <w:proofErr w:type="spellEnd"/>
      <w:r w:rsidR="0054697F" w:rsidRPr="003375F2">
        <w:rPr>
          <w:i/>
          <w:sz w:val="26"/>
          <w:szCs w:val="26"/>
          <w:lang w:val="uk-UA"/>
        </w:rPr>
        <w:t>;</w:t>
      </w:r>
      <w:r w:rsidRPr="003375F2">
        <w:rPr>
          <w:i/>
          <w:sz w:val="26"/>
          <w:szCs w:val="26"/>
          <w:lang w:val="uk-UA"/>
        </w:rPr>
        <w:t xml:space="preserve"> із них за адресами :</w:t>
      </w:r>
    </w:p>
    <w:p w:rsidR="00866E66" w:rsidRPr="003375F2" w:rsidRDefault="00866E66" w:rsidP="00163A8C">
      <w:pPr>
        <w:ind w:firstLine="284"/>
        <w:jc w:val="both"/>
        <w:rPr>
          <w:i/>
          <w:sz w:val="26"/>
          <w:szCs w:val="26"/>
          <w:lang w:val="uk-UA"/>
        </w:rPr>
      </w:pPr>
      <w:r w:rsidRPr="003375F2">
        <w:rPr>
          <w:i/>
          <w:sz w:val="26"/>
          <w:szCs w:val="26"/>
          <w:lang w:val="uk-UA"/>
        </w:rPr>
        <w:t xml:space="preserve">                             - пров. </w:t>
      </w:r>
      <w:proofErr w:type="spellStart"/>
      <w:r w:rsidRPr="003375F2">
        <w:rPr>
          <w:i/>
          <w:sz w:val="26"/>
          <w:szCs w:val="26"/>
          <w:lang w:val="uk-UA"/>
        </w:rPr>
        <w:t>Хантадзе</w:t>
      </w:r>
      <w:proofErr w:type="spellEnd"/>
      <w:r w:rsidRPr="003375F2">
        <w:rPr>
          <w:i/>
          <w:sz w:val="26"/>
          <w:szCs w:val="26"/>
          <w:lang w:val="uk-UA"/>
        </w:rPr>
        <w:t>,</w:t>
      </w:r>
      <w:r w:rsidR="00163A8C">
        <w:rPr>
          <w:i/>
          <w:sz w:val="26"/>
          <w:szCs w:val="26"/>
          <w:lang w:val="uk-UA"/>
        </w:rPr>
        <w:t xml:space="preserve"> </w:t>
      </w:r>
      <w:r w:rsidRPr="003375F2">
        <w:rPr>
          <w:i/>
          <w:sz w:val="26"/>
          <w:szCs w:val="26"/>
          <w:lang w:val="uk-UA"/>
        </w:rPr>
        <w:t>4</w:t>
      </w:r>
      <w:r w:rsidR="0054697F" w:rsidRPr="003375F2">
        <w:rPr>
          <w:i/>
          <w:sz w:val="26"/>
          <w:szCs w:val="26"/>
          <w:lang w:val="uk-UA"/>
        </w:rPr>
        <w:t xml:space="preserve"> </w:t>
      </w:r>
      <w:r w:rsidRPr="003375F2">
        <w:rPr>
          <w:i/>
          <w:sz w:val="26"/>
          <w:szCs w:val="26"/>
          <w:lang w:val="uk-UA"/>
        </w:rPr>
        <w:t>-</w:t>
      </w:r>
      <w:r w:rsidR="0054697F" w:rsidRPr="003375F2">
        <w:rPr>
          <w:i/>
          <w:sz w:val="26"/>
          <w:szCs w:val="26"/>
          <w:lang w:val="uk-UA"/>
        </w:rPr>
        <w:t xml:space="preserve"> </w:t>
      </w:r>
      <w:r w:rsidRPr="003375F2">
        <w:rPr>
          <w:i/>
          <w:sz w:val="26"/>
          <w:szCs w:val="26"/>
          <w:lang w:val="uk-UA"/>
        </w:rPr>
        <w:t>425 207грн;</w:t>
      </w:r>
    </w:p>
    <w:p w:rsidR="00866E66" w:rsidRPr="003375F2" w:rsidRDefault="00866E66" w:rsidP="00163A8C">
      <w:pPr>
        <w:ind w:firstLine="284"/>
        <w:jc w:val="both"/>
        <w:rPr>
          <w:i/>
          <w:sz w:val="26"/>
          <w:szCs w:val="26"/>
          <w:lang w:val="uk-UA"/>
        </w:rPr>
      </w:pPr>
      <w:r w:rsidRPr="003375F2">
        <w:rPr>
          <w:i/>
          <w:sz w:val="26"/>
          <w:szCs w:val="26"/>
          <w:lang w:val="uk-UA"/>
        </w:rPr>
        <w:t xml:space="preserve">                             - вул. Паркова,</w:t>
      </w:r>
      <w:r w:rsidR="00163A8C">
        <w:rPr>
          <w:i/>
          <w:sz w:val="26"/>
          <w:szCs w:val="26"/>
          <w:lang w:val="uk-UA"/>
        </w:rPr>
        <w:t xml:space="preserve"> </w:t>
      </w:r>
      <w:r w:rsidRPr="003375F2">
        <w:rPr>
          <w:i/>
          <w:sz w:val="26"/>
          <w:szCs w:val="26"/>
          <w:lang w:val="uk-UA"/>
        </w:rPr>
        <w:t xml:space="preserve">20 - 20 755 </w:t>
      </w:r>
      <w:proofErr w:type="spellStart"/>
      <w:r w:rsidRPr="003375F2">
        <w:rPr>
          <w:i/>
          <w:sz w:val="26"/>
          <w:szCs w:val="26"/>
          <w:lang w:val="uk-UA"/>
        </w:rPr>
        <w:t>грн</w:t>
      </w:r>
      <w:proofErr w:type="spellEnd"/>
      <w:r w:rsidRPr="003375F2">
        <w:rPr>
          <w:i/>
          <w:sz w:val="26"/>
          <w:szCs w:val="26"/>
          <w:lang w:val="uk-UA"/>
        </w:rPr>
        <w:t xml:space="preserve">; </w:t>
      </w:r>
    </w:p>
    <w:p w:rsidR="00866E66" w:rsidRPr="003375F2" w:rsidRDefault="00866E66" w:rsidP="00163A8C">
      <w:pPr>
        <w:ind w:firstLine="284"/>
        <w:jc w:val="both"/>
        <w:rPr>
          <w:i/>
          <w:sz w:val="26"/>
          <w:szCs w:val="26"/>
          <w:lang w:val="uk-UA"/>
        </w:rPr>
      </w:pPr>
      <w:r w:rsidRPr="003375F2">
        <w:rPr>
          <w:i/>
          <w:sz w:val="26"/>
          <w:szCs w:val="26"/>
          <w:lang w:val="uk-UA"/>
        </w:rPr>
        <w:t xml:space="preserve">                             - </w:t>
      </w:r>
      <w:r w:rsidR="008C360E" w:rsidRPr="003375F2">
        <w:rPr>
          <w:i/>
          <w:sz w:val="26"/>
          <w:szCs w:val="26"/>
          <w:lang w:val="uk-UA"/>
        </w:rPr>
        <w:t>вул.</w:t>
      </w:r>
      <w:r w:rsidRPr="003375F2">
        <w:rPr>
          <w:i/>
          <w:sz w:val="26"/>
          <w:szCs w:val="26"/>
          <w:lang w:val="uk-UA"/>
        </w:rPr>
        <w:t>1Травня,</w:t>
      </w:r>
      <w:r w:rsidR="00163A8C">
        <w:rPr>
          <w:i/>
          <w:sz w:val="26"/>
          <w:szCs w:val="26"/>
          <w:lang w:val="uk-UA"/>
        </w:rPr>
        <w:t xml:space="preserve"> </w:t>
      </w:r>
      <w:r w:rsidRPr="003375F2">
        <w:rPr>
          <w:i/>
          <w:sz w:val="26"/>
          <w:szCs w:val="26"/>
          <w:lang w:val="uk-UA"/>
        </w:rPr>
        <w:t xml:space="preserve">8, 8а, 10- 299 980 </w:t>
      </w:r>
      <w:proofErr w:type="spellStart"/>
      <w:r w:rsidRPr="003375F2">
        <w:rPr>
          <w:i/>
          <w:sz w:val="26"/>
          <w:szCs w:val="26"/>
          <w:lang w:val="uk-UA"/>
        </w:rPr>
        <w:t>грн</w:t>
      </w:r>
      <w:proofErr w:type="spellEnd"/>
      <w:r w:rsidRPr="003375F2">
        <w:rPr>
          <w:i/>
          <w:sz w:val="26"/>
          <w:szCs w:val="26"/>
          <w:lang w:val="uk-UA"/>
        </w:rPr>
        <w:t xml:space="preserve">; </w:t>
      </w:r>
    </w:p>
    <w:p w:rsidR="00866E66" w:rsidRPr="003375F2" w:rsidRDefault="00866E66" w:rsidP="00163A8C">
      <w:pPr>
        <w:ind w:firstLine="284"/>
        <w:jc w:val="both"/>
        <w:rPr>
          <w:i/>
          <w:sz w:val="26"/>
          <w:szCs w:val="26"/>
          <w:lang w:val="uk-UA"/>
        </w:rPr>
      </w:pPr>
      <w:r w:rsidRPr="003375F2">
        <w:rPr>
          <w:i/>
          <w:sz w:val="26"/>
          <w:szCs w:val="26"/>
          <w:lang w:val="uk-UA"/>
        </w:rPr>
        <w:t xml:space="preserve">                             - </w:t>
      </w:r>
      <w:r w:rsidR="0054697F" w:rsidRPr="003375F2">
        <w:rPr>
          <w:i/>
          <w:sz w:val="26"/>
          <w:szCs w:val="26"/>
          <w:lang w:val="uk-UA"/>
        </w:rPr>
        <w:t>в</w:t>
      </w:r>
      <w:r w:rsidR="008C360E" w:rsidRPr="003375F2">
        <w:rPr>
          <w:i/>
          <w:sz w:val="26"/>
          <w:szCs w:val="26"/>
          <w:lang w:val="uk-UA"/>
        </w:rPr>
        <w:t>ул. Лазурна,</w:t>
      </w:r>
      <w:r w:rsidR="00163A8C">
        <w:rPr>
          <w:i/>
          <w:sz w:val="26"/>
          <w:szCs w:val="26"/>
          <w:lang w:val="uk-UA"/>
        </w:rPr>
        <w:t xml:space="preserve"> </w:t>
      </w:r>
      <w:r w:rsidR="008C360E" w:rsidRPr="003375F2">
        <w:rPr>
          <w:i/>
          <w:sz w:val="26"/>
          <w:szCs w:val="26"/>
          <w:lang w:val="uk-UA"/>
        </w:rPr>
        <w:t xml:space="preserve">1-3-5 - 302 933 </w:t>
      </w:r>
      <w:proofErr w:type="spellStart"/>
      <w:r w:rsidR="008C360E" w:rsidRPr="003375F2">
        <w:rPr>
          <w:i/>
          <w:sz w:val="26"/>
          <w:szCs w:val="26"/>
          <w:lang w:val="uk-UA"/>
        </w:rPr>
        <w:t>грн</w:t>
      </w:r>
      <w:proofErr w:type="spellEnd"/>
      <w:r w:rsidR="008C360E" w:rsidRPr="003375F2">
        <w:rPr>
          <w:i/>
          <w:sz w:val="26"/>
          <w:szCs w:val="26"/>
          <w:lang w:val="uk-UA"/>
        </w:rPr>
        <w:t>;</w:t>
      </w:r>
    </w:p>
    <w:p w:rsidR="0054697F" w:rsidRPr="003375F2" w:rsidRDefault="0054697F" w:rsidP="00163A8C">
      <w:pPr>
        <w:ind w:firstLine="284"/>
        <w:jc w:val="both"/>
        <w:rPr>
          <w:i/>
          <w:sz w:val="26"/>
          <w:szCs w:val="26"/>
          <w:lang w:val="uk-UA"/>
        </w:rPr>
      </w:pPr>
      <w:r w:rsidRPr="003375F2">
        <w:rPr>
          <w:i/>
          <w:sz w:val="26"/>
          <w:szCs w:val="26"/>
          <w:lang w:val="uk-UA"/>
        </w:rPr>
        <w:t xml:space="preserve">                             - вул. Олександрійська, 2-2а - 89 999 </w:t>
      </w:r>
      <w:proofErr w:type="spellStart"/>
      <w:r w:rsidRPr="003375F2">
        <w:rPr>
          <w:i/>
          <w:sz w:val="26"/>
          <w:szCs w:val="26"/>
          <w:lang w:val="uk-UA"/>
        </w:rPr>
        <w:t>грн</w:t>
      </w:r>
      <w:proofErr w:type="spellEnd"/>
      <w:r w:rsidRPr="003375F2">
        <w:rPr>
          <w:i/>
          <w:sz w:val="26"/>
          <w:szCs w:val="26"/>
          <w:lang w:val="uk-UA"/>
        </w:rPr>
        <w:t>;</w:t>
      </w:r>
    </w:p>
    <w:p w:rsidR="0054697F" w:rsidRPr="003375F2" w:rsidRDefault="0054697F" w:rsidP="00163A8C">
      <w:pPr>
        <w:ind w:firstLine="284"/>
        <w:jc w:val="both"/>
        <w:rPr>
          <w:i/>
          <w:sz w:val="26"/>
          <w:szCs w:val="26"/>
          <w:lang w:val="uk-UA"/>
        </w:rPr>
      </w:pPr>
      <w:r w:rsidRPr="003375F2">
        <w:rPr>
          <w:i/>
          <w:sz w:val="26"/>
          <w:szCs w:val="26"/>
          <w:lang w:val="uk-UA"/>
        </w:rPr>
        <w:t xml:space="preserve">                             - вул. Корабельна - 200 </w:t>
      </w:r>
      <w:r w:rsidR="008C360E" w:rsidRPr="003375F2">
        <w:rPr>
          <w:i/>
          <w:sz w:val="26"/>
          <w:szCs w:val="26"/>
          <w:lang w:val="uk-UA"/>
        </w:rPr>
        <w:t xml:space="preserve">000 </w:t>
      </w:r>
      <w:proofErr w:type="spellStart"/>
      <w:r w:rsidR="008C360E" w:rsidRPr="003375F2">
        <w:rPr>
          <w:i/>
          <w:sz w:val="26"/>
          <w:szCs w:val="26"/>
          <w:lang w:val="uk-UA"/>
        </w:rPr>
        <w:t>грн</w:t>
      </w:r>
      <w:proofErr w:type="spellEnd"/>
      <w:r w:rsidR="008C360E" w:rsidRPr="003375F2">
        <w:rPr>
          <w:i/>
          <w:sz w:val="26"/>
          <w:szCs w:val="26"/>
          <w:lang w:val="uk-UA"/>
        </w:rPr>
        <w:t>:</w:t>
      </w:r>
      <w:r w:rsidRPr="003375F2">
        <w:rPr>
          <w:i/>
          <w:sz w:val="26"/>
          <w:szCs w:val="26"/>
          <w:lang w:val="uk-UA"/>
        </w:rPr>
        <w:t xml:space="preserve">    </w:t>
      </w:r>
    </w:p>
    <w:p w:rsidR="00FD46D5" w:rsidRPr="003375F2" w:rsidRDefault="002F7C80" w:rsidP="00163A8C">
      <w:pPr>
        <w:ind w:firstLine="284"/>
        <w:jc w:val="both"/>
        <w:rPr>
          <w:i/>
          <w:sz w:val="26"/>
          <w:szCs w:val="26"/>
          <w:lang w:val="uk-UA"/>
        </w:rPr>
      </w:pPr>
      <w:r w:rsidRPr="003375F2">
        <w:rPr>
          <w:i/>
          <w:sz w:val="26"/>
          <w:szCs w:val="26"/>
          <w:lang w:val="uk-UA"/>
        </w:rPr>
        <w:t xml:space="preserve"> </w:t>
      </w:r>
      <w:r w:rsidR="0054697F" w:rsidRPr="003375F2">
        <w:rPr>
          <w:i/>
          <w:sz w:val="26"/>
          <w:szCs w:val="26"/>
          <w:lang w:val="uk-UA"/>
        </w:rPr>
        <w:t xml:space="preserve">- капітальний ремонт благоустрою прибудинкової території  з </w:t>
      </w:r>
      <w:r w:rsidR="007279EA" w:rsidRPr="003375F2">
        <w:rPr>
          <w:i/>
          <w:sz w:val="26"/>
          <w:szCs w:val="26"/>
          <w:lang w:val="uk-UA"/>
        </w:rPr>
        <w:t xml:space="preserve">установкою елементів дитячого майданчику </w:t>
      </w:r>
      <w:r w:rsidR="0054697F" w:rsidRPr="003375F2">
        <w:rPr>
          <w:i/>
          <w:sz w:val="26"/>
          <w:szCs w:val="26"/>
          <w:lang w:val="uk-UA"/>
        </w:rPr>
        <w:t xml:space="preserve">  </w:t>
      </w:r>
      <w:proofErr w:type="spellStart"/>
      <w:r w:rsidR="0054697F" w:rsidRPr="003375F2">
        <w:rPr>
          <w:i/>
          <w:sz w:val="26"/>
          <w:szCs w:val="26"/>
          <w:lang w:val="uk-UA"/>
        </w:rPr>
        <w:t>м.Чорноморськ</w:t>
      </w:r>
      <w:r w:rsidR="007279EA" w:rsidRPr="003375F2">
        <w:rPr>
          <w:i/>
          <w:sz w:val="26"/>
          <w:szCs w:val="26"/>
          <w:lang w:val="uk-UA"/>
        </w:rPr>
        <w:t>а</w:t>
      </w:r>
      <w:proofErr w:type="spellEnd"/>
      <w:r w:rsidR="007279EA" w:rsidRPr="003375F2">
        <w:rPr>
          <w:i/>
          <w:sz w:val="26"/>
          <w:szCs w:val="26"/>
          <w:lang w:val="uk-UA"/>
        </w:rPr>
        <w:t>,</w:t>
      </w:r>
      <w:r w:rsidR="00FD46D5" w:rsidRPr="003375F2">
        <w:rPr>
          <w:i/>
          <w:sz w:val="26"/>
          <w:szCs w:val="26"/>
          <w:lang w:val="uk-UA"/>
        </w:rPr>
        <w:t xml:space="preserve"> вул. Паркова,</w:t>
      </w:r>
      <w:r w:rsidR="00163A8C">
        <w:rPr>
          <w:i/>
          <w:sz w:val="26"/>
          <w:szCs w:val="26"/>
          <w:lang w:val="uk-UA"/>
        </w:rPr>
        <w:t xml:space="preserve"> </w:t>
      </w:r>
      <w:r w:rsidR="00FD46D5" w:rsidRPr="003375F2">
        <w:rPr>
          <w:i/>
          <w:sz w:val="26"/>
          <w:szCs w:val="26"/>
          <w:lang w:val="uk-UA"/>
        </w:rPr>
        <w:t xml:space="preserve">46 - 59 997 </w:t>
      </w:r>
      <w:proofErr w:type="spellStart"/>
      <w:r w:rsidR="00FD46D5" w:rsidRPr="003375F2">
        <w:rPr>
          <w:i/>
          <w:sz w:val="26"/>
          <w:szCs w:val="26"/>
          <w:lang w:val="uk-UA"/>
        </w:rPr>
        <w:t>грн</w:t>
      </w:r>
      <w:proofErr w:type="spellEnd"/>
      <w:r w:rsidR="00FD46D5" w:rsidRPr="003375F2">
        <w:rPr>
          <w:i/>
          <w:sz w:val="26"/>
          <w:szCs w:val="26"/>
          <w:lang w:val="uk-UA"/>
        </w:rPr>
        <w:t>;</w:t>
      </w:r>
    </w:p>
    <w:p w:rsidR="002F7C80" w:rsidRPr="003375F2" w:rsidRDefault="002F7C80" w:rsidP="00163A8C">
      <w:pPr>
        <w:ind w:firstLine="284"/>
        <w:jc w:val="both"/>
        <w:rPr>
          <w:i/>
          <w:sz w:val="26"/>
          <w:szCs w:val="26"/>
          <w:lang w:val="uk-UA"/>
        </w:rPr>
      </w:pPr>
      <w:r w:rsidRPr="003375F2">
        <w:rPr>
          <w:i/>
          <w:sz w:val="26"/>
          <w:szCs w:val="26"/>
          <w:lang w:val="uk-UA"/>
        </w:rPr>
        <w:t xml:space="preserve"> - капітальний ремонт вулиць та доріг </w:t>
      </w:r>
      <w:r w:rsidR="00163A8C">
        <w:rPr>
          <w:i/>
          <w:sz w:val="26"/>
          <w:szCs w:val="26"/>
          <w:lang w:val="uk-UA"/>
        </w:rPr>
        <w:t xml:space="preserve">Чорноморської територіальної громади </w:t>
      </w:r>
      <w:r w:rsidRPr="003375F2">
        <w:rPr>
          <w:i/>
          <w:sz w:val="26"/>
          <w:szCs w:val="26"/>
          <w:lang w:val="uk-UA"/>
        </w:rPr>
        <w:t xml:space="preserve"> -</w:t>
      </w:r>
      <w:r w:rsidR="00E21F68" w:rsidRPr="003375F2">
        <w:rPr>
          <w:i/>
          <w:sz w:val="26"/>
          <w:szCs w:val="26"/>
          <w:lang w:val="uk-UA"/>
        </w:rPr>
        <w:t xml:space="preserve"> </w:t>
      </w:r>
      <w:r w:rsidR="00B0515A" w:rsidRPr="003375F2">
        <w:rPr>
          <w:i/>
          <w:sz w:val="26"/>
          <w:szCs w:val="26"/>
          <w:lang w:val="uk-UA"/>
        </w:rPr>
        <w:t>6</w:t>
      </w:r>
      <w:r w:rsidRPr="003375F2">
        <w:rPr>
          <w:i/>
          <w:sz w:val="26"/>
          <w:szCs w:val="26"/>
          <w:lang w:val="uk-UA"/>
        </w:rPr>
        <w:t xml:space="preserve"> 525 337грн,; із них за адресами:</w:t>
      </w:r>
    </w:p>
    <w:p w:rsidR="002F7C80" w:rsidRPr="003375F2" w:rsidRDefault="002F7C80" w:rsidP="00163A8C">
      <w:pPr>
        <w:ind w:firstLine="284"/>
        <w:jc w:val="both"/>
        <w:rPr>
          <w:i/>
          <w:sz w:val="26"/>
          <w:szCs w:val="26"/>
          <w:lang w:val="uk-UA"/>
        </w:rPr>
      </w:pPr>
      <w:r w:rsidRPr="003375F2">
        <w:rPr>
          <w:i/>
          <w:sz w:val="26"/>
          <w:szCs w:val="26"/>
          <w:lang w:val="uk-UA"/>
        </w:rPr>
        <w:t xml:space="preserve">                              - вул.8 Березня</w:t>
      </w:r>
      <w:r w:rsidR="00163A8C">
        <w:rPr>
          <w:i/>
          <w:sz w:val="26"/>
          <w:szCs w:val="26"/>
          <w:lang w:val="uk-UA"/>
        </w:rPr>
        <w:t>,</w:t>
      </w:r>
      <w:r w:rsidRPr="003375F2">
        <w:rPr>
          <w:i/>
          <w:sz w:val="26"/>
          <w:szCs w:val="26"/>
          <w:lang w:val="uk-UA"/>
        </w:rPr>
        <w:t xml:space="preserve"> м. Чорноморськ - 249 643 </w:t>
      </w:r>
      <w:proofErr w:type="spellStart"/>
      <w:r w:rsidRPr="003375F2">
        <w:rPr>
          <w:i/>
          <w:sz w:val="26"/>
          <w:szCs w:val="26"/>
          <w:lang w:val="uk-UA"/>
        </w:rPr>
        <w:t>грн</w:t>
      </w:r>
      <w:proofErr w:type="spellEnd"/>
      <w:r w:rsidRPr="003375F2">
        <w:rPr>
          <w:i/>
          <w:sz w:val="26"/>
          <w:szCs w:val="26"/>
          <w:lang w:val="uk-UA"/>
        </w:rPr>
        <w:t xml:space="preserve">; </w:t>
      </w:r>
    </w:p>
    <w:p w:rsidR="002F7C80" w:rsidRPr="003375F2" w:rsidRDefault="002F7C80" w:rsidP="00163A8C">
      <w:pPr>
        <w:ind w:firstLine="284"/>
        <w:jc w:val="both"/>
        <w:rPr>
          <w:i/>
          <w:sz w:val="26"/>
          <w:szCs w:val="26"/>
          <w:lang w:val="uk-UA"/>
        </w:rPr>
      </w:pPr>
      <w:r w:rsidRPr="003375F2">
        <w:rPr>
          <w:i/>
          <w:sz w:val="26"/>
          <w:szCs w:val="26"/>
          <w:lang w:val="uk-UA"/>
        </w:rPr>
        <w:t xml:space="preserve">                              - </w:t>
      </w:r>
      <w:proofErr w:type="spellStart"/>
      <w:r w:rsidRPr="003375F2">
        <w:rPr>
          <w:i/>
          <w:sz w:val="26"/>
          <w:szCs w:val="26"/>
          <w:lang w:val="uk-UA"/>
        </w:rPr>
        <w:t>вул.Зелена</w:t>
      </w:r>
      <w:proofErr w:type="spellEnd"/>
      <w:r w:rsidR="00163A8C">
        <w:rPr>
          <w:i/>
          <w:sz w:val="26"/>
          <w:szCs w:val="26"/>
          <w:lang w:val="uk-UA"/>
        </w:rPr>
        <w:t>,</w:t>
      </w:r>
      <w:r w:rsidRPr="003375F2">
        <w:rPr>
          <w:i/>
          <w:sz w:val="26"/>
          <w:szCs w:val="26"/>
          <w:lang w:val="uk-UA"/>
        </w:rPr>
        <w:t xml:space="preserve"> м. Чорноморськ - 287 875 </w:t>
      </w:r>
      <w:proofErr w:type="spellStart"/>
      <w:r w:rsidRPr="003375F2">
        <w:rPr>
          <w:i/>
          <w:sz w:val="26"/>
          <w:szCs w:val="26"/>
          <w:lang w:val="uk-UA"/>
        </w:rPr>
        <w:t>грн</w:t>
      </w:r>
      <w:proofErr w:type="spellEnd"/>
      <w:r w:rsidRPr="003375F2">
        <w:rPr>
          <w:i/>
          <w:sz w:val="26"/>
          <w:szCs w:val="26"/>
          <w:lang w:val="uk-UA"/>
        </w:rPr>
        <w:t xml:space="preserve">; </w:t>
      </w:r>
    </w:p>
    <w:p w:rsidR="002F7C80" w:rsidRPr="003375F2" w:rsidRDefault="002F7C80" w:rsidP="00163A8C">
      <w:pPr>
        <w:ind w:firstLine="284"/>
        <w:jc w:val="both"/>
        <w:rPr>
          <w:i/>
          <w:sz w:val="26"/>
          <w:szCs w:val="26"/>
          <w:lang w:val="uk-UA"/>
        </w:rPr>
      </w:pPr>
      <w:r w:rsidRPr="003375F2">
        <w:rPr>
          <w:i/>
          <w:sz w:val="26"/>
          <w:szCs w:val="26"/>
          <w:lang w:val="uk-UA"/>
        </w:rPr>
        <w:t xml:space="preserve">                              - </w:t>
      </w:r>
      <w:proofErr w:type="spellStart"/>
      <w:r w:rsidRPr="003375F2">
        <w:rPr>
          <w:i/>
          <w:sz w:val="26"/>
          <w:szCs w:val="26"/>
          <w:lang w:val="uk-UA"/>
        </w:rPr>
        <w:t>вул.Молодіжна</w:t>
      </w:r>
      <w:proofErr w:type="spellEnd"/>
      <w:r w:rsidR="00163A8C">
        <w:rPr>
          <w:i/>
          <w:sz w:val="26"/>
          <w:szCs w:val="26"/>
          <w:lang w:val="uk-UA"/>
        </w:rPr>
        <w:t>,</w:t>
      </w:r>
      <w:r w:rsidRPr="003375F2">
        <w:rPr>
          <w:i/>
          <w:sz w:val="26"/>
          <w:szCs w:val="26"/>
          <w:lang w:val="uk-UA"/>
        </w:rPr>
        <w:t xml:space="preserve"> </w:t>
      </w:r>
      <w:proofErr w:type="spellStart"/>
      <w:r w:rsidRPr="003375F2">
        <w:rPr>
          <w:i/>
          <w:sz w:val="26"/>
          <w:szCs w:val="26"/>
          <w:lang w:val="uk-UA"/>
        </w:rPr>
        <w:t>с.Олександрівка</w:t>
      </w:r>
      <w:proofErr w:type="spellEnd"/>
      <w:r w:rsidRPr="003375F2">
        <w:rPr>
          <w:i/>
          <w:sz w:val="26"/>
          <w:szCs w:val="26"/>
          <w:lang w:val="uk-UA"/>
        </w:rPr>
        <w:t xml:space="preserve"> - 1 122</w:t>
      </w:r>
      <w:r w:rsidR="0075723A" w:rsidRPr="003375F2">
        <w:rPr>
          <w:i/>
          <w:sz w:val="26"/>
          <w:szCs w:val="26"/>
          <w:lang w:val="uk-UA"/>
        </w:rPr>
        <w:t xml:space="preserve"> </w:t>
      </w:r>
      <w:r w:rsidRPr="003375F2">
        <w:rPr>
          <w:i/>
          <w:sz w:val="26"/>
          <w:szCs w:val="26"/>
          <w:lang w:val="uk-UA"/>
        </w:rPr>
        <w:t xml:space="preserve">159 </w:t>
      </w:r>
      <w:proofErr w:type="spellStart"/>
      <w:r w:rsidRPr="003375F2">
        <w:rPr>
          <w:i/>
          <w:sz w:val="26"/>
          <w:szCs w:val="26"/>
          <w:lang w:val="uk-UA"/>
        </w:rPr>
        <w:t>грн</w:t>
      </w:r>
      <w:proofErr w:type="spellEnd"/>
      <w:r w:rsidRPr="003375F2">
        <w:rPr>
          <w:i/>
          <w:sz w:val="26"/>
          <w:szCs w:val="26"/>
          <w:lang w:val="uk-UA"/>
        </w:rPr>
        <w:t xml:space="preserve">; </w:t>
      </w:r>
    </w:p>
    <w:p w:rsidR="002F7C80" w:rsidRPr="003375F2" w:rsidRDefault="002F7C80" w:rsidP="00163A8C">
      <w:pPr>
        <w:ind w:firstLine="284"/>
        <w:jc w:val="both"/>
        <w:rPr>
          <w:i/>
          <w:sz w:val="26"/>
          <w:szCs w:val="26"/>
          <w:lang w:val="uk-UA"/>
        </w:rPr>
      </w:pPr>
      <w:r w:rsidRPr="003375F2">
        <w:rPr>
          <w:i/>
          <w:sz w:val="26"/>
          <w:szCs w:val="26"/>
          <w:lang w:val="uk-UA"/>
        </w:rPr>
        <w:t xml:space="preserve">                              - </w:t>
      </w:r>
      <w:proofErr w:type="spellStart"/>
      <w:r w:rsidRPr="003375F2">
        <w:rPr>
          <w:i/>
          <w:sz w:val="26"/>
          <w:szCs w:val="26"/>
          <w:lang w:val="uk-UA"/>
        </w:rPr>
        <w:t>вул.Пушкіна</w:t>
      </w:r>
      <w:proofErr w:type="spellEnd"/>
      <w:r w:rsidR="00163A8C">
        <w:rPr>
          <w:i/>
          <w:sz w:val="26"/>
          <w:szCs w:val="26"/>
          <w:lang w:val="uk-UA"/>
        </w:rPr>
        <w:t>,</w:t>
      </w:r>
      <w:r w:rsidRPr="003375F2">
        <w:rPr>
          <w:i/>
          <w:sz w:val="26"/>
          <w:szCs w:val="26"/>
          <w:lang w:val="uk-UA"/>
        </w:rPr>
        <w:t xml:space="preserve"> с. Олександрівка  - 1 230 428 </w:t>
      </w:r>
      <w:proofErr w:type="spellStart"/>
      <w:r w:rsidRPr="003375F2">
        <w:rPr>
          <w:i/>
          <w:sz w:val="26"/>
          <w:szCs w:val="26"/>
          <w:lang w:val="uk-UA"/>
        </w:rPr>
        <w:t>грн</w:t>
      </w:r>
      <w:proofErr w:type="spellEnd"/>
      <w:r w:rsidRPr="003375F2">
        <w:rPr>
          <w:i/>
          <w:sz w:val="26"/>
          <w:szCs w:val="26"/>
          <w:lang w:val="uk-UA"/>
        </w:rPr>
        <w:t xml:space="preserve">; </w:t>
      </w:r>
    </w:p>
    <w:p w:rsidR="002F7C80" w:rsidRPr="003375F2" w:rsidRDefault="002F7C80" w:rsidP="00163A8C">
      <w:pPr>
        <w:ind w:firstLine="284"/>
        <w:jc w:val="both"/>
        <w:rPr>
          <w:i/>
          <w:sz w:val="26"/>
          <w:szCs w:val="26"/>
          <w:lang w:val="uk-UA"/>
        </w:rPr>
      </w:pPr>
      <w:r w:rsidRPr="003375F2">
        <w:rPr>
          <w:i/>
          <w:sz w:val="26"/>
          <w:szCs w:val="26"/>
          <w:lang w:val="uk-UA"/>
        </w:rPr>
        <w:t xml:space="preserve">                              - </w:t>
      </w:r>
      <w:proofErr w:type="spellStart"/>
      <w:r w:rsidRPr="003375F2">
        <w:rPr>
          <w:i/>
          <w:sz w:val="26"/>
          <w:szCs w:val="26"/>
          <w:lang w:val="uk-UA"/>
        </w:rPr>
        <w:t>вул.Курортна</w:t>
      </w:r>
      <w:proofErr w:type="spellEnd"/>
      <w:r w:rsidR="00163A8C">
        <w:rPr>
          <w:i/>
          <w:sz w:val="26"/>
          <w:szCs w:val="26"/>
          <w:lang w:val="uk-UA"/>
        </w:rPr>
        <w:t>,</w:t>
      </w:r>
      <w:r w:rsidRPr="003375F2">
        <w:rPr>
          <w:i/>
          <w:sz w:val="26"/>
          <w:szCs w:val="26"/>
          <w:lang w:val="uk-UA"/>
        </w:rPr>
        <w:t xml:space="preserve"> </w:t>
      </w:r>
      <w:proofErr w:type="spellStart"/>
      <w:r w:rsidRPr="003375F2">
        <w:rPr>
          <w:i/>
          <w:sz w:val="26"/>
          <w:szCs w:val="26"/>
          <w:lang w:val="uk-UA"/>
        </w:rPr>
        <w:t>с.Малодолинське</w:t>
      </w:r>
      <w:proofErr w:type="spellEnd"/>
      <w:r w:rsidRPr="003375F2">
        <w:rPr>
          <w:i/>
          <w:sz w:val="26"/>
          <w:szCs w:val="26"/>
          <w:lang w:val="uk-UA"/>
        </w:rPr>
        <w:t xml:space="preserve"> - 964 320 </w:t>
      </w:r>
      <w:proofErr w:type="spellStart"/>
      <w:r w:rsidRPr="003375F2">
        <w:rPr>
          <w:i/>
          <w:sz w:val="26"/>
          <w:szCs w:val="26"/>
          <w:lang w:val="uk-UA"/>
        </w:rPr>
        <w:t>грн</w:t>
      </w:r>
      <w:proofErr w:type="spellEnd"/>
      <w:r w:rsidRPr="003375F2">
        <w:rPr>
          <w:i/>
          <w:sz w:val="26"/>
          <w:szCs w:val="26"/>
          <w:lang w:val="uk-UA"/>
        </w:rPr>
        <w:t xml:space="preserve">; </w:t>
      </w:r>
    </w:p>
    <w:p w:rsidR="002F7C80" w:rsidRPr="003375F2" w:rsidRDefault="002F7C80" w:rsidP="00163A8C">
      <w:pPr>
        <w:ind w:firstLine="284"/>
        <w:jc w:val="both"/>
        <w:rPr>
          <w:i/>
          <w:sz w:val="26"/>
          <w:szCs w:val="26"/>
          <w:lang w:val="uk-UA"/>
        </w:rPr>
      </w:pPr>
      <w:r w:rsidRPr="003375F2">
        <w:rPr>
          <w:i/>
          <w:sz w:val="26"/>
          <w:szCs w:val="26"/>
          <w:lang w:val="uk-UA"/>
        </w:rPr>
        <w:t xml:space="preserve">                              - </w:t>
      </w:r>
      <w:proofErr w:type="spellStart"/>
      <w:r w:rsidRPr="003375F2">
        <w:rPr>
          <w:i/>
          <w:sz w:val="26"/>
          <w:szCs w:val="26"/>
          <w:lang w:val="uk-UA"/>
        </w:rPr>
        <w:t>вул.</w:t>
      </w:r>
      <w:r w:rsidR="0075723A" w:rsidRPr="003375F2">
        <w:rPr>
          <w:i/>
          <w:sz w:val="26"/>
          <w:szCs w:val="26"/>
          <w:lang w:val="uk-UA"/>
        </w:rPr>
        <w:t>Миру</w:t>
      </w:r>
      <w:proofErr w:type="spellEnd"/>
      <w:r w:rsidR="00163A8C">
        <w:rPr>
          <w:i/>
          <w:sz w:val="26"/>
          <w:szCs w:val="26"/>
          <w:lang w:val="uk-UA"/>
        </w:rPr>
        <w:t>,</w:t>
      </w:r>
      <w:r w:rsidRPr="003375F2">
        <w:rPr>
          <w:i/>
          <w:sz w:val="26"/>
          <w:szCs w:val="26"/>
          <w:lang w:val="uk-UA"/>
        </w:rPr>
        <w:t xml:space="preserve"> </w:t>
      </w:r>
      <w:r w:rsidR="0075723A" w:rsidRPr="003375F2">
        <w:rPr>
          <w:i/>
          <w:sz w:val="26"/>
          <w:szCs w:val="26"/>
          <w:lang w:val="uk-UA"/>
        </w:rPr>
        <w:t>с. Малодолинське</w:t>
      </w:r>
      <w:r w:rsidRPr="003375F2">
        <w:rPr>
          <w:i/>
          <w:sz w:val="26"/>
          <w:szCs w:val="26"/>
          <w:lang w:val="uk-UA"/>
        </w:rPr>
        <w:t xml:space="preserve"> - </w:t>
      </w:r>
      <w:r w:rsidR="0075723A" w:rsidRPr="003375F2">
        <w:rPr>
          <w:i/>
          <w:sz w:val="26"/>
          <w:szCs w:val="26"/>
          <w:lang w:val="uk-UA"/>
        </w:rPr>
        <w:t>1 499 934</w:t>
      </w:r>
      <w:r w:rsidRPr="003375F2">
        <w:rPr>
          <w:i/>
          <w:sz w:val="26"/>
          <w:szCs w:val="26"/>
          <w:lang w:val="uk-UA"/>
        </w:rPr>
        <w:t xml:space="preserve"> </w:t>
      </w:r>
      <w:proofErr w:type="spellStart"/>
      <w:r w:rsidRPr="003375F2">
        <w:rPr>
          <w:i/>
          <w:sz w:val="26"/>
          <w:szCs w:val="26"/>
          <w:lang w:val="uk-UA"/>
        </w:rPr>
        <w:t>грн</w:t>
      </w:r>
      <w:proofErr w:type="spellEnd"/>
      <w:r w:rsidRPr="003375F2">
        <w:rPr>
          <w:i/>
          <w:sz w:val="26"/>
          <w:szCs w:val="26"/>
          <w:lang w:val="uk-UA"/>
        </w:rPr>
        <w:t xml:space="preserve">; </w:t>
      </w:r>
    </w:p>
    <w:p w:rsidR="0054697F" w:rsidRPr="003375F2" w:rsidRDefault="002F7C80" w:rsidP="00163A8C">
      <w:pPr>
        <w:ind w:firstLine="284"/>
        <w:jc w:val="both"/>
        <w:rPr>
          <w:sz w:val="16"/>
          <w:szCs w:val="16"/>
          <w:lang w:val="uk-UA"/>
        </w:rPr>
      </w:pPr>
      <w:r w:rsidRPr="003375F2">
        <w:rPr>
          <w:i/>
          <w:sz w:val="26"/>
          <w:szCs w:val="26"/>
          <w:lang w:val="uk-UA"/>
        </w:rPr>
        <w:t xml:space="preserve">                              - </w:t>
      </w:r>
      <w:proofErr w:type="spellStart"/>
      <w:r w:rsidRPr="003375F2">
        <w:rPr>
          <w:i/>
          <w:sz w:val="26"/>
          <w:szCs w:val="26"/>
          <w:lang w:val="uk-UA"/>
        </w:rPr>
        <w:t>вул.</w:t>
      </w:r>
      <w:r w:rsidR="0075723A" w:rsidRPr="003375F2">
        <w:rPr>
          <w:i/>
          <w:sz w:val="26"/>
          <w:szCs w:val="26"/>
          <w:lang w:val="uk-UA"/>
        </w:rPr>
        <w:t>Заречна</w:t>
      </w:r>
      <w:proofErr w:type="spellEnd"/>
      <w:r w:rsidR="00163A8C">
        <w:rPr>
          <w:i/>
          <w:sz w:val="26"/>
          <w:szCs w:val="26"/>
          <w:lang w:val="uk-UA"/>
        </w:rPr>
        <w:t>,</w:t>
      </w:r>
      <w:r w:rsidR="0075723A" w:rsidRPr="003375F2">
        <w:rPr>
          <w:i/>
          <w:sz w:val="26"/>
          <w:szCs w:val="26"/>
          <w:lang w:val="uk-UA"/>
        </w:rPr>
        <w:t xml:space="preserve"> с. Малодолинське</w:t>
      </w:r>
      <w:r w:rsidRPr="003375F2">
        <w:rPr>
          <w:i/>
          <w:sz w:val="26"/>
          <w:szCs w:val="26"/>
          <w:lang w:val="uk-UA"/>
        </w:rPr>
        <w:t xml:space="preserve"> - </w:t>
      </w:r>
      <w:r w:rsidR="0075723A" w:rsidRPr="003375F2">
        <w:rPr>
          <w:i/>
          <w:sz w:val="26"/>
          <w:szCs w:val="26"/>
          <w:lang w:val="uk-UA"/>
        </w:rPr>
        <w:t xml:space="preserve">1 167 226 </w:t>
      </w:r>
      <w:proofErr w:type="spellStart"/>
      <w:r w:rsidR="0075723A" w:rsidRPr="003375F2">
        <w:rPr>
          <w:i/>
          <w:sz w:val="26"/>
          <w:szCs w:val="26"/>
          <w:lang w:val="uk-UA"/>
        </w:rPr>
        <w:t>грн</w:t>
      </w:r>
      <w:proofErr w:type="spellEnd"/>
      <w:r w:rsidR="0075723A" w:rsidRPr="003375F2">
        <w:rPr>
          <w:i/>
          <w:sz w:val="26"/>
          <w:szCs w:val="26"/>
          <w:lang w:val="uk-UA"/>
        </w:rPr>
        <w:t>:</w:t>
      </w:r>
    </w:p>
    <w:p w:rsidR="004A49FD" w:rsidRPr="003375F2" w:rsidRDefault="004A49FD" w:rsidP="00163A8C">
      <w:pPr>
        <w:ind w:firstLine="284"/>
        <w:jc w:val="both"/>
        <w:rPr>
          <w:i/>
          <w:sz w:val="26"/>
          <w:szCs w:val="26"/>
          <w:lang w:val="uk-UA"/>
        </w:rPr>
      </w:pPr>
      <w:r w:rsidRPr="003375F2">
        <w:rPr>
          <w:i/>
          <w:sz w:val="26"/>
          <w:szCs w:val="26"/>
          <w:lang w:val="uk-UA"/>
        </w:rPr>
        <w:t xml:space="preserve">- інші видатки - </w:t>
      </w:r>
      <w:r w:rsidR="00291F27" w:rsidRPr="003375F2">
        <w:rPr>
          <w:i/>
          <w:sz w:val="26"/>
          <w:szCs w:val="26"/>
          <w:lang w:val="uk-UA"/>
        </w:rPr>
        <w:t xml:space="preserve"> </w:t>
      </w:r>
      <w:r w:rsidR="00961C6B" w:rsidRPr="003375F2">
        <w:rPr>
          <w:i/>
          <w:sz w:val="26"/>
          <w:szCs w:val="26"/>
          <w:lang w:val="uk-UA"/>
        </w:rPr>
        <w:t>770 824</w:t>
      </w:r>
      <w:r w:rsidR="00291F27" w:rsidRPr="003375F2">
        <w:rPr>
          <w:i/>
          <w:sz w:val="26"/>
          <w:szCs w:val="26"/>
          <w:lang w:val="uk-UA"/>
        </w:rPr>
        <w:t xml:space="preserve"> </w:t>
      </w:r>
      <w:r w:rsidR="003E1F7B" w:rsidRPr="003375F2">
        <w:rPr>
          <w:i/>
          <w:sz w:val="26"/>
          <w:szCs w:val="26"/>
          <w:lang w:val="uk-UA"/>
        </w:rPr>
        <w:t xml:space="preserve"> грн.</w:t>
      </w:r>
    </w:p>
    <w:p w:rsidR="000F27DD" w:rsidRPr="003375F2" w:rsidRDefault="000F27DD" w:rsidP="005D1DD0">
      <w:pPr>
        <w:jc w:val="both"/>
        <w:rPr>
          <w:sz w:val="26"/>
          <w:szCs w:val="26"/>
          <w:lang w:val="uk-UA"/>
        </w:rPr>
      </w:pPr>
    </w:p>
    <w:p w:rsidR="001E0138" w:rsidRPr="003375F2" w:rsidRDefault="00E10A72" w:rsidP="001E0138">
      <w:pPr>
        <w:jc w:val="both"/>
        <w:rPr>
          <w:sz w:val="26"/>
          <w:szCs w:val="26"/>
          <w:lang w:val="uk-UA"/>
        </w:rPr>
      </w:pPr>
      <w:r w:rsidRPr="003375F2">
        <w:rPr>
          <w:sz w:val="26"/>
          <w:szCs w:val="26"/>
          <w:lang w:val="uk-UA"/>
        </w:rPr>
        <w:t xml:space="preserve">    </w:t>
      </w:r>
      <w:r w:rsidR="001E0138" w:rsidRPr="003375F2">
        <w:rPr>
          <w:sz w:val="26"/>
          <w:szCs w:val="26"/>
          <w:lang w:val="uk-UA"/>
        </w:rPr>
        <w:t xml:space="preserve">Видатки по </w:t>
      </w:r>
      <w:r w:rsidR="001E0138" w:rsidRPr="003375F2">
        <w:rPr>
          <w:b/>
          <w:sz w:val="26"/>
          <w:szCs w:val="26"/>
          <w:lang w:val="uk-UA"/>
        </w:rPr>
        <w:t>відділу культури Чорноморської міської ради</w:t>
      </w:r>
      <w:r w:rsidR="001E0138" w:rsidRPr="003375F2">
        <w:rPr>
          <w:sz w:val="26"/>
          <w:szCs w:val="26"/>
          <w:lang w:val="uk-UA"/>
        </w:rPr>
        <w:t xml:space="preserve"> Одеської області за 1 </w:t>
      </w:r>
      <w:r w:rsidR="00865617" w:rsidRPr="003375F2">
        <w:rPr>
          <w:sz w:val="26"/>
          <w:szCs w:val="26"/>
          <w:lang w:val="uk-UA"/>
        </w:rPr>
        <w:t xml:space="preserve">півріччя </w:t>
      </w:r>
      <w:r w:rsidR="001E0138" w:rsidRPr="003375F2">
        <w:rPr>
          <w:sz w:val="26"/>
          <w:szCs w:val="26"/>
          <w:lang w:val="uk-UA"/>
        </w:rPr>
        <w:t xml:space="preserve">2019 року профінансовані в обсязі </w:t>
      </w:r>
      <w:r w:rsidR="00865617" w:rsidRPr="003375F2">
        <w:rPr>
          <w:b/>
          <w:sz w:val="26"/>
          <w:szCs w:val="26"/>
          <w:lang w:val="uk-UA"/>
        </w:rPr>
        <w:t>16 881 108</w:t>
      </w:r>
      <w:r w:rsidR="001E0138" w:rsidRPr="003375F2">
        <w:rPr>
          <w:b/>
          <w:sz w:val="26"/>
          <w:szCs w:val="26"/>
          <w:lang w:val="uk-UA"/>
        </w:rPr>
        <w:t xml:space="preserve"> грн. </w:t>
      </w:r>
      <w:r w:rsidR="001E0138" w:rsidRPr="003375F2">
        <w:rPr>
          <w:sz w:val="26"/>
          <w:szCs w:val="26"/>
          <w:lang w:val="uk-UA"/>
        </w:rPr>
        <w:t xml:space="preserve">(питома вага в </w:t>
      </w:r>
      <w:r w:rsidR="00865617" w:rsidRPr="003375F2">
        <w:rPr>
          <w:sz w:val="26"/>
          <w:szCs w:val="26"/>
          <w:lang w:val="uk-UA"/>
        </w:rPr>
        <w:t>загальному обсязі видатків - 3,7</w:t>
      </w:r>
      <w:r w:rsidR="001E0138" w:rsidRPr="003375F2">
        <w:rPr>
          <w:sz w:val="26"/>
          <w:szCs w:val="26"/>
          <w:lang w:val="uk-UA"/>
        </w:rPr>
        <w:t xml:space="preserve"> %), які були спрямовані на утримання 12 закладів культури та мистецтв:</w:t>
      </w:r>
    </w:p>
    <w:p w:rsidR="001E0138" w:rsidRPr="003375F2" w:rsidRDefault="001E0138" w:rsidP="001E0138">
      <w:pPr>
        <w:jc w:val="both"/>
        <w:rPr>
          <w:sz w:val="26"/>
          <w:szCs w:val="26"/>
          <w:lang w:val="uk-UA"/>
        </w:rPr>
      </w:pPr>
      <w:r w:rsidRPr="003375F2">
        <w:rPr>
          <w:sz w:val="26"/>
          <w:szCs w:val="26"/>
          <w:lang w:val="uk-UA"/>
        </w:rPr>
        <w:t xml:space="preserve">- 4 клубного типу: Палац культури, Будинки культури в </w:t>
      </w:r>
      <w:proofErr w:type="spellStart"/>
      <w:r w:rsidRPr="003375F2">
        <w:rPr>
          <w:sz w:val="26"/>
          <w:szCs w:val="26"/>
          <w:lang w:val="uk-UA"/>
        </w:rPr>
        <w:t>сел.Олександрівка</w:t>
      </w:r>
      <w:proofErr w:type="spellEnd"/>
      <w:r w:rsidRPr="003375F2">
        <w:rPr>
          <w:sz w:val="26"/>
          <w:szCs w:val="26"/>
          <w:lang w:val="uk-UA"/>
        </w:rPr>
        <w:t xml:space="preserve">, </w:t>
      </w:r>
      <w:proofErr w:type="spellStart"/>
      <w:r w:rsidRPr="003375F2">
        <w:rPr>
          <w:sz w:val="26"/>
          <w:szCs w:val="26"/>
          <w:lang w:val="uk-UA"/>
        </w:rPr>
        <w:t>с.Малодолинське</w:t>
      </w:r>
      <w:proofErr w:type="spellEnd"/>
      <w:r w:rsidRPr="003375F2">
        <w:rPr>
          <w:sz w:val="26"/>
          <w:szCs w:val="26"/>
          <w:lang w:val="uk-UA"/>
        </w:rPr>
        <w:t xml:space="preserve">, клуб в </w:t>
      </w:r>
      <w:proofErr w:type="spellStart"/>
      <w:r w:rsidRPr="003375F2">
        <w:rPr>
          <w:sz w:val="26"/>
          <w:szCs w:val="26"/>
          <w:lang w:val="uk-UA"/>
        </w:rPr>
        <w:t>с.Бурлача</w:t>
      </w:r>
      <w:proofErr w:type="spellEnd"/>
      <w:r w:rsidRPr="003375F2">
        <w:rPr>
          <w:sz w:val="26"/>
          <w:szCs w:val="26"/>
          <w:lang w:val="uk-UA"/>
        </w:rPr>
        <w:t xml:space="preserve"> Балка;</w:t>
      </w:r>
    </w:p>
    <w:p w:rsidR="001E0138" w:rsidRPr="003375F2" w:rsidRDefault="001E0138" w:rsidP="001E0138">
      <w:pPr>
        <w:jc w:val="both"/>
        <w:rPr>
          <w:sz w:val="26"/>
          <w:szCs w:val="26"/>
          <w:lang w:val="uk-UA"/>
        </w:rPr>
      </w:pPr>
      <w:r w:rsidRPr="003375F2">
        <w:rPr>
          <w:sz w:val="26"/>
          <w:szCs w:val="26"/>
          <w:lang w:val="uk-UA"/>
        </w:rPr>
        <w:lastRenderedPageBreak/>
        <w:t>- Дитяча школа мистецтв ім. Л.Нагаєва;</w:t>
      </w:r>
    </w:p>
    <w:p w:rsidR="001E0138" w:rsidRPr="003375F2" w:rsidRDefault="001E0138" w:rsidP="001E0138">
      <w:pPr>
        <w:jc w:val="both"/>
        <w:rPr>
          <w:sz w:val="26"/>
          <w:szCs w:val="26"/>
          <w:lang w:val="uk-UA"/>
        </w:rPr>
      </w:pPr>
      <w:r w:rsidRPr="003375F2">
        <w:rPr>
          <w:sz w:val="26"/>
          <w:szCs w:val="26"/>
          <w:lang w:val="uk-UA"/>
        </w:rPr>
        <w:t xml:space="preserve">- Музей образотворчих мистецтв </w:t>
      </w:r>
      <w:proofErr w:type="spellStart"/>
      <w:r w:rsidR="00865617" w:rsidRPr="003375F2">
        <w:rPr>
          <w:sz w:val="26"/>
          <w:szCs w:val="26"/>
          <w:lang w:val="uk-UA"/>
        </w:rPr>
        <w:t>ім.О.Білого</w:t>
      </w:r>
      <w:proofErr w:type="spellEnd"/>
      <w:r w:rsidR="00865617" w:rsidRPr="003375F2">
        <w:rPr>
          <w:sz w:val="26"/>
          <w:szCs w:val="26"/>
          <w:lang w:val="uk-UA"/>
        </w:rPr>
        <w:t>;</w:t>
      </w:r>
    </w:p>
    <w:p w:rsidR="001E0138" w:rsidRPr="003375F2" w:rsidRDefault="001E0138" w:rsidP="001E0138">
      <w:pPr>
        <w:jc w:val="both"/>
        <w:rPr>
          <w:sz w:val="26"/>
          <w:szCs w:val="26"/>
          <w:lang w:val="uk-UA"/>
        </w:rPr>
      </w:pPr>
      <w:r w:rsidRPr="003375F2">
        <w:rPr>
          <w:sz w:val="26"/>
          <w:szCs w:val="26"/>
          <w:lang w:val="uk-UA"/>
        </w:rPr>
        <w:t xml:space="preserve">- Централізована бібліотечна система, у яку входять 5 бібліотек (міська, дитяча, філія № 2 </w:t>
      </w:r>
      <w:proofErr w:type="spellStart"/>
      <w:r w:rsidRPr="003375F2">
        <w:rPr>
          <w:sz w:val="26"/>
          <w:szCs w:val="26"/>
          <w:lang w:val="uk-UA"/>
        </w:rPr>
        <w:t>сел.Олександрівка</w:t>
      </w:r>
      <w:proofErr w:type="spellEnd"/>
      <w:r w:rsidRPr="003375F2">
        <w:rPr>
          <w:sz w:val="26"/>
          <w:szCs w:val="26"/>
          <w:lang w:val="uk-UA"/>
        </w:rPr>
        <w:t xml:space="preserve">, філія № 3 </w:t>
      </w:r>
      <w:proofErr w:type="spellStart"/>
      <w:r w:rsidRPr="003375F2">
        <w:rPr>
          <w:sz w:val="26"/>
          <w:szCs w:val="26"/>
          <w:lang w:val="uk-UA"/>
        </w:rPr>
        <w:t>с.Малодолинське</w:t>
      </w:r>
      <w:proofErr w:type="spellEnd"/>
      <w:r w:rsidRPr="003375F2">
        <w:rPr>
          <w:sz w:val="26"/>
          <w:szCs w:val="26"/>
          <w:lang w:val="uk-UA"/>
        </w:rPr>
        <w:t xml:space="preserve">, філія № 4 </w:t>
      </w:r>
      <w:proofErr w:type="spellStart"/>
      <w:r w:rsidRPr="003375F2">
        <w:rPr>
          <w:sz w:val="26"/>
          <w:szCs w:val="26"/>
          <w:lang w:val="uk-UA"/>
        </w:rPr>
        <w:t>с.Бурлача</w:t>
      </w:r>
      <w:proofErr w:type="spellEnd"/>
      <w:r w:rsidRPr="003375F2">
        <w:rPr>
          <w:sz w:val="26"/>
          <w:szCs w:val="26"/>
          <w:lang w:val="uk-UA"/>
        </w:rPr>
        <w:t xml:space="preserve"> Балка);</w:t>
      </w:r>
    </w:p>
    <w:p w:rsidR="001E0138" w:rsidRPr="003375F2" w:rsidRDefault="001E0138" w:rsidP="001E0138">
      <w:pPr>
        <w:jc w:val="both"/>
        <w:rPr>
          <w:sz w:val="26"/>
          <w:szCs w:val="26"/>
          <w:lang w:val="uk-UA"/>
        </w:rPr>
      </w:pPr>
      <w:r w:rsidRPr="003375F2">
        <w:rPr>
          <w:sz w:val="26"/>
          <w:szCs w:val="26"/>
          <w:lang w:val="uk-UA"/>
        </w:rPr>
        <w:t>- централізована бухгалтерія.</w:t>
      </w:r>
    </w:p>
    <w:p w:rsidR="001E0138" w:rsidRPr="003375F2" w:rsidRDefault="001E0138" w:rsidP="001E0138">
      <w:pPr>
        <w:jc w:val="both"/>
        <w:rPr>
          <w:sz w:val="26"/>
          <w:szCs w:val="26"/>
          <w:highlight w:val="yellow"/>
          <w:lang w:val="uk-UA"/>
        </w:rPr>
      </w:pPr>
    </w:p>
    <w:p w:rsidR="001E0138" w:rsidRPr="003375F2" w:rsidRDefault="00E10A72" w:rsidP="001E0138">
      <w:pPr>
        <w:jc w:val="both"/>
        <w:rPr>
          <w:sz w:val="26"/>
          <w:szCs w:val="26"/>
          <w:lang w:val="uk-UA"/>
        </w:rPr>
      </w:pPr>
      <w:r w:rsidRPr="003375F2">
        <w:rPr>
          <w:sz w:val="26"/>
          <w:szCs w:val="26"/>
          <w:lang w:val="uk-UA"/>
        </w:rPr>
        <w:t xml:space="preserve">    </w:t>
      </w:r>
      <w:r w:rsidR="001E0138" w:rsidRPr="003375F2">
        <w:rPr>
          <w:sz w:val="26"/>
          <w:szCs w:val="26"/>
          <w:lang w:val="uk-UA"/>
        </w:rPr>
        <w:t xml:space="preserve">Вагому частку витрат </w:t>
      </w:r>
      <w:r w:rsidR="00231AE2" w:rsidRPr="003375F2">
        <w:rPr>
          <w:sz w:val="26"/>
          <w:szCs w:val="26"/>
          <w:lang w:val="uk-UA"/>
        </w:rPr>
        <w:t xml:space="preserve">від загальної суми видатків загального фонду </w:t>
      </w:r>
      <w:r w:rsidR="001E0138" w:rsidRPr="003375F2">
        <w:rPr>
          <w:sz w:val="26"/>
          <w:szCs w:val="26"/>
          <w:lang w:val="uk-UA"/>
        </w:rPr>
        <w:t xml:space="preserve">складають видатки на оплату праці з нарахуваннями </w:t>
      </w:r>
      <w:r w:rsidR="00231AE2" w:rsidRPr="003375F2">
        <w:rPr>
          <w:sz w:val="26"/>
          <w:szCs w:val="26"/>
          <w:lang w:val="uk-UA"/>
        </w:rPr>
        <w:t xml:space="preserve">( </w:t>
      </w:r>
      <w:r w:rsidR="00BE2883" w:rsidRPr="003375F2">
        <w:rPr>
          <w:sz w:val="26"/>
          <w:szCs w:val="26"/>
          <w:lang w:val="uk-UA"/>
        </w:rPr>
        <w:t>86,8</w:t>
      </w:r>
      <w:r w:rsidR="00231AE2" w:rsidRPr="003375F2">
        <w:rPr>
          <w:sz w:val="26"/>
          <w:szCs w:val="26"/>
          <w:lang w:val="uk-UA"/>
        </w:rPr>
        <w:t>%)</w:t>
      </w:r>
      <w:r w:rsidR="001E0138" w:rsidRPr="003375F2">
        <w:rPr>
          <w:sz w:val="26"/>
          <w:szCs w:val="26"/>
          <w:lang w:val="uk-UA"/>
        </w:rPr>
        <w:t xml:space="preserve">- </w:t>
      </w:r>
      <w:r w:rsidR="00231AE2" w:rsidRPr="003375F2">
        <w:rPr>
          <w:b/>
          <w:sz w:val="26"/>
          <w:szCs w:val="26"/>
          <w:lang w:val="uk-UA"/>
        </w:rPr>
        <w:t>13 544 547</w:t>
      </w:r>
      <w:r w:rsidR="001E0138" w:rsidRPr="003375F2">
        <w:rPr>
          <w:b/>
          <w:sz w:val="26"/>
          <w:szCs w:val="26"/>
          <w:lang w:val="uk-UA"/>
        </w:rPr>
        <w:t xml:space="preserve"> грн.,</w:t>
      </w:r>
      <w:r w:rsidR="001E0138" w:rsidRPr="003375F2">
        <w:rPr>
          <w:sz w:val="26"/>
          <w:szCs w:val="26"/>
          <w:lang w:val="uk-UA"/>
        </w:rPr>
        <w:t xml:space="preserve"> та за спожиті енергоносії</w:t>
      </w:r>
      <w:r w:rsidR="00BE2883" w:rsidRPr="003375F2">
        <w:rPr>
          <w:sz w:val="26"/>
          <w:szCs w:val="26"/>
          <w:lang w:val="uk-UA"/>
        </w:rPr>
        <w:t xml:space="preserve"> та комунальні послуги (4 %) -  624 325 </w:t>
      </w:r>
      <w:r w:rsidR="001E0138" w:rsidRPr="003375F2">
        <w:rPr>
          <w:sz w:val="26"/>
          <w:szCs w:val="26"/>
          <w:lang w:val="uk-UA"/>
        </w:rPr>
        <w:t>грн.</w:t>
      </w:r>
    </w:p>
    <w:p w:rsidR="001E0138" w:rsidRPr="003375F2" w:rsidRDefault="001E0138" w:rsidP="001E0138">
      <w:pPr>
        <w:jc w:val="both"/>
        <w:rPr>
          <w:sz w:val="26"/>
          <w:szCs w:val="26"/>
          <w:lang w:val="uk-UA"/>
        </w:rPr>
      </w:pPr>
      <w:r w:rsidRPr="003375F2">
        <w:rPr>
          <w:sz w:val="26"/>
          <w:szCs w:val="26"/>
          <w:lang w:val="uk-UA"/>
        </w:rPr>
        <w:t xml:space="preserve">    Капітальні видатки за звітний період становлять </w:t>
      </w:r>
      <w:r w:rsidR="003A4736" w:rsidRPr="003375F2">
        <w:rPr>
          <w:b/>
          <w:sz w:val="26"/>
          <w:szCs w:val="26"/>
          <w:lang w:val="uk-UA"/>
        </w:rPr>
        <w:t>975 406</w:t>
      </w:r>
      <w:r w:rsidR="004B3AE1" w:rsidRPr="003375F2">
        <w:rPr>
          <w:b/>
          <w:sz w:val="26"/>
          <w:szCs w:val="26"/>
          <w:lang w:val="uk-UA"/>
        </w:rPr>
        <w:t xml:space="preserve"> </w:t>
      </w:r>
      <w:r w:rsidRPr="003375F2">
        <w:rPr>
          <w:b/>
          <w:sz w:val="26"/>
          <w:szCs w:val="26"/>
          <w:lang w:val="uk-UA"/>
        </w:rPr>
        <w:t xml:space="preserve"> грн.,</w:t>
      </w:r>
      <w:r w:rsidRPr="003375F2">
        <w:rPr>
          <w:sz w:val="26"/>
          <w:szCs w:val="26"/>
          <w:lang w:val="uk-UA"/>
        </w:rPr>
        <w:t xml:space="preserve"> зокрема:</w:t>
      </w:r>
    </w:p>
    <w:p w:rsidR="003A4736" w:rsidRPr="003375F2" w:rsidRDefault="003A4736" w:rsidP="001E0138">
      <w:pPr>
        <w:jc w:val="both"/>
        <w:rPr>
          <w:sz w:val="26"/>
          <w:szCs w:val="26"/>
          <w:lang w:val="uk-UA"/>
        </w:rPr>
      </w:pPr>
      <w:r w:rsidRPr="003375F2">
        <w:rPr>
          <w:sz w:val="26"/>
          <w:szCs w:val="26"/>
          <w:lang w:val="uk-UA"/>
        </w:rPr>
        <w:t xml:space="preserve">- 627 522 грн. - капітальний ремонт централізованої бібліотечної системи; </w:t>
      </w:r>
    </w:p>
    <w:p w:rsidR="001E0138" w:rsidRPr="003375F2" w:rsidRDefault="001E0138" w:rsidP="001E0138">
      <w:pPr>
        <w:jc w:val="both"/>
        <w:rPr>
          <w:sz w:val="26"/>
          <w:szCs w:val="26"/>
          <w:lang w:val="uk-UA"/>
        </w:rPr>
      </w:pPr>
      <w:r w:rsidRPr="003375F2">
        <w:rPr>
          <w:sz w:val="26"/>
          <w:szCs w:val="26"/>
          <w:lang w:val="uk-UA"/>
        </w:rPr>
        <w:t xml:space="preserve">- </w:t>
      </w:r>
      <w:r w:rsidR="0022449B" w:rsidRPr="003375F2">
        <w:rPr>
          <w:sz w:val="26"/>
          <w:szCs w:val="26"/>
          <w:lang w:val="uk-UA"/>
        </w:rPr>
        <w:t>104</w:t>
      </w:r>
      <w:r w:rsidRPr="003375F2">
        <w:rPr>
          <w:sz w:val="26"/>
          <w:szCs w:val="26"/>
          <w:lang w:val="uk-UA"/>
        </w:rPr>
        <w:t xml:space="preserve">  </w:t>
      </w:r>
      <w:r w:rsidR="0022449B" w:rsidRPr="003375F2">
        <w:rPr>
          <w:sz w:val="26"/>
          <w:szCs w:val="26"/>
          <w:lang w:val="uk-UA"/>
        </w:rPr>
        <w:t xml:space="preserve">336 </w:t>
      </w:r>
      <w:r w:rsidRPr="003375F2">
        <w:rPr>
          <w:sz w:val="26"/>
          <w:szCs w:val="26"/>
          <w:lang w:val="uk-UA"/>
        </w:rPr>
        <w:t>грн. - поповнення бібліотечного книжкового фонду;</w:t>
      </w:r>
    </w:p>
    <w:p w:rsidR="003A4736" w:rsidRPr="003375F2" w:rsidRDefault="001E0138" w:rsidP="001E0138">
      <w:pPr>
        <w:jc w:val="both"/>
        <w:rPr>
          <w:sz w:val="26"/>
          <w:szCs w:val="26"/>
          <w:lang w:val="uk-UA"/>
        </w:rPr>
      </w:pPr>
      <w:r w:rsidRPr="003375F2">
        <w:rPr>
          <w:sz w:val="26"/>
          <w:szCs w:val="26"/>
          <w:lang w:val="uk-UA"/>
        </w:rPr>
        <w:t xml:space="preserve">- </w:t>
      </w:r>
      <w:r w:rsidR="003A4736" w:rsidRPr="003375F2">
        <w:rPr>
          <w:sz w:val="26"/>
          <w:szCs w:val="26"/>
          <w:lang w:val="uk-UA"/>
        </w:rPr>
        <w:t>110 700</w:t>
      </w:r>
      <w:r w:rsidRPr="003375F2">
        <w:rPr>
          <w:sz w:val="26"/>
          <w:szCs w:val="26"/>
          <w:lang w:val="uk-UA"/>
        </w:rPr>
        <w:t xml:space="preserve"> грн. - придбання </w:t>
      </w:r>
      <w:r w:rsidR="003A4736" w:rsidRPr="003375F2">
        <w:rPr>
          <w:sz w:val="26"/>
          <w:szCs w:val="26"/>
          <w:lang w:val="uk-UA"/>
        </w:rPr>
        <w:t xml:space="preserve">проектору, комп'ютерної техніки, </w:t>
      </w:r>
      <w:r w:rsidRPr="003375F2">
        <w:rPr>
          <w:sz w:val="26"/>
          <w:szCs w:val="26"/>
          <w:lang w:val="uk-UA"/>
        </w:rPr>
        <w:t xml:space="preserve">музичного обладнання </w:t>
      </w:r>
      <w:r w:rsidR="003A4736" w:rsidRPr="003375F2">
        <w:rPr>
          <w:sz w:val="26"/>
          <w:szCs w:val="26"/>
          <w:lang w:val="uk-UA"/>
        </w:rPr>
        <w:t xml:space="preserve">та стелажів </w:t>
      </w:r>
      <w:r w:rsidRPr="003375F2">
        <w:rPr>
          <w:sz w:val="26"/>
          <w:szCs w:val="26"/>
          <w:lang w:val="uk-UA"/>
        </w:rPr>
        <w:t>для централізованої бібліотечної системи;</w:t>
      </w:r>
    </w:p>
    <w:p w:rsidR="001E0138" w:rsidRPr="003375F2" w:rsidRDefault="001E0138" w:rsidP="001E0138">
      <w:pPr>
        <w:jc w:val="both"/>
        <w:rPr>
          <w:sz w:val="26"/>
          <w:szCs w:val="26"/>
          <w:lang w:val="uk-UA"/>
        </w:rPr>
      </w:pPr>
      <w:r w:rsidRPr="003375F2">
        <w:rPr>
          <w:sz w:val="26"/>
          <w:szCs w:val="26"/>
          <w:lang w:val="uk-UA"/>
        </w:rPr>
        <w:t xml:space="preserve">- 37 048 </w:t>
      </w:r>
      <w:proofErr w:type="spellStart"/>
      <w:r w:rsidRPr="003375F2">
        <w:rPr>
          <w:sz w:val="26"/>
          <w:szCs w:val="26"/>
          <w:lang w:val="uk-UA"/>
        </w:rPr>
        <w:t>грн.-</w:t>
      </w:r>
      <w:proofErr w:type="spellEnd"/>
      <w:r w:rsidRPr="003375F2">
        <w:rPr>
          <w:sz w:val="26"/>
          <w:szCs w:val="26"/>
          <w:lang w:val="uk-UA"/>
        </w:rPr>
        <w:t xml:space="preserve"> придбання комп'ютерної техніки для Дитячої школи мистецтв;</w:t>
      </w:r>
    </w:p>
    <w:p w:rsidR="001E0138" w:rsidRPr="003375F2" w:rsidRDefault="001E0138" w:rsidP="001E0138">
      <w:pPr>
        <w:jc w:val="both"/>
        <w:rPr>
          <w:sz w:val="26"/>
          <w:szCs w:val="26"/>
          <w:lang w:val="uk-UA"/>
        </w:rPr>
      </w:pPr>
      <w:r w:rsidRPr="003375F2">
        <w:rPr>
          <w:sz w:val="26"/>
          <w:szCs w:val="26"/>
          <w:lang w:val="uk-UA"/>
        </w:rPr>
        <w:t>-</w:t>
      </w:r>
      <w:r w:rsidR="00163A8C">
        <w:rPr>
          <w:sz w:val="26"/>
          <w:szCs w:val="26"/>
          <w:lang w:val="uk-UA"/>
        </w:rPr>
        <w:t xml:space="preserve"> </w:t>
      </w:r>
      <w:r w:rsidRPr="003375F2">
        <w:rPr>
          <w:sz w:val="26"/>
          <w:szCs w:val="26"/>
          <w:lang w:val="uk-UA"/>
        </w:rPr>
        <w:t xml:space="preserve">72 800 грн. - придбання предметів мистецтва для  музею </w:t>
      </w:r>
      <w:proofErr w:type="spellStart"/>
      <w:r w:rsidRPr="003375F2">
        <w:rPr>
          <w:sz w:val="26"/>
          <w:szCs w:val="26"/>
          <w:lang w:val="uk-UA"/>
        </w:rPr>
        <w:t>ім.О.Білого</w:t>
      </w:r>
      <w:proofErr w:type="spellEnd"/>
      <w:r w:rsidRPr="003375F2">
        <w:rPr>
          <w:sz w:val="26"/>
          <w:szCs w:val="26"/>
          <w:lang w:val="uk-UA"/>
        </w:rPr>
        <w:t>;</w:t>
      </w:r>
    </w:p>
    <w:p w:rsidR="001E0138" w:rsidRPr="003375F2" w:rsidRDefault="003A4736" w:rsidP="001E0138">
      <w:pPr>
        <w:jc w:val="both"/>
        <w:rPr>
          <w:sz w:val="26"/>
          <w:szCs w:val="26"/>
          <w:lang w:val="uk-UA"/>
        </w:rPr>
      </w:pPr>
      <w:r w:rsidRPr="003375F2">
        <w:rPr>
          <w:sz w:val="26"/>
          <w:szCs w:val="26"/>
          <w:lang w:val="uk-UA"/>
        </w:rPr>
        <w:t>- 23</w:t>
      </w:r>
      <w:r w:rsidR="001E0138" w:rsidRPr="003375F2">
        <w:rPr>
          <w:sz w:val="26"/>
          <w:szCs w:val="26"/>
          <w:lang w:val="uk-UA"/>
        </w:rPr>
        <w:t xml:space="preserve"> 000 грн. придбання комп'ютера для </w:t>
      </w:r>
      <w:proofErr w:type="spellStart"/>
      <w:r w:rsidR="001E0138" w:rsidRPr="003375F2">
        <w:rPr>
          <w:sz w:val="26"/>
          <w:szCs w:val="26"/>
          <w:lang w:val="uk-UA"/>
        </w:rPr>
        <w:t>Малодолинського</w:t>
      </w:r>
      <w:proofErr w:type="spellEnd"/>
      <w:r w:rsidR="001E0138" w:rsidRPr="003375F2">
        <w:rPr>
          <w:sz w:val="26"/>
          <w:szCs w:val="26"/>
          <w:lang w:val="uk-UA"/>
        </w:rPr>
        <w:t xml:space="preserve"> </w:t>
      </w:r>
      <w:r w:rsidRPr="003375F2">
        <w:rPr>
          <w:sz w:val="26"/>
          <w:szCs w:val="26"/>
          <w:lang w:val="uk-UA"/>
        </w:rPr>
        <w:t>Будинку та Палацу культури</w:t>
      </w:r>
      <w:r w:rsidR="001E0138" w:rsidRPr="003375F2">
        <w:rPr>
          <w:sz w:val="26"/>
          <w:szCs w:val="26"/>
          <w:lang w:val="uk-UA"/>
        </w:rPr>
        <w:t>.</w:t>
      </w:r>
    </w:p>
    <w:p w:rsidR="001E0138" w:rsidRPr="003375F2" w:rsidRDefault="001E0138" w:rsidP="001E0138">
      <w:pPr>
        <w:jc w:val="both"/>
        <w:rPr>
          <w:sz w:val="26"/>
          <w:szCs w:val="26"/>
          <w:highlight w:val="yellow"/>
          <w:lang w:val="uk-UA"/>
        </w:rPr>
      </w:pPr>
      <w:r w:rsidRPr="003375F2">
        <w:rPr>
          <w:sz w:val="26"/>
          <w:szCs w:val="26"/>
          <w:highlight w:val="yellow"/>
          <w:lang w:val="uk-UA"/>
        </w:rPr>
        <w:t xml:space="preserve">      </w:t>
      </w:r>
    </w:p>
    <w:p w:rsidR="001E0138" w:rsidRPr="003375F2" w:rsidRDefault="001E0138" w:rsidP="001E0138">
      <w:pPr>
        <w:jc w:val="both"/>
        <w:rPr>
          <w:sz w:val="26"/>
          <w:szCs w:val="26"/>
          <w:lang w:val="uk-UA"/>
        </w:rPr>
      </w:pPr>
      <w:r w:rsidRPr="003375F2">
        <w:rPr>
          <w:sz w:val="26"/>
          <w:szCs w:val="26"/>
          <w:lang w:val="uk-UA"/>
        </w:rPr>
        <w:t xml:space="preserve">    Видатки на проведення культурно - масових заходів у звітному періоді склали </w:t>
      </w:r>
      <w:r w:rsidR="00E8238B" w:rsidRPr="003375F2">
        <w:rPr>
          <w:sz w:val="26"/>
          <w:szCs w:val="26"/>
          <w:lang w:val="uk-UA"/>
        </w:rPr>
        <w:t>744 681 грн. Були проведені наступні мистецькі заходи</w:t>
      </w:r>
      <w:r w:rsidRPr="003375F2">
        <w:rPr>
          <w:sz w:val="26"/>
          <w:szCs w:val="26"/>
          <w:lang w:val="uk-UA"/>
        </w:rPr>
        <w:t xml:space="preserve">: 30-та річниця з дня виведення військ з Афганістану, Міжнародний жіночій день, конкурс, присвячений до дня народження Т.Г.Шевченка, </w:t>
      </w:r>
      <w:r w:rsidR="00163A8C">
        <w:rPr>
          <w:sz w:val="26"/>
          <w:szCs w:val="26"/>
          <w:lang w:val="uk-UA"/>
        </w:rPr>
        <w:t>День</w:t>
      </w:r>
      <w:r w:rsidR="00E8238B" w:rsidRPr="003375F2">
        <w:rPr>
          <w:sz w:val="26"/>
          <w:szCs w:val="26"/>
          <w:lang w:val="uk-UA"/>
        </w:rPr>
        <w:t xml:space="preserve"> міста, День Перемоги, день захисту дітей, пленер художників, хореографічний фестиваль "Цвіт папороті", </w:t>
      </w:r>
      <w:r w:rsidRPr="003375F2">
        <w:rPr>
          <w:sz w:val="26"/>
          <w:szCs w:val="26"/>
          <w:lang w:val="uk-UA"/>
        </w:rPr>
        <w:t>гра духового оркестру по вихідним та святковим дням. Видатки на друк книг місцевих письменникі</w:t>
      </w:r>
      <w:r w:rsidR="00E8238B" w:rsidRPr="003375F2">
        <w:rPr>
          <w:sz w:val="26"/>
          <w:szCs w:val="26"/>
          <w:lang w:val="uk-UA"/>
        </w:rPr>
        <w:t xml:space="preserve">в та каталогу художників  у звітному періоді склали 65 060 </w:t>
      </w:r>
      <w:r w:rsidRPr="003375F2">
        <w:rPr>
          <w:sz w:val="26"/>
          <w:szCs w:val="26"/>
          <w:lang w:val="uk-UA"/>
        </w:rPr>
        <w:t xml:space="preserve">грн. </w:t>
      </w:r>
    </w:p>
    <w:p w:rsidR="001E0138" w:rsidRPr="003375F2" w:rsidRDefault="001E0138" w:rsidP="001E0138">
      <w:pPr>
        <w:jc w:val="both"/>
        <w:rPr>
          <w:sz w:val="26"/>
          <w:szCs w:val="26"/>
          <w:highlight w:val="yellow"/>
          <w:lang w:val="uk-UA"/>
        </w:rPr>
      </w:pPr>
    </w:p>
    <w:p w:rsidR="004538E9" w:rsidRPr="003375F2" w:rsidRDefault="005D1DD0" w:rsidP="005D1DD0">
      <w:pPr>
        <w:jc w:val="both"/>
        <w:rPr>
          <w:sz w:val="26"/>
          <w:szCs w:val="26"/>
          <w:lang w:val="uk-UA"/>
        </w:rPr>
      </w:pPr>
      <w:r w:rsidRPr="003375F2">
        <w:rPr>
          <w:sz w:val="26"/>
          <w:szCs w:val="26"/>
          <w:lang w:val="uk-UA"/>
        </w:rPr>
        <w:t xml:space="preserve">    </w:t>
      </w:r>
      <w:r w:rsidR="004538E9" w:rsidRPr="003375F2">
        <w:rPr>
          <w:sz w:val="26"/>
          <w:szCs w:val="26"/>
          <w:lang w:val="uk-UA"/>
        </w:rPr>
        <w:t xml:space="preserve">Видатки по </w:t>
      </w:r>
      <w:r w:rsidR="004538E9" w:rsidRPr="003375F2">
        <w:rPr>
          <w:b/>
          <w:sz w:val="26"/>
          <w:szCs w:val="26"/>
          <w:lang w:val="uk-UA"/>
        </w:rPr>
        <w:t>управлінню капітального будівництва Чорноморської міської ради</w:t>
      </w:r>
      <w:r w:rsidR="004538E9" w:rsidRPr="003375F2">
        <w:rPr>
          <w:sz w:val="26"/>
          <w:szCs w:val="26"/>
          <w:lang w:val="uk-UA"/>
        </w:rPr>
        <w:t xml:space="preserve"> Одеської області за звітний період проведені в обсязі </w:t>
      </w:r>
      <w:r w:rsidR="002C3F12" w:rsidRPr="003375F2">
        <w:rPr>
          <w:b/>
          <w:sz w:val="26"/>
          <w:szCs w:val="26"/>
          <w:lang w:val="uk-UA"/>
        </w:rPr>
        <w:t>34 741 317</w:t>
      </w:r>
      <w:r w:rsidR="004538E9" w:rsidRPr="003375F2">
        <w:rPr>
          <w:b/>
          <w:sz w:val="26"/>
          <w:szCs w:val="26"/>
          <w:lang w:val="uk-UA"/>
        </w:rPr>
        <w:t xml:space="preserve"> грн</w:t>
      </w:r>
      <w:r w:rsidR="004538E9" w:rsidRPr="003375F2">
        <w:rPr>
          <w:sz w:val="26"/>
          <w:szCs w:val="26"/>
          <w:lang w:val="uk-UA"/>
        </w:rPr>
        <w:t>., із них :</w:t>
      </w:r>
    </w:p>
    <w:p w:rsidR="004538E9" w:rsidRPr="003375F2" w:rsidRDefault="004538E9" w:rsidP="004538E9">
      <w:pPr>
        <w:ind w:firstLine="284"/>
        <w:jc w:val="both"/>
        <w:rPr>
          <w:sz w:val="26"/>
          <w:szCs w:val="26"/>
          <w:lang w:val="uk-UA"/>
        </w:rPr>
      </w:pPr>
      <w:r w:rsidRPr="003375F2">
        <w:rPr>
          <w:sz w:val="26"/>
          <w:szCs w:val="26"/>
          <w:lang w:val="uk-UA"/>
        </w:rPr>
        <w:t xml:space="preserve">- реконструкція території гімназії № 1 в м. Чорноморську по вул. Шевченко, № 8 з будівництвом учбово-виховного комплексу початкової школи та гімназії на                     660 учнів. Будівництво учбово-виховного комплексу – </w:t>
      </w:r>
      <w:r w:rsidR="002C3F12" w:rsidRPr="003375F2">
        <w:rPr>
          <w:sz w:val="26"/>
          <w:szCs w:val="26"/>
          <w:lang w:val="uk-UA"/>
        </w:rPr>
        <w:t>9 810 569</w:t>
      </w:r>
      <w:r w:rsidRPr="003375F2">
        <w:rPr>
          <w:sz w:val="26"/>
          <w:szCs w:val="26"/>
          <w:lang w:val="uk-UA"/>
        </w:rPr>
        <w:t xml:space="preserve"> грн.;</w:t>
      </w:r>
    </w:p>
    <w:p w:rsidR="004538E9" w:rsidRPr="003375F2" w:rsidRDefault="004538E9" w:rsidP="004538E9">
      <w:pPr>
        <w:ind w:firstLine="284"/>
        <w:jc w:val="both"/>
        <w:rPr>
          <w:sz w:val="26"/>
          <w:szCs w:val="26"/>
          <w:lang w:val="uk-UA"/>
        </w:rPr>
      </w:pPr>
      <w:r w:rsidRPr="003375F2">
        <w:rPr>
          <w:sz w:val="26"/>
          <w:szCs w:val="26"/>
          <w:lang w:val="uk-UA"/>
        </w:rPr>
        <w:t xml:space="preserve">- протизсувні заходи у прибережній зоні в районі 9-го мікрорайону                                     м. Чорноморська -  </w:t>
      </w:r>
      <w:r w:rsidR="002C3F12" w:rsidRPr="003375F2">
        <w:rPr>
          <w:sz w:val="26"/>
          <w:szCs w:val="26"/>
          <w:lang w:val="uk-UA"/>
        </w:rPr>
        <w:t>8 673 242</w:t>
      </w:r>
      <w:r w:rsidRPr="003375F2">
        <w:rPr>
          <w:sz w:val="26"/>
          <w:szCs w:val="26"/>
          <w:lang w:val="uk-UA"/>
        </w:rPr>
        <w:t xml:space="preserve"> грн.;</w:t>
      </w:r>
    </w:p>
    <w:p w:rsidR="005D1DD0" w:rsidRPr="003375F2" w:rsidRDefault="005D1DD0" w:rsidP="005D1DD0">
      <w:pPr>
        <w:ind w:firstLine="284"/>
        <w:jc w:val="both"/>
        <w:rPr>
          <w:sz w:val="26"/>
          <w:szCs w:val="26"/>
          <w:lang w:val="uk-UA"/>
        </w:rPr>
      </w:pPr>
      <w:r w:rsidRPr="003375F2">
        <w:rPr>
          <w:sz w:val="26"/>
          <w:szCs w:val="26"/>
          <w:lang w:val="uk-UA"/>
        </w:rPr>
        <w:t xml:space="preserve">- </w:t>
      </w:r>
      <w:r w:rsidR="002C3F12" w:rsidRPr="003375F2">
        <w:rPr>
          <w:sz w:val="26"/>
          <w:szCs w:val="26"/>
          <w:lang w:val="uk-UA"/>
        </w:rPr>
        <w:t>будівництво</w:t>
      </w:r>
      <w:r w:rsidRPr="003375F2">
        <w:rPr>
          <w:sz w:val="26"/>
          <w:szCs w:val="26"/>
          <w:lang w:val="uk-UA"/>
        </w:rPr>
        <w:t xml:space="preserve"> мостового переходу через Сухий лиман з підходами в </w:t>
      </w:r>
      <w:r w:rsidR="002C3F12" w:rsidRPr="003375F2">
        <w:rPr>
          <w:sz w:val="26"/>
          <w:szCs w:val="26"/>
          <w:lang w:val="uk-UA"/>
        </w:rPr>
        <w:t xml:space="preserve">                     </w:t>
      </w:r>
      <w:r w:rsidRPr="003375F2">
        <w:rPr>
          <w:sz w:val="26"/>
          <w:szCs w:val="26"/>
          <w:lang w:val="uk-UA"/>
        </w:rPr>
        <w:t>с. Малодолинське на автомобільній дорозі "Одеса - Ч</w:t>
      </w:r>
      <w:r w:rsidR="002C3F12" w:rsidRPr="003375F2">
        <w:rPr>
          <w:sz w:val="26"/>
          <w:szCs w:val="26"/>
          <w:lang w:val="uk-UA"/>
        </w:rPr>
        <w:t xml:space="preserve">орноморськ" -  2 179 124 </w:t>
      </w:r>
      <w:r w:rsidR="004538E9" w:rsidRPr="003375F2">
        <w:rPr>
          <w:sz w:val="26"/>
          <w:szCs w:val="26"/>
          <w:lang w:val="uk-UA"/>
        </w:rPr>
        <w:t>грн</w:t>
      </w:r>
      <w:r w:rsidRPr="003375F2">
        <w:rPr>
          <w:sz w:val="26"/>
          <w:szCs w:val="26"/>
          <w:lang w:val="uk-UA"/>
        </w:rPr>
        <w:t>.</w:t>
      </w:r>
      <w:r w:rsidR="00B11575" w:rsidRPr="003375F2">
        <w:rPr>
          <w:sz w:val="26"/>
          <w:szCs w:val="26"/>
          <w:lang w:val="uk-UA"/>
        </w:rPr>
        <w:t>;</w:t>
      </w:r>
    </w:p>
    <w:p w:rsidR="004538E9" w:rsidRPr="003375F2" w:rsidRDefault="004538E9" w:rsidP="004538E9">
      <w:pPr>
        <w:ind w:firstLine="284"/>
        <w:jc w:val="both"/>
        <w:rPr>
          <w:sz w:val="26"/>
          <w:szCs w:val="26"/>
          <w:lang w:val="uk-UA"/>
        </w:rPr>
      </w:pPr>
      <w:r w:rsidRPr="003375F2">
        <w:rPr>
          <w:sz w:val="26"/>
          <w:szCs w:val="26"/>
          <w:lang w:val="uk-UA"/>
        </w:rPr>
        <w:t>- будівництво господарчо-побутової кан</w:t>
      </w:r>
      <w:r w:rsidR="002C3F12" w:rsidRPr="003375F2">
        <w:rPr>
          <w:sz w:val="26"/>
          <w:szCs w:val="26"/>
          <w:lang w:val="uk-UA"/>
        </w:rPr>
        <w:t>алізації по вул. Олександрійській</w:t>
      </w:r>
      <w:r w:rsidRPr="003375F2">
        <w:rPr>
          <w:sz w:val="26"/>
          <w:szCs w:val="26"/>
          <w:lang w:val="uk-UA"/>
        </w:rPr>
        <w:t xml:space="preserve"> </w:t>
      </w:r>
      <w:r w:rsidR="00A211A1" w:rsidRPr="003375F2">
        <w:rPr>
          <w:sz w:val="26"/>
          <w:szCs w:val="26"/>
          <w:lang w:val="uk-UA"/>
        </w:rPr>
        <w:t xml:space="preserve">                 </w:t>
      </w:r>
      <w:r w:rsidRPr="003375F2">
        <w:rPr>
          <w:sz w:val="26"/>
          <w:szCs w:val="26"/>
          <w:lang w:val="uk-UA"/>
        </w:rPr>
        <w:t xml:space="preserve">у м. Чорноморськ - </w:t>
      </w:r>
      <w:r w:rsidR="002C3F12" w:rsidRPr="003375F2">
        <w:rPr>
          <w:sz w:val="26"/>
          <w:szCs w:val="26"/>
          <w:lang w:val="uk-UA"/>
        </w:rPr>
        <w:t>6 184 747</w:t>
      </w:r>
      <w:r w:rsidRPr="003375F2">
        <w:rPr>
          <w:sz w:val="26"/>
          <w:szCs w:val="26"/>
          <w:lang w:val="uk-UA"/>
        </w:rPr>
        <w:t xml:space="preserve"> грн.;</w:t>
      </w:r>
    </w:p>
    <w:p w:rsidR="004538E9" w:rsidRPr="003375F2" w:rsidRDefault="004538E9" w:rsidP="004538E9">
      <w:pPr>
        <w:ind w:firstLine="284"/>
        <w:jc w:val="both"/>
        <w:rPr>
          <w:sz w:val="26"/>
          <w:szCs w:val="26"/>
          <w:lang w:val="uk-UA"/>
        </w:rPr>
      </w:pPr>
      <w:r w:rsidRPr="003375F2">
        <w:rPr>
          <w:sz w:val="26"/>
          <w:szCs w:val="26"/>
          <w:lang w:val="uk-UA"/>
        </w:rPr>
        <w:t xml:space="preserve">- реконструкція дошкільного навчального закладу № 17 по вул. Світла, 5 в селищі Олександрівка, м. Чорноморськ, Одеської області - </w:t>
      </w:r>
      <w:r w:rsidR="00A5580B" w:rsidRPr="003375F2">
        <w:rPr>
          <w:sz w:val="26"/>
          <w:szCs w:val="26"/>
          <w:lang w:val="uk-UA"/>
        </w:rPr>
        <w:t xml:space="preserve">313 378 </w:t>
      </w:r>
      <w:r w:rsidRPr="003375F2">
        <w:rPr>
          <w:sz w:val="26"/>
          <w:szCs w:val="26"/>
          <w:lang w:val="uk-UA"/>
        </w:rPr>
        <w:t xml:space="preserve"> грн.;</w:t>
      </w:r>
    </w:p>
    <w:p w:rsidR="001B0767" w:rsidRPr="003375F2" w:rsidRDefault="001B0767" w:rsidP="004538E9">
      <w:pPr>
        <w:ind w:firstLine="284"/>
        <w:jc w:val="both"/>
        <w:rPr>
          <w:sz w:val="26"/>
          <w:szCs w:val="26"/>
          <w:lang w:val="uk-UA"/>
        </w:rPr>
      </w:pPr>
      <w:r w:rsidRPr="003375F2">
        <w:rPr>
          <w:sz w:val="26"/>
          <w:szCs w:val="26"/>
          <w:lang w:val="uk-UA"/>
        </w:rPr>
        <w:t>- капітальний</w:t>
      </w:r>
      <w:r w:rsidR="00A5580B" w:rsidRPr="003375F2">
        <w:rPr>
          <w:sz w:val="26"/>
          <w:szCs w:val="26"/>
          <w:lang w:val="uk-UA"/>
        </w:rPr>
        <w:t xml:space="preserve"> ремонт Палацу спорту "Юність"</w:t>
      </w:r>
      <w:r w:rsidR="00163A8C">
        <w:rPr>
          <w:sz w:val="26"/>
          <w:szCs w:val="26"/>
          <w:lang w:val="uk-UA"/>
        </w:rPr>
        <w:t xml:space="preserve"> (проектні роботи) </w:t>
      </w:r>
      <w:r w:rsidRPr="003375F2">
        <w:rPr>
          <w:sz w:val="26"/>
          <w:szCs w:val="26"/>
          <w:lang w:val="uk-UA"/>
        </w:rPr>
        <w:t xml:space="preserve">- </w:t>
      </w:r>
      <w:r w:rsidR="00A5580B" w:rsidRPr="003375F2">
        <w:rPr>
          <w:sz w:val="26"/>
          <w:szCs w:val="26"/>
          <w:lang w:val="uk-UA"/>
        </w:rPr>
        <w:t>164 098</w:t>
      </w:r>
      <w:r w:rsidRPr="003375F2">
        <w:rPr>
          <w:sz w:val="26"/>
          <w:szCs w:val="26"/>
          <w:lang w:val="uk-UA"/>
        </w:rPr>
        <w:t xml:space="preserve"> грн.</w:t>
      </w:r>
    </w:p>
    <w:p w:rsidR="001B0767" w:rsidRPr="003375F2" w:rsidRDefault="001B0767" w:rsidP="004538E9">
      <w:pPr>
        <w:ind w:firstLine="284"/>
        <w:jc w:val="both"/>
        <w:rPr>
          <w:sz w:val="26"/>
          <w:szCs w:val="26"/>
          <w:highlight w:val="yellow"/>
          <w:lang w:val="uk-UA"/>
        </w:rPr>
      </w:pPr>
    </w:p>
    <w:p w:rsidR="00A5580B" w:rsidRPr="003375F2" w:rsidRDefault="001B0767" w:rsidP="004538E9">
      <w:pPr>
        <w:ind w:firstLine="284"/>
        <w:jc w:val="both"/>
        <w:rPr>
          <w:sz w:val="26"/>
          <w:szCs w:val="26"/>
          <w:lang w:val="uk-UA"/>
        </w:rPr>
      </w:pPr>
      <w:r w:rsidRPr="003375F2">
        <w:rPr>
          <w:sz w:val="26"/>
          <w:szCs w:val="26"/>
          <w:lang w:val="uk-UA"/>
        </w:rPr>
        <w:t>Видатки за о</w:t>
      </w:r>
      <w:r w:rsidR="00163A8C">
        <w:rPr>
          <w:sz w:val="26"/>
          <w:szCs w:val="26"/>
          <w:lang w:val="uk-UA"/>
        </w:rPr>
        <w:t>держувачем</w:t>
      </w:r>
      <w:r w:rsidRPr="003375F2">
        <w:rPr>
          <w:sz w:val="26"/>
          <w:szCs w:val="26"/>
          <w:lang w:val="uk-UA"/>
        </w:rPr>
        <w:t xml:space="preserve"> бюджетних коштів - </w:t>
      </w:r>
      <w:proofErr w:type="spellStart"/>
      <w:r w:rsidRPr="003375F2">
        <w:rPr>
          <w:sz w:val="26"/>
          <w:szCs w:val="26"/>
          <w:u w:val="single"/>
          <w:lang w:val="uk-UA"/>
        </w:rPr>
        <w:t>КП</w:t>
      </w:r>
      <w:proofErr w:type="spellEnd"/>
      <w:r w:rsidRPr="003375F2">
        <w:rPr>
          <w:sz w:val="26"/>
          <w:szCs w:val="26"/>
          <w:u w:val="single"/>
          <w:lang w:val="uk-UA"/>
        </w:rPr>
        <w:t xml:space="preserve"> "</w:t>
      </w:r>
      <w:proofErr w:type="spellStart"/>
      <w:r w:rsidRPr="003375F2">
        <w:rPr>
          <w:sz w:val="26"/>
          <w:szCs w:val="26"/>
          <w:u w:val="single"/>
          <w:lang w:val="uk-UA"/>
        </w:rPr>
        <w:t>Чорноморськводоканал</w:t>
      </w:r>
      <w:proofErr w:type="spellEnd"/>
      <w:r w:rsidRPr="003375F2">
        <w:rPr>
          <w:sz w:val="26"/>
          <w:szCs w:val="26"/>
          <w:u w:val="single"/>
          <w:lang w:val="uk-UA"/>
        </w:rPr>
        <w:t>"</w:t>
      </w:r>
      <w:r w:rsidRPr="003375F2">
        <w:rPr>
          <w:sz w:val="26"/>
          <w:szCs w:val="26"/>
          <w:lang w:val="uk-UA"/>
        </w:rPr>
        <w:t xml:space="preserve"> становлять </w:t>
      </w:r>
      <w:r w:rsidR="00A5580B" w:rsidRPr="003375F2">
        <w:rPr>
          <w:sz w:val="26"/>
          <w:szCs w:val="26"/>
          <w:lang w:val="uk-UA"/>
        </w:rPr>
        <w:t>6 522 599 грн., з них на:</w:t>
      </w:r>
    </w:p>
    <w:p w:rsidR="001B0767" w:rsidRPr="003375F2" w:rsidRDefault="00A5580B" w:rsidP="004538E9">
      <w:pPr>
        <w:ind w:firstLine="284"/>
        <w:jc w:val="both"/>
        <w:rPr>
          <w:sz w:val="26"/>
          <w:szCs w:val="26"/>
          <w:lang w:val="uk-UA"/>
        </w:rPr>
      </w:pPr>
      <w:r w:rsidRPr="003375F2">
        <w:rPr>
          <w:sz w:val="26"/>
          <w:szCs w:val="26"/>
          <w:lang w:val="uk-UA"/>
        </w:rPr>
        <w:t xml:space="preserve">- реконструкцію приміщення складу хлору під цех механічного зневоднення осаду каналізаційних очисних споруд м. Чорноморська за </w:t>
      </w:r>
      <w:proofErr w:type="spellStart"/>
      <w:r w:rsidRPr="003375F2">
        <w:rPr>
          <w:sz w:val="26"/>
          <w:szCs w:val="26"/>
          <w:lang w:val="uk-UA"/>
        </w:rPr>
        <w:t>адр</w:t>
      </w:r>
      <w:proofErr w:type="spellEnd"/>
      <w:r w:rsidRPr="003375F2">
        <w:rPr>
          <w:sz w:val="26"/>
          <w:szCs w:val="26"/>
          <w:lang w:val="uk-UA"/>
        </w:rPr>
        <w:t xml:space="preserve">. Одеська обл., </w:t>
      </w:r>
      <w:proofErr w:type="spellStart"/>
      <w:r w:rsidRPr="003375F2">
        <w:rPr>
          <w:sz w:val="26"/>
          <w:szCs w:val="26"/>
          <w:lang w:val="uk-UA"/>
        </w:rPr>
        <w:t>Овідіопольський</w:t>
      </w:r>
      <w:proofErr w:type="spellEnd"/>
      <w:r w:rsidRPr="003375F2">
        <w:rPr>
          <w:sz w:val="26"/>
          <w:szCs w:val="26"/>
          <w:lang w:val="uk-UA"/>
        </w:rPr>
        <w:t xml:space="preserve"> район, </w:t>
      </w:r>
      <w:proofErr w:type="spellStart"/>
      <w:r w:rsidRPr="003375F2">
        <w:rPr>
          <w:sz w:val="26"/>
          <w:szCs w:val="26"/>
          <w:lang w:val="uk-UA"/>
        </w:rPr>
        <w:t>Дальницька</w:t>
      </w:r>
      <w:proofErr w:type="spellEnd"/>
      <w:r w:rsidRPr="003375F2">
        <w:rPr>
          <w:sz w:val="26"/>
          <w:szCs w:val="26"/>
          <w:lang w:val="uk-UA"/>
        </w:rPr>
        <w:t xml:space="preserve"> сільська рада, комплекс будівель та споруд №2 (за межами населеного пункту) - 3 725 199 грн.;</w:t>
      </w:r>
    </w:p>
    <w:p w:rsidR="00A5580B" w:rsidRPr="003375F2" w:rsidRDefault="00A5580B" w:rsidP="004538E9">
      <w:pPr>
        <w:ind w:firstLine="284"/>
        <w:jc w:val="both"/>
        <w:rPr>
          <w:sz w:val="26"/>
          <w:szCs w:val="26"/>
          <w:lang w:val="uk-UA"/>
        </w:rPr>
      </w:pPr>
      <w:r w:rsidRPr="003375F2">
        <w:rPr>
          <w:sz w:val="26"/>
          <w:szCs w:val="26"/>
          <w:lang w:val="uk-UA"/>
        </w:rPr>
        <w:t>- технічне переоснащення системи донно</w:t>
      </w:r>
      <w:r w:rsidR="001457AA" w:rsidRPr="003375F2">
        <w:rPr>
          <w:sz w:val="26"/>
          <w:szCs w:val="26"/>
          <w:lang w:val="uk-UA"/>
        </w:rPr>
        <w:t>ї</w:t>
      </w:r>
      <w:r w:rsidRPr="003375F2">
        <w:rPr>
          <w:sz w:val="26"/>
          <w:szCs w:val="26"/>
          <w:lang w:val="uk-UA"/>
        </w:rPr>
        <w:t xml:space="preserve"> аерації першої секції аеротенка каналізаційних очисних споруд м. Чорноморська за </w:t>
      </w:r>
      <w:proofErr w:type="spellStart"/>
      <w:r w:rsidRPr="003375F2">
        <w:rPr>
          <w:sz w:val="26"/>
          <w:szCs w:val="26"/>
          <w:lang w:val="uk-UA"/>
        </w:rPr>
        <w:t>адр</w:t>
      </w:r>
      <w:proofErr w:type="spellEnd"/>
      <w:r w:rsidRPr="003375F2">
        <w:rPr>
          <w:sz w:val="26"/>
          <w:szCs w:val="26"/>
          <w:lang w:val="uk-UA"/>
        </w:rPr>
        <w:t xml:space="preserve">. Одеська обл., </w:t>
      </w:r>
      <w:proofErr w:type="spellStart"/>
      <w:r w:rsidRPr="003375F2">
        <w:rPr>
          <w:sz w:val="26"/>
          <w:szCs w:val="26"/>
          <w:lang w:val="uk-UA"/>
        </w:rPr>
        <w:lastRenderedPageBreak/>
        <w:t>Овідіопольський</w:t>
      </w:r>
      <w:proofErr w:type="spellEnd"/>
      <w:r w:rsidRPr="003375F2">
        <w:rPr>
          <w:sz w:val="26"/>
          <w:szCs w:val="26"/>
          <w:lang w:val="uk-UA"/>
        </w:rPr>
        <w:t xml:space="preserve"> район, </w:t>
      </w:r>
      <w:proofErr w:type="spellStart"/>
      <w:r w:rsidRPr="003375F2">
        <w:rPr>
          <w:sz w:val="26"/>
          <w:szCs w:val="26"/>
          <w:lang w:val="uk-UA"/>
        </w:rPr>
        <w:t>Дальницька</w:t>
      </w:r>
      <w:proofErr w:type="spellEnd"/>
      <w:r w:rsidRPr="003375F2">
        <w:rPr>
          <w:sz w:val="26"/>
          <w:szCs w:val="26"/>
          <w:lang w:val="uk-UA"/>
        </w:rPr>
        <w:t xml:space="preserve"> сільська рада, комплекс будівель та споруд №2 (за межами населеного пункту) - 210 400 грн.;</w:t>
      </w:r>
    </w:p>
    <w:p w:rsidR="00A5580B" w:rsidRPr="003375F2" w:rsidRDefault="00A5580B" w:rsidP="004538E9">
      <w:pPr>
        <w:ind w:firstLine="284"/>
        <w:jc w:val="both"/>
        <w:rPr>
          <w:sz w:val="26"/>
          <w:szCs w:val="26"/>
          <w:highlight w:val="yellow"/>
          <w:lang w:val="uk-UA"/>
        </w:rPr>
      </w:pPr>
      <w:r w:rsidRPr="003375F2">
        <w:rPr>
          <w:sz w:val="26"/>
          <w:szCs w:val="26"/>
          <w:lang w:val="uk-UA"/>
        </w:rPr>
        <w:t xml:space="preserve">- придбання </w:t>
      </w:r>
      <w:proofErr w:type="spellStart"/>
      <w:r w:rsidRPr="003375F2">
        <w:rPr>
          <w:sz w:val="26"/>
          <w:szCs w:val="26"/>
          <w:lang w:val="uk-UA"/>
        </w:rPr>
        <w:t>мулошкребу</w:t>
      </w:r>
      <w:proofErr w:type="spellEnd"/>
      <w:r w:rsidRPr="003375F2">
        <w:rPr>
          <w:sz w:val="26"/>
          <w:szCs w:val="26"/>
          <w:lang w:val="uk-UA"/>
        </w:rPr>
        <w:t xml:space="preserve"> для заміни на первинному відстійнику каналізаційних очисних споруд </w:t>
      </w:r>
      <w:proofErr w:type="spellStart"/>
      <w:r w:rsidRPr="003375F2">
        <w:rPr>
          <w:sz w:val="26"/>
          <w:szCs w:val="26"/>
          <w:lang w:val="uk-UA"/>
        </w:rPr>
        <w:t>м.Чорноморська</w:t>
      </w:r>
      <w:proofErr w:type="spellEnd"/>
      <w:r w:rsidRPr="003375F2">
        <w:rPr>
          <w:sz w:val="26"/>
          <w:szCs w:val="26"/>
          <w:lang w:val="uk-UA"/>
        </w:rPr>
        <w:t xml:space="preserve">  - 2 587 000 грн.</w:t>
      </w:r>
    </w:p>
    <w:p w:rsidR="00714564" w:rsidRPr="003375F2" w:rsidRDefault="00714564" w:rsidP="004538E9">
      <w:pPr>
        <w:ind w:firstLine="284"/>
        <w:jc w:val="both"/>
        <w:rPr>
          <w:sz w:val="26"/>
          <w:szCs w:val="26"/>
          <w:highlight w:val="yellow"/>
          <w:lang w:val="uk-UA"/>
        </w:rPr>
      </w:pPr>
    </w:p>
    <w:p w:rsidR="00714564" w:rsidRPr="003375F2" w:rsidRDefault="00714564" w:rsidP="004538E9">
      <w:pPr>
        <w:ind w:firstLine="284"/>
        <w:jc w:val="both"/>
        <w:rPr>
          <w:sz w:val="26"/>
          <w:szCs w:val="26"/>
          <w:lang w:val="uk-UA"/>
        </w:rPr>
      </w:pPr>
      <w:r w:rsidRPr="003375F2">
        <w:rPr>
          <w:sz w:val="26"/>
          <w:szCs w:val="26"/>
          <w:lang w:val="uk-UA"/>
        </w:rPr>
        <w:t xml:space="preserve">Оплата праці з нарахуваннями по управлінню профінансована в обсязі                         </w:t>
      </w:r>
      <w:r w:rsidR="002C3F12" w:rsidRPr="003375F2">
        <w:rPr>
          <w:sz w:val="26"/>
          <w:szCs w:val="26"/>
          <w:lang w:val="uk-UA"/>
        </w:rPr>
        <w:t>857 270 грн., інші видатки - 36 290</w:t>
      </w:r>
      <w:r w:rsidRPr="003375F2">
        <w:rPr>
          <w:sz w:val="26"/>
          <w:szCs w:val="26"/>
          <w:lang w:val="uk-UA"/>
        </w:rPr>
        <w:t xml:space="preserve"> грн.</w:t>
      </w:r>
    </w:p>
    <w:p w:rsidR="004538E9" w:rsidRPr="003375F2" w:rsidRDefault="004538E9" w:rsidP="004538E9">
      <w:pPr>
        <w:ind w:firstLine="284"/>
        <w:jc w:val="both"/>
        <w:rPr>
          <w:sz w:val="26"/>
          <w:szCs w:val="26"/>
          <w:highlight w:val="yellow"/>
          <w:lang w:val="uk-UA"/>
        </w:rPr>
      </w:pPr>
    </w:p>
    <w:p w:rsidR="004538E9" w:rsidRPr="003375F2" w:rsidRDefault="001B0767" w:rsidP="005D1DD0">
      <w:pPr>
        <w:ind w:firstLine="284"/>
        <w:jc w:val="both"/>
        <w:rPr>
          <w:sz w:val="26"/>
          <w:szCs w:val="26"/>
          <w:lang w:val="uk-UA"/>
        </w:rPr>
      </w:pPr>
      <w:r w:rsidRPr="003375F2">
        <w:rPr>
          <w:sz w:val="26"/>
          <w:szCs w:val="26"/>
          <w:lang w:val="uk-UA"/>
        </w:rPr>
        <w:t xml:space="preserve">Касові видатки </w:t>
      </w:r>
      <w:r w:rsidRPr="003375F2">
        <w:rPr>
          <w:b/>
          <w:sz w:val="26"/>
          <w:szCs w:val="26"/>
          <w:lang w:val="uk-UA"/>
        </w:rPr>
        <w:t>відділу у справах сім'ї, молоді та спорту Чорноморської міської ради</w:t>
      </w:r>
      <w:r w:rsidR="000A6BA3" w:rsidRPr="003375F2">
        <w:rPr>
          <w:sz w:val="26"/>
          <w:szCs w:val="26"/>
          <w:lang w:val="uk-UA"/>
        </w:rPr>
        <w:t xml:space="preserve"> Одеської області за 1 півріччя 2019 року склали  1 906 376 </w:t>
      </w:r>
      <w:r w:rsidRPr="003375F2">
        <w:rPr>
          <w:sz w:val="26"/>
          <w:szCs w:val="26"/>
          <w:lang w:val="uk-UA"/>
        </w:rPr>
        <w:t xml:space="preserve"> грн.</w:t>
      </w:r>
    </w:p>
    <w:p w:rsidR="001B0767" w:rsidRPr="003375F2" w:rsidRDefault="00DB6333" w:rsidP="005D1DD0">
      <w:pPr>
        <w:ind w:firstLine="284"/>
        <w:jc w:val="both"/>
        <w:rPr>
          <w:sz w:val="26"/>
          <w:szCs w:val="26"/>
          <w:lang w:val="uk-UA"/>
        </w:rPr>
      </w:pPr>
      <w:r w:rsidRPr="003375F2">
        <w:rPr>
          <w:sz w:val="26"/>
          <w:szCs w:val="26"/>
          <w:lang w:val="uk-UA"/>
        </w:rPr>
        <w:t xml:space="preserve">Видатки на оплату праці з нарахуваннями проведені в обсязі </w:t>
      </w:r>
      <w:r w:rsidR="008E4126" w:rsidRPr="003375F2">
        <w:rPr>
          <w:sz w:val="26"/>
          <w:szCs w:val="26"/>
          <w:lang w:val="uk-UA"/>
        </w:rPr>
        <w:t>749 984</w:t>
      </w:r>
      <w:r w:rsidR="002A5C85" w:rsidRPr="003375F2">
        <w:rPr>
          <w:sz w:val="26"/>
          <w:szCs w:val="26"/>
          <w:lang w:val="uk-UA"/>
        </w:rPr>
        <w:t xml:space="preserve"> грн. (в тому числі 128 756 грн. - оплата праці з нарахуваннями інструкторів з фізичної культури, які проводять заходи, передбачені Міською програмою розвитку фізкультурно-оздоровчої роботи за місцем проживання населення "Спорт для всіх" </w:t>
      </w:r>
      <w:r w:rsidR="00D6370F" w:rsidRPr="003375F2">
        <w:rPr>
          <w:sz w:val="26"/>
          <w:szCs w:val="26"/>
          <w:lang w:val="uk-UA"/>
        </w:rPr>
        <w:t xml:space="preserve">                          </w:t>
      </w:r>
      <w:r w:rsidR="002A5C85" w:rsidRPr="003375F2">
        <w:rPr>
          <w:sz w:val="26"/>
          <w:szCs w:val="26"/>
          <w:lang w:val="uk-UA"/>
        </w:rPr>
        <w:t>на 2019-2021 роки).</w:t>
      </w:r>
    </w:p>
    <w:p w:rsidR="002A5C85" w:rsidRPr="003375F2" w:rsidRDefault="002A5C85" w:rsidP="005D1DD0">
      <w:pPr>
        <w:ind w:firstLine="284"/>
        <w:jc w:val="both"/>
        <w:rPr>
          <w:sz w:val="26"/>
          <w:szCs w:val="26"/>
          <w:lang w:val="uk-UA"/>
        </w:rPr>
      </w:pPr>
    </w:p>
    <w:p w:rsidR="00DB6333" w:rsidRPr="003375F2" w:rsidRDefault="00DB6333" w:rsidP="005D1DD0">
      <w:pPr>
        <w:ind w:firstLine="284"/>
        <w:jc w:val="both"/>
        <w:rPr>
          <w:sz w:val="26"/>
          <w:szCs w:val="26"/>
          <w:lang w:val="uk-UA"/>
        </w:rPr>
      </w:pPr>
      <w:r w:rsidRPr="003375F2">
        <w:rPr>
          <w:sz w:val="26"/>
          <w:szCs w:val="26"/>
          <w:lang w:val="uk-UA"/>
        </w:rPr>
        <w:t>За звітний період було профінансовано:</w:t>
      </w:r>
    </w:p>
    <w:p w:rsidR="00DB6333" w:rsidRPr="003375F2" w:rsidRDefault="00DB6333" w:rsidP="005D1DD0">
      <w:pPr>
        <w:ind w:firstLine="284"/>
        <w:jc w:val="both"/>
        <w:rPr>
          <w:sz w:val="26"/>
          <w:szCs w:val="26"/>
          <w:lang w:val="uk-UA"/>
        </w:rPr>
      </w:pPr>
      <w:r w:rsidRPr="003375F2">
        <w:rPr>
          <w:sz w:val="26"/>
          <w:szCs w:val="26"/>
          <w:lang w:val="uk-UA"/>
        </w:rPr>
        <w:t>- 30 000 грн. - нагородження переможниць конкурсу "Жінка року" (розпорядження міського голови від 04.03.2019р. № 76</w:t>
      </w:r>
      <w:r w:rsidR="001F15D9" w:rsidRPr="003375F2">
        <w:rPr>
          <w:sz w:val="26"/>
          <w:szCs w:val="26"/>
          <w:lang w:val="uk-UA"/>
        </w:rPr>
        <w:t xml:space="preserve"> "Про визначення переможців міського конкурсу "Жінка року"</w:t>
      </w:r>
      <w:r w:rsidRPr="003375F2">
        <w:rPr>
          <w:sz w:val="26"/>
          <w:szCs w:val="26"/>
          <w:lang w:val="uk-UA"/>
        </w:rPr>
        <w:t>);</w:t>
      </w:r>
    </w:p>
    <w:p w:rsidR="001F15D9" w:rsidRPr="003375F2" w:rsidRDefault="001F15D9" w:rsidP="005D1DD0">
      <w:pPr>
        <w:ind w:firstLine="284"/>
        <w:jc w:val="both"/>
        <w:rPr>
          <w:sz w:val="26"/>
          <w:szCs w:val="26"/>
          <w:lang w:val="uk-UA"/>
        </w:rPr>
      </w:pPr>
      <w:r w:rsidRPr="003375F2">
        <w:rPr>
          <w:sz w:val="26"/>
          <w:szCs w:val="26"/>
          <w:lang w:val="uk-UA"/>
        </w:rPr>
        <w:t>- 163 000 грн. - компенсація студентам проїзду до місця їх навчання (розпорядження міського голови від 09.04.2019 року № 130 "Про надання адресної соціальної виплати студентській молоді для компенсації проїзду автомобільним транспортом загального користування до місця навчання</w:t>
      </w:r>
      <w:r w:rsidR="00D6370F" w:rsidRPr="003375F2">
        <w:rPr>
          <w:sz w:val="26"/>
          <w:szCs w:val="26"/>
          <w:lang w:val="uk-UA"/>
        </w:rPr>
        <w:t>"</w:t>
      </w:r>
      <w:r w:rsidRPr="003375F2">
        <w:rPr>
          <w:sz w:val="26"/>
          <w:szCs w:val="26"/>
          <w:lang w:val="uk-UA"/>
        </w:rPr>
        <w:t>);</w:t>
      </w:r>
    </w:p>
    <w:p w:rsidR="001F15D9" w:rsidRPr="003375F2" w:rsidRDefault="001F15D9" w:rsidP="005D1DD0">
      <w:pPr>
        <w:ind w:firstLine="284"/>
        <w:jc w:val="both"/>
        <w:rPr>
          <w:sz w:val="26"/>
          <w:szCs w:val="26"/>
          <w:lang w:val="uk-UA"/>
        </w:rPr>
      </w:pPr>
      <w:r w:rsidRPr="003375F2">
        <w:rPr>
          <w:sz w:val="26"/>
          <w:szCs w:val="26"/>
          <w:lang w:val="uk-UA"/>
        </w:rPr>
        <w:t>- 12 000 грн. - грошова винагорода переможцям міського фотоконкурсу "Це моє місто";</w:t>
      </w:r>
    </w:p>
    <w:p w:rsidR="003575AF" w:rsidRPr="003375F2" w:rsidRDefault="003575AF" w:rsidP="005D1DD0">
      <w:pPr>
        <w:ind w:firstLine="284"/>
        <w:jc w:val="both"/>
        <w:rPr>
          <w:sz w:val="26"/>
          <w:szCs w:val="26"/>
          <w:lang w:val="uk-UA"/>
        </w:rPr>
      </w:pPr>
      <w:r w:rsidRPr="003375F2">
        <w:rPr>
          <w:sz w:val="26"/>
          <w:szCs w:val="26"/>
          <w:lang w:val="uk-UA"/>
        </w:rPr>
        <w:t>- 19 167 грн. - участь міських команд у 15 обласному фестивалі-конкурсі "Молодь обирає здоров'я";</w:t>
      </w:r>
    </w:p>
    <w:p w:rsidR="00DB6333" w:rsidRPr="003375F2" w:rsidRDefault="00DB6333" w:rsidP="005D1DD0">
      <w:pPr>
        <w:ind w:firstLine="284"/>
        <w:jc w:val="both"/>
        <w:rPr>
          <w:sz w:val="26"/>
          <w:szCs w:val="26"/>
          <w:lang w:val="uk-UA"/>
        </w:rPr>
      </w:pPr>
      <w:r w:rsidRPr="003375F2">
        <w:rPr>
          <w:sz w:val="26"/>
          <w:szCs w:val="26"/>
          <w:lang w:val="uk-UA"/>
        </w:rPr>
        <w:t xml:space="preserve">- </w:t>
      </w:r>
      <w:r w:rsidR="00B17202" w:rsidRPr="003375F2">
        <w:rPr>
          <w:sz w:val="26"/>
          <w:szCs w:val="26"/>
          <w:lang w:val="uk-UA"/>
        </w:rPr>
        <w:t>51 276</w:t>
      </w:r>
      <w:r w:rsidRPr="003375F2">
        <w:rPr>
          <w:sz w:val="26"/>
          <w:szCs w:val="26"/>
          <w:lang w:val="uk-UA"/>
        </w:rPr>
        <w:t xml:space="preserve"> грн. - плата за відвідування басейнів </w:t>
      </w:r>
      <w:proofErr w:type="spellStart"/>
      <w:r w:rsidRPr="003375F2">
        <w:rPr>
          <w:sz w:val="26"/>
          <w:szCs w:val="26"/>
          <w:lang w:val="uk-UA"/>
        </w:rPr>
        <w:t>КП</w:t>
      </w:r>
      <w:proofErr w:type="spellEnd"/>
      <w:r w:rsidRPr="003375F2">
        <w:rPr>
          <w:sz w:val="26"/>
          <w:szCs w:val="26"/>
          <w:lang w:val="uk-UA"/>
        </w:rPr>
        <w:t xml:space="preserve"> "</w:t>
      </w:r>
      <w:proofErr w:type="spellStart"/>
      <w:r w:rsidRPr="003375F2">
        <w:rPr>
          <w:sz w:val="26"/>
          <w:szCs w:val="26"/>
          <w:lang w:val="uk-UA"/>
        </w:rPr>
        <w:t>ПС</w:t>
      </w:r>
      <w:proofErr w:type="spellEnd"/>
      <w:r w:rsidRPr="003375F2">
        <w:rPr>
          <w:sz w:val="26"/>
          <w:szCs w:val="26"/>
          <w:lang w:val="uk-UA"/>
        </w:rPr>
        <w:t xml:space="preserve"> "Юність" дітьми з багатодітних сімей;</w:t>
      </w:r>
    </w:p>
    <w:p w:rsidR="00DB6333" w:rsidRPr="003375F2" w:rsidRDefault="008541ED" w:rsidP="005D1DD0">
      <w:pPr>
        <w:ind w:firstLine="284"/>
        <w:jc w:val="both"/>
        <w:rPr>
          <w:sz w:val="26"/>
          <w:szCs w:val="26"/>
          <w:lang w:val="uk-UA"/>
        </w:rPr>
      </w:pPr>
      <w:r w:rsidRPr="003375F2">
        <w:rPr>
          <w:sz w:val="26"/>
          <w:szCs w:val="26"/>
          <w:lang w:val="uk-UA"/>
        </w:rPr>
        <w:t>- 141 557</w:t>
      </w:r>
      <w:r w:rsidR="00DB6333" w:rsidRPr="003375F2">
        <w:rPr>
          <w:sz w:val="26"/>
          <w:szCs w:val="26"/>
          <w:lang w:val="uk-UA"/>
        </w:rPr>
        <w:t xml:space="preserve"> грн. - матеріальне заохочення</w:t>
      </w:r>
      <w:r w:rsidR="004150FD" w:rsidRPr="003375F2">
        <w:rPr>
          <w:sz w:val="26"/>
          <w:szCs w:val="26"/>
          <w:lang w:val="uk-UA"/>
        </w:rPr>
        <w:t xml:space="preserve"> талановитих спортсменів міста,</w:t>
      </w:r>
      <w:r w:rsidR="002A5C85" w:rsidRPr="003375F2">
        <w:rPr>
          <w:sz w:val="26"/>
          <w:szCs w:val="26"/>
          <w:lang w:val="uk-UA"/>
        </w:rPr>
        <w:t xml:space="preserve"> тренерів</w:t>
      </w:r>
      <w:r w:rsidR="004150FD" w:rsidRPr="003375F2">
        <w:rPr>
          <w:sz w:val="26"/>
          <w:szCs w:val="26"/>
          <w:lang w:val="uk-UA"/>
        </w:rPr>
        <w:t xml:space="preserve"> за досягнення високих спортивних результатів на міжнародних змаганнях</w:t>
      </w:r>
      <w:r w:rsidR="00DB6333" w:rsidRPr="003375F2">
        <w:rPr>
          <w:sz w:val="26"/>
          <w:szCs w:val="26"/>
          <w:lang w:val="uk-UA"/>
        </w:rPr>
        <w:t>;</w:t>
      </w:r>
    </w:p>
    <w:p w:rsidR="008541ED" w:rsidRPr="003375F2" w:rsidRDefault="008541ED" w:rsidP="005D1DD0">
      <w:pPr>
        <w:ind w:firstLine="284"/>
        <w:jc w:val="both"/>
        <w:rPr>
          <w:sz w:val="26"/>
          <w:szCs w:val="26"/>
          <w:lang w:val="uk-UA"/>
        </w:rPr>
      </w:pPr>
      <w:r w:rsidRPr="003375F2">
        <w:rPr>
          <w:sz w:val="26"/>
          <w:szCs w:val="26"/>
          <w:lang w:val="uk-UA"/>
        </w:rPr>
        <w:t xml:space="preserve">- 120 000 грн. - </w:t>
      </w:r>
      <w:r w:rsidR="002A5C85" w:rsidRPr="003375F2">
        <w:rPr>
          <w:sz w:val="26"/>
          <w:szCs w:val="26"/>
          <w:lang w:val="uk-UA"/>
        </w:rPr>
        <w:t>стипендія міського голови спортсменам міста (розпорядження міського голови від 18.04.2019 року № 148 "Про призначення щомісячної стипендії Чорноморського міського голови спортсменам міста на 2019 рік");</w:t>
      </w:r>
    </w:p>
    <w:p w:rsidR="00DB6333" w:rsidRPr="003375F2" w:rsidRDefault="00DB6333" w:rsidP="005D1DD0">
      <w:pPr>
        <w:ind w:firstLine="284"/>
        <w:jc w:val="both"/>
        <w:rPr>
          <w:sz w:val="26"/>
          <w:szCs w:val="26"/>
          <w:lang w:val="uk-UA"/>
        </w:rPr>
      </w:pPr>
      <w:r w:rsidRPr="003375F2">
        <w:rPr>
          <w:sz w:val="26"/>
          <w:szCs w:val="26"/>
          <w:lang w:val="uk-UA"/>
        </w:rPr>
        <w:t xml:space="preserve">- </w:t>
      </w:r>
      <w:r w:rsidR="00A420B1" w:rsidRPr="003375F2">
        <w:rPr>
          <w:sz w:val="26"/>
          <w:szCs w:val="26"/>
          <w:lang w:val="uk-UA"/>
        </w:rPr>
        <w:t>93 803</w:t>
      </w:r>
      <w:r w:rsidRPr="003375F2">
        <w:rPr>
          <w:sz w:val="26"/>
          <w:szCs w:val="26"/>
          <w:lang w:val="uk-UA"/>
        </w:rPr>
        <w:t xml:space="preserve"> грн. - </w:t>
      </w:r>
      <w:r w:rsidR="001B6907">
        <w:rPr>
          <w:sz w:val="26"/>
          <w:szCs w:val="26"/>
          <w:lang w:val="uk-UA"/>
        </w:rPr>
        <w:t xml:space="preserve">орендна </w:t>
      </w:r>
      <w:r w:rsidRPr="003375F2">
        <w:rPr>
          <w:sz w:val="26"/>
          <w:szCs w:val="26"/>
          <w:lang w:val="uk-UA"/>
        </w:rPr>
        <w:t xml:space="preserve">плата за використання спортивних залів </w:t>
      </w:r>
      <w:r w:rsidR="001B6907">
        <w:rPr>
          <w:sz w:val="26"/>
          <w:szCs w:val="26"/>
          <w:lang w:val="uk-UA"/>
        </w:rPr>
        <w:t xml:space="preserve">                          </w:t>
      </w:r>
      <w:proofErr w:type="spellStart"/>
      <w:r w:rsidRPr="003375F2">
        <w:rPr>
          <w:sz w:val="26"/>
          <w:szCs w:val="26"/>
          <w:lang w:val="uk-UA"/>
        </w:rPr>
        <w:t>КП</w:t>
      </w:r>
      <w:proofErr w:type="spellEnd"/>
      <w:r w:rsidRPr="003375F2">
        <w:rPr>
          <w:sz w:val="26"/>
          <w:szCs w:val="26"/>
          <w:lang w:val="uk-UA"/>
        </w:rPr>
        <w:t xml:space="preserve"> "</w:t>
      </w:r>
      <w:proofErr w:type="spellStart"/>
      <w:r w:rsidRPr="003375F2">
        <w:rPr>
          <w:sz w:val="26"/>
          <w:szCs w:val="26"/>
          <w:lang w:val="uk-UA"/>
        </w:rPr>
        <w:t>ПС</w:t>
      </w:r>
      <w:proofErr w:type="spellEnd"/>
      <w:r w:rsidRPr="003375F2">
        <w:rPr>
          <w:sz w:val="26"/>
          <w:szCs w:val="26"/>
          <w:lang w:val="uk-UA"/>
        </w:rPr>
        <w:t xml:space="preserve"> "Юність";</w:t>
      </w:r>
    </w:p>
    <w:p w:rsidR="00DB6333" w:rsidRPr="003375F2" w:rsidRDefault="00DB6333" w:rsidP="005D1DD0">
      <w:pPr>
        <w:ind w:firstLine="284"/>
        <w:jc w:val="both"/>
        <w:rPr>
          <w:sz w:val="26"/>
          <w:szCs w:val="26"/>
          <w:lang w:val="uk-UA"/>
        </w:rPr>
      </w:pPr>
      <w:r w:rsidRPr="003375F2">
        <w:rPr>
          <w:sz w:val="26"/>
          <w:szCs w:val="26"/>
          <w:lang w:val="uk-UA"/>
        </w:rPr>
        <w:t xml:space="preserve">- </w:t>
      </w:r>
      <w:r w:rsidR="00A420B1" w:rsidRPr="003375F2">
        <w:rPr>
          <w:sz w:val="26"/>
          <w:szCs w:val="26"/>
          <w:lang w:val="uk-UA"/>
        </w:rPr>
        <w:t>211 751</w:t>
      </w:r>
      <w:r w:rsidRPr="003375F2">
        <w:rPr>
          <w:sz w:val="26"/>
          <w:szCs w:val="26"/>
          <w:lang w:val="uk-UA"/>
        </w:rPr>
        <w:t xml:space="preserve"> грн. - проїзд, проживання та харчування спортсменів;</w:t>
      </w:r>
    </w:p>
    <w:p w:rsidR="003575AF" w:rsidRPr="003375F2" w:rsidRDefault="00A420B1" w:rsidP="005D1DD0">
      <w:pPr>
        <w:ind w:firstLine="284"/>
        <w:jc w:val="both"/>
        <w:rPr>
          <w:sz w:val="26"/>
          <w:szCs w:val="26"/>
          <w:lang w:val="uk-UA"/>
        </w:rPr>
      </w:pPr>
      <w:r w:rsidRPr="003375F2">
        <w:rPr>
          <w:sz w:val="26"/>
          <w:szCs w:val="26"/>
          <w:lang w:val="uk-UA"/>
        </w:rPr>
        <w:t xml:space="preserve">- </w:t>
      </w:r>
      <w:r w:rsidR="003575AF" w:rsidRPr="003375F2">
        <w:rPr>
          <w:sz w:val="26"/>
          <w:szCs w:val="26"/>
          <w:lang w:val="uk-UA"/>
        </w:rPr>
        <w:t>151 890</w:t>
      </w:r>
      <w:r w:rsidR="00DB6333" w:rsidRPr="003375F2">
        <w:rPr>
          <w:sz w:val="26"/>
          <w:szCs w:val="26"/>
          <w:lang w:val="uk-UA"/>
        </w:rPr>
        <w:t xml:space="preserve"> грн. - придбання нагородного матеріалу (грамоти, медалі, кубки), друкованої продукц</w:t>
      </w:r>
      <w:r w:rsidR="004268C4" w:rsidRPr="003375F2">
        <w:rPr>
          <w:sz w:val="26"/>
          <w:szCs w:val="26"/>
          <w:lang w:val="uk-UA"/>
        </w:rPr>
        <w:t>ії;</w:t>
      </w:r>
    </w:p>
    <w:p w:rsidR="00A420B1" w:rsidRPr="003375F2" w:rsidRDefault="002A5C85" w:rsidP="005D1DD0">
      <w:pPr>
        <w:ind w:firstLine="284"/>
        <w:jc w:val="both"/>
        <w:rPr>
          <w:sz w:val="26"/>
          <w:szCs w:val="26"/>
          <w:lang w:val="uk-UA"/>
        </w:rPr>
      </w:pPr>
      <w:r w:rsidRPr="003375F2">
        <w:rPr>
          <w:sz w:val="26"/>
          <w:szCs w:val="26"/>
          <w:lang w:val="uk-UA"/>
        </w:rPr>
        <w:t>- 116 886</w:t>
      </w:r>
      <w:r w:rsidR="00A420B1" w:rsidRPr="003375F2">
        <w:rPr>
          <w:sz w:val="26"/>
          <w:szCs w:val="26"/>
          <w:lang w:val="uk-UA"/>
        </w:rPr>
        <w:t xml:space="preserve"> грн. - придбання спортивного одягу та інвентарю;</w:t>
      </w:r>
    </w:p>
    <w:p w:rsidR="004268C4" w:rsidRPr="003375F2" w:rsidRDefault="004268C4" w:rsidP="005D1DD0">
      <w:pPr>
        <w:ind w:firstLine="284"/>
        <w:jc w:val="both"/>
        <w:rPr>
          <w:sz w:val="26"/>
          <w:szCs w:val="26"/>
          <w:lang w:val="uk-UA"/>
        </w:rPr>
      </w:pPr>
      <w:r w:rsidRPr="003375F2">
        <w:rPr>
          <w:sz w:val="26"/>
          <w:szCs w:val="26"/>
          <w:lang w:val="uk-UA"/>
        </w:rPr>
        <w:t xml:space="preserve">- </w:t>
      </w:r>
      <w:r w:rsidR="0022449B" w:rsidRPr="003375F2">
        <w:rPr>
          <w:sz w:val="26"/>
          <w:szCs w:val="26"/>
          <w:lang w:val="uk-UA"/>
        </w:rPr>
        <w:t xml:space="preserve">45 062 грн. - </w:t>
      </w:r>
      <w:r w:rsidRPr="003375F2">
        <w:rPr>
          <w:sz w:val="26"/>
          <w:szCs w:val="26"/>
          <w:lang w:val="uk-UA"/>
        </w:rPr>
        <w:t xml:space="preserve">інші </w:t>
      </w:r>
      <w:r w:rsidR="006E4BBD" w:rsidRPr="003375F2">
        <w:rPr>
          <w:sz w:val="26"/>
          <w:szCs w:val="26"/>
          <w:lang w:val="uk-UA"/>
        </w:rPr>
        <w:t>в</w:t>
      </w:r>
      <w:r w:rsidR="0022449B" w:rsidRPr="003375F2">
        <w:rPr>
          <w:sz w:val="26"/>
          <w:szCs w:val="26"/>
          <w:lang w:val="uk-UA"/>
        </w:rPr>
        <w:t>идатки.</w:t>
      </w:r>
    </w:p>
    <w:p w:rsidR="005D1DD0" w:rsidRPr="001B6907" w:rsidRDefault="005D1DD0" w:rsidP="005D1DD0">
      <w:pPr>
        <w:jc w:val="both"/>
        <w:rPr>
          <w:sz w:val="16"/>
          <w:szCs w:val="16"/>
          <w:highlight w:val="yellow"/>
          <w:lang w:val="uk-UA"/>
        </w:rPr>
      </w:pPr>
    </w:p>
    <w:p w:rsidR="006E4BBD" w:rsidRPr="003375F2" w:rsidRDefault="006E4BBD" w:rsidP="005D1DD0">
      <w:pPr>
        <w:jc w:val="both"/>
        <w:rPr>
          <w:sz w:val="26"/>
          <w:szCs w:val="26"/>
          <w:lang w:val="uk-UA"/>
        </w:rPr>
      </w:pPr>
      <w:r w:rsidRPr="003375F2">
        <w:rPr>
          <w:sz w:val="26"/>
          <w:szCs w:val="26"/>
          <w:lang w:val="uk-UA"/>
        </w:rPr>
        <w:t xml:space="preserve">     Видатки по </w:t>
      </w:r>
      <w:r w:rsidRPr="003375F2">
        <w:rPr>
          <w:b/>
          <w:sz w:val="26"/>
          <w:szCs w:val="26"/>
          <w:lang w:val="uk-UA"/>
        </w:rPr>
        <w:t>управлінню комунальної власності та земельних відносин Чорноморської міської ради</w:t>
      </w:r>
      <w:r w:rsidRPr="003375F2">
        <w:rPr>
          <w:sz w:val="26"/>
          <w:szCs w:val="26"/>
          <w:lang w:val="uk-UA"/>
        </w:rPr>
        <w:t xml:space="preserve"> Одеської області за 1 </w:t>
      </w:r>
      <w:r w:rsidR="00DF4DE0" w:rsidRPr="003375F2">
        <w:rPr>
          <w:sz w:val="26"/>
          <w:szCs w:val="26"/>
          <w:lang w:val="uk-UA"/>
        </w:rPr>
        <w:t xml:space="preserve">півріччя </w:t>
      </w:r>
      <w:r w:rsidRPr="003375F2">
        <w:rPr>
          <w:sz w:val="26"/>
          <w:szCs w:val="26"/>
          <w:lang w:val="uk-UA"/>
        </w:rPr>
        <w:t xml:space="preserve">2019 року становлять           </w:t>
      </w:r>
      <w:r w:rsidR="00DF4DE0" w:rsidRPr="003375F2">
        <w:rPr>
          <w:sz w:val="26"/>
          <w:szCs w:val="26"/>
          <w:lang w:val="uk-UA"/>
        </w:rPr>
        <w:t xml:space="preserve">4 241 487 </w:t>
      </w:r>
      <w:r w:rsidRPr="003375F2">
        <w:rPr>
          <w:sz w:val="26"/>
          <w:szCs w:val="26"/>
          <w:lang w:val="uk-UA"/>
        </w:rPr>
        <w:t xml:space="preserve"> грн.</w:t>
      </w:r>
      <w:r w:rsidR="00B85A94" w:rsidRPr="003375F2">
        <w:rPr>
          <w:sz w:val="26"/>
          <w:szCs w:val="26"/>
          <w:lang w:val="uk-UA"/>
        </w:rPr>
        <w:t>, зокрема :</w:t>
      </w:r>
    </w:p>
    <w:p w:rsidR="00200B2F" w:rsidRPr="003375F2" w:rsidRDefault="00200B2F" w:rsidP="005D1DD0">
      <w:pPr>
        <w:jc w:val="both"/>
        <w:rPr>
          <w:sz w:val="26"/>
          <w:szCs w:val="26"/>
          <w:lang w:val="uk-UA"/>
        </w:rPr>
      </w:pPr>
      <w:r w:rsidRPr="003375F2">
        <w:rPr>
          <w:sz w:val="26"/>
          <w:szCs w:val="26"/>
          <w:lang w:val="uk-UA"/>
        </w:rPr>
        <w:t xml:space="preserve">- </w:t>
      </w:r>
      <w:r w:rsidR="00DF4DE0" w:rsidRPr="003375F2">
        <w:rPr>
          <w:sz w:val="26"/>
          <w:szCs w:val="26"/>
          <w:lang w:val="uk-UA"/>
        </w:rPr>
        <w:t>1 161 602</w:t>
      </w:r>
      <w:r w:rsidRPr="003375F2">
        <w:rPr>
          <w:sz w:val="26"/>
          <w:szCs w:val="26"/>
          <w:lang w:val="uk-UA"/>
        </w:rPr>
        <w:t xml:space="preserve"> грн. - видатки на оплату праці з нарахуваннями;</w:t>
      </w:r>
    </w:p>
    <w:p w:rsidR="00FE237D" w:rsidRPr="003375F2" w:rsidRDefault="00FE237D" w:rsidP="001B6907">
      <w:pPr>
        <w:jc w:val="both"/>
        <w:rPr>
          <w:sz w:val="26"/>
          <w:szCs w:val="26"/>
          <w:lang w:val="uk-UA"/>
        </w:rPr>
      </w:pPr>
      <w:r w:rsidRPr="003375F2">
        <w:rPr>
          <w:sz w:val="26"/>
          <w:szCs w:val="26"/>
          <w:lang w:val="uk-UA"/>
        </w:rPr>
        <w:t xml:space="preserve">- </w:t>
      </w:r>
      <w:r w:rsidR="001E2A3D" w:rsidRPr="003375F2">
        <w:rPr>
          <w:sz w:val="26"/>
          <w:szCs w:val="26"/>
          <w:lang w:val="uk-UA"/>
        </w:rPr>
        <w:t>2 916 494</w:t>
      </w:r>
      <w:r w:rsidRPr="003375F2">
        <w:rPr>
          <w:sz w:val="26"/>
          <w:szCs w:val="26"/>
          <w:lang w:val="uk-UA"/>
        </w:rPr>
        <w:t xml:space="preserve"> </w:t>
      </w:r>
      <w:proofErr w:type="spellStart"/>
      <w:r w:rsidRPr="003375F2">
        <w:rPr>
          <w:sz w:val="26"/>
          <w:szCs w:val="26"/>
          <w:lang w:val="uk-UA"/>
        </w:rPr>
        <w:t>грн</w:t>
      </w:r>
      <w:proofErr w:type="spellEnd"/>
      <w:r w:rsidRPr="003375F2">
        <w:rPr>
          <w:sz w:val="26"/>
          <w:szCs w:val="26"/>
          <w:lang w:val="uk-UA"/>
        </w:rPr>
        <w:t xml:space="preserve"> - видатки з</w:t>
      </w:r>
      <w:r w:rsidR="00200B2F" w:rsidRPr="003375F2">
        <w:rPr>
          <w:sz w:val="26"/>
          <w:szCs w:val="26"/>
          <w:lang w:val="uk-UA"/>
        </w:rPr>
        <w:t>а о</w:t>
      </w:r>
      <w:r w:rsidR="001B6907">
        <w:rPr>
          <w:sz w:val="26"/>
          <w:szCs w:val="26"/>
          <w:lang w:val="uk-UA"/>
        </w:rPr>
        <w:t>держувачем</w:t>
      </w:r>
      <w:r w:rsidR="00200B2F" w:rsidRPr="003375F2">
        <w:rPr>
          <w:sz w:val="26"/>
          <w:szCs w:val="26"/>
          <w:lang w:val="uk-UA"/>
        </w:rPr>
        <w:t xml:space="preserve"> коштів бюджету </w:t>
      </w:r>
      <w:proofErr w:type="spellStart"/>
      <w:r w:rsidR="00200B2F" w:rsidRPr="003375F2">
        <w:rPr>
          <w:sz w:val="26"/>
          <w:szCs w:val="26"/>
          <w:lang w:val="uk-UA"/>
        </w:rPr>
        <w:t>КП</w:t>
      </w:r>
      <w:proofErr w:type="spellEnd"/>
      <w:r w:rsidR="00200B2F" w:rsidRPr="003375F2">
        <w:rPr>
          <w:sz w:val="26"/>
          <w:szCs w:val="26"/>
          <w:lang w:val="uk-UA"/>
        </w:rPr>
        <w:t xml:space="preserve"> "</w:t>
      </w:r>
      <w:proofErr w:type="spellStart"/>
      <w:r w:rsidR="00200B2F" w:rsidRPr="003375F2">
        <w:rPr>
          <w:sz w:val="26"/>
          <w:szCs w:val="26"/>
          <w:lang w:val="uk-UA"/>
        </w:rPr>
        <w:t>ПС</w:t>
      </w:r>
      <w:proofErr w:type="spellEnd"/>
      <w:r w:rsidR="00200B2F" w:rsidRPr="003375F2">
        <w:rPr>
          <w:sz w:val="26"/>
          <w:szCs w:val="26"/>
          <w:lang w:val="uk-UA"/>
        </w:rPr>
        <w:t xml:space="preserve"> "Юність"</w:t>
      </w:r>
      <w:r w:rsidR="001B6907">
        <w:rPr>
          <w:sz w:val="26"/>
          <w:szCs w:val="26"/>
          <w:lang w:val="uk-UA"/>
        </w:rPr>
        <w:t xml:space="preserve">, із них на :       </w:t>
      </w:r>
      <w:r w:rsidRPr="003375F2">
        <w:rPr>
          <w:sz w:val="26"/>
          <w:szCs w:val="26"/>
          <w:lang w:val="uk-UA"/>
        </w:rPr>
        <w:t>- оплат</w:t>
      </w:r>
      <w:r w:rsidR="001B6907">
        <w:rPr>
          <w:sz w:val="26"/>
          <w:szCs w:val="26"/>
          <w:lang w:val="uk-UA"/>
        </w:rPr>
        <w:t>у</w:t>
      </w:r>
      <w:r w:rsidRPr="003375F2">
        <w:rPr>
          <w:sz w:val="26"/>
          <w:szCs w:val="26"/>
          <w:lang w:val="uk-UA"/>
        </w:rPr>
        <w:t xml:space="preserve"> праці з нарахуваннями - </w:t>
      </w:r>
      <w:r w:rsidR="00ED6295" w:rsidRPr="003375F2">
        <w:rPr>
          <w:sz w:val="26"/>
          <w:szCs w:val="26"/>
          <w:lang w:val="uk-UA"/>
        </w:rPr>
        <w:t>2 001 815</w:t>
      </w:r>
      <w:r w:rsidRPr="003375F2">
        <w:rPr>
          <w:sz w:val="26"/>
          <w:szCs w:val="26"/>
          <w:lang w:val="uk-UA"/>
        </w:rPr>
        <w:t xml:space="preserve"> грн.;</w:t>
      </w:r>
    </w:p>
    <w:p w:rsidR="00FE237D" w:rsidRPr="003375F2" w:rsidRDefault="001E2A3D" w:rsidP="00FE237D">
      <w:pPr>
        <w:ind w:left="851"/>
        <w:jc w:val="both"/>
        <w:rPr>
          <w:sz w:val="26"/>
          <w:szCs w:val="26"/>
          <w:lang w:val="uk-UA"/>
        </w:rPr>
      </w:pPr>
      <w:r w:rsidRPr="003375F2">
        <w:rPr>
          <w:sz w:val="26"/>
          <w:szCs w:val="26"/>
          <w:lang w:val="uk-UA"/>
        </w:rPr>
        <w:t>- оплат</w:t>
      </w:r>
      <w:r w:rsidR="001B6907">
        <w:rPr>
          <w:sz w:val="26"/>
          <w:szCs w:val="26"/>
          <w:lang w:val="uk-UA"/>
        </w:rPr>
        <w:t>у</w:t>
      </w:r>
      <w:r w:rsidRPr="003375F2">
        <w:rPr>
          <w:sz w:val="26"/>
          <w:szCs w:val="26"/>
          <w:lang w:val="uk-UA"/>
        </w:rPr>
        <w:t xml:space="preserve"> теплопостачання - 611 996 </w:t>
      </w:r>
      <w:r w:rsidR="00FE237D" w:rsidRPr="003375F2">
        <w:rPr>
          <w:sz w:val="26"/>
          <w:szCs w:val="26"/>
          <w:lang w:val="uk-UA"/>
        </w:rPr>
        <w:t>грн.;</w:t>
      </w:r>
    </w:p>
    <w:p w:rsidR="001E2A3D" w:rsidRPr="003375F2" w:rsidRDefault="001E2A3D" w:rsidP="00FE237D">
      <w:pPr>
        <w:ind w:left="851"/>
        <w:jc w:val="both"/>
        <w:rPr>
          <w:sz w:val="26"/>
          <w:szCs w:val="26"/>
          <w:lang w:val="uk-UA"/>
        </w:rPr>
      </w:pPr>
      <w:r w:rsidRPr="003375F2">
        <w:rPr>
          <w:sz w:val="26"/>
          <w:szCs w:val="26"/>
          <w:lang w:val="uk-UA"/>
        </w:rPr>
        <w:t>- оплат</w:t>
      </w:r>
      <w:r w:rsidR="001B6907">
        <w:rPr>
          <w:sz w:val="26"/>
          <w:szCs w:val="26"/>
          <w:lang w:val="uk-UA"/>
        </w:rPr>
        <w:t>у</w:t>
      </w:r>
      <w:r w:rsidRPr="003375F2">
        <w:rPr>
          <w:sz w:val="26"/>
          <w:szCs w:val="26"/>
          <w:lang w:val="uk-UA"/>
        </w:rPr>
        <w:t xml:space="preserve"> електроенергії - 114 133 грн.;</w:t>
      </w:r>
    </w:p>
    <w:p w:rsidR="00AA27B8" w:rsidRPr="003375F2" w:rsidRDefault="00FE237D" w:rsidP="00AA27B8">
      <w:pPr>
        <w:ind w:left="851"/>
        <w:jc w:val="both"/>
        <w:rPr>
          <w:sz w:val="26"/>
          <w:szCs w:val="26"/>
          <w:lang w:val="uk-UA"/>
        </w:rPr>
      </w:pPr>
      <w:r w:rsidRPr="003375F2">
        <w:rPr>
          <w:sz w:val="26"/>
          <w:szCs w:val="26"/>
          <w:lang w:val="uk-UA"/>
        </w:rPr>
        <w:t xml:space="preserve">- придбання оргтехніки - </w:t>
      </w:r>
      <w:r w:rsidR="00AA27B8" w:rsidRPr="003375F2">
        <w:rPr>
          <w:sz w:val="26"/>
          <w:szCs w:val="26"/>
          <w:lang w:val="uk-UA"/>
        </w:rPr>
        <w:t>66 950</w:t>
      </w:r>
      <w:r w:rsidRPr="003375F2">
        <w:rPr>
          <w:sz w:val="26"/>
          <w:szCs w:val="26"/>
          <w:lang w:val="uk-UA"/>
        </w:rPr>
        <w:t xml:space="preserve"> грн.;</w:t>
      </w:r>
    </w:p>
    <w:p w:rsidR="00ED6295" w:rsidRPr="003375F2" w:rsidRDefault="007F77B6" w:rsidP="00ED6295">
      <w:pPr>
        <w:jc w:val="both"/>
        <w:rPr>
          <w:sz w:val="26"/>
          <w:szCs w:val="26"/>
          <w:lang w:val="uk-UA"/>
        </w:rPr>
      </w:pPr>
      <w:r w:rsidRPr="003375F2">
        <w:rPr>
          <w:sz w:val="26"/>
          <w:szCs w:val="26"/>
          <w:lang w:val="uk-UA"/>
        </w:rPr>
        <w:lastRenderedPageBreak/>
        <w:t>- 60 512 грн. - видатки на придбання програмного забезпечення для формування витягів з нормативної грошової оцінки земель м. Чорноморська,</w:t>
      </w:r>
      <w:r w:rsidR="0067209F" w:rsidRPr="003375F2">
        <w:rPr>
          <w:sz w:val="26"/>
          <w:szCs w:val="26"/>
          <w:lang w:val="uk-UA"/>
        </w:rPr>
        <w:t xml:space="preserve">                          </w:t>
      </w:r>
      <w:r w:rsidRPr="003375F2">
        <w:rPr>
          <w:sz w:val="26"/>
          <w:szCs w:val="26"/>
          <w:lang w:val="uk-UA"/>
        </w:rPr>
        <w:t xml:space="preserve"> </w:t>
      </w:r>
      <w:proofErr w:type="spellStart"/>
      <w:r w:rsidRPr="003375F2">
        <w:rPr>
          <w:sz w:val="26"/>
          <w:szCs w:val="26"/>
          <w:lang w:val="uk-UA"/>
        </w:rPr>
        <w:t>смт</w:t>
      </w:r>
      <w:proofErr w:type="spellEnd"/>
      <w:r w:rsidRPr="003375F2">
        <w:rPr>
          <w:sz w:val="26"/>
          <w:szCs w:val="26"/>
          <w:lang w:val="uk-UA"/>
        </w:rPr>
        <w:t xml:space="preserve">. Олександрівка, с. Малодолинське, с. Бурлача Балка. </w:t>
      </w:r>
    </w:p>
    <w:p w:rsidR="00AA27B8" w:rsidRPr="003375F2" w:rsidRDefault="00AA27B8" w:rsidP="00AA27B8">
      <w:pPr>
        <w:jc w:val="both"/>
        <w:rPr>
          <w:sz w:val="26"/>
          <w:szCs w:val="26"/>
          <w:lang w:val="uk-UA"/>
        </w:rPr>
      </w:pPr>
      <w:r w:rsidRPr="003375F2">
        <w:rPr>
          <w:sz w:val="26"/>
          <w:szCs w:val="26"/>
          <w:lang w:val="uk-UA"/>
        </w:rPr>
        <w:t>- 39 717 грн. - видатки на оплату послуг з теплопостачання будинку побуту "Шкільний";</w:t>
      </w:r>
    </w:p>
    <w:p w:rsidR="007F77B6" w:rsidRPr="003375F2" w:rsidRDefault="007F77B6" w:rsidP="00AA27B8">
      <w:pPr>
        <w:jc w:val="both"/>
        <w:rPr>
          <w:sz w:val="26"/>
          <w:szCs w:val="26"/>
          <w:lang w:val="uk-UA"/>
        </w:rPr>
      </w:pPr>
      <w:r w:rsidRPr="003375F2">
        <w:rPr>
          <w:sz w:val="26"/>
          <w:szCs w:val="26"/>
          <w:lang w:val="uk-UA"/>
        </w:rPr>
        <w:t>- 24 618 грн. - видатки на придбання персональних комп'ютерів у комплекті для потреб управління;</w:t>
      </w:r>
    </w:p>
    <w:p w:rsidR="00FE237D" w:rsidRPr="003375F2" w:rsidRDefault="00FE237D" w:rsidP="00FE237D">
      <w:pPr>
        <w:jc w:val="both"/>
        <w:rPr>
          <w:ins w:id="167" w:author="Администратор" w:date="2019-07-12T14:06:00Z"/>
          <w:sz w:val="26"/>
          <w:szCs w:val="26"/>
          <w:lang w:val="uk-UA"/>
        </w:rPr>
      </w:pPr>
      <w:r w:rsidRPr="003375F2">
        <w:rPr>
          <w:sz w:val="26"/>
          <w:szCs w:val="26"/>
          <w:lang w:val="uk-UA"/>
        </w:rPr>
        <w:t xml:space="preserve">- </w:t>
      </w:r>
      <w:r w:rsidR="007F77B6" w:rsidRPr="003375F2">
        <w:rPr>
          <w:sz w:val="26"/>
          <w:szCs w:val="26"/>
          <w:lang w:val="uk-UA"/>
        </w:rPr>
        <w:t>38 544 грн. - інші видатки.</w:t>
      </w:r>
    </w:p>
    <w:p w:rsidR="00E3157C" w:rsidRPr="003375F2" w:rsidRDefault="00E3157C" w:rsidP="00FE237D">
      <w:pPr>
        <w:jc w:val="both"/>
        <w:rPr>
          <w:sz w:val="26"/>
          <w:szCs w:val="26"/>
          <w:lang w:val="uk-UA"/>
        </w:rPr>
      </w:pPr>
    </w:p>
    <w:p w:rsidR="00E3157C" w:rsidRPr="003375F2" w:rsidRDefault="00E10A72" w:rsidP="00E3157C">
      <w:pPr>
        <w:jc w:val="both"/>
        <w:rPr>
          <w:sz w:val="26"/>
          <w:szCs w:val="26"/>
          <w:lang w:val="uk-UA"/>
        </w:rPr>
      </w:pPr>
      <w:r w:rsidRPr="003375F2">
        <w:rPr>
          <w:sz w:val="26"/>
          <w:szCs w:val="26"/>
          <w:lang w:val="uk-UA"/>
        </w:rPr>
        <w:t xml:space="preserve">    </w:t>
      </w:r>
      <w:ins w:id="168" w:author="Администратор" w:date="2019-07-12T14:06:00Z">
        <w:r w:rsidR="00E3157C" w:rsidRPr="003375F2">
          <w:rPr>
            <w:sz w:val="26"/>
            <w:szCs w:val="26"/>
            <w:lang w:val="uk-UA"/>
          </w:rPr>
          <w:t xml:space="preserve">Видатки по </w:t>
        </w:r>
        <w:r w:rsidR="00E3157C" w:rsidRPr="003375F2">
          <w:rPr>
            <w:b/>
            <w:sz w:val="26"/>
            <w:szCs w:val="26"/>
            <w:lang w:val="uk-UA"/>
          </w:rPr>
          <w:t>фінансовому управлінню Чорноморської міської ради</w:t>
        </w:r>
        <w:r w:rsidR="00E3157C" w:rsidRPr="003375F2">
          <w:rPr>
            <w:sz w:val="26"/>
            <w:szCs w:val="26"/>
            <w:lang w:val="uk-UA"/>
          </w:rPr>
          <w:t xml:space="preserve"> Одеської області за 1 півріччя 2019 року становлять  30 158 280  грн.</w:t>
        </w:r>
      </w:ins>
      <w:r w:rsidR="00D41096" w:rsidRPr="003375F2">
        <w:rPr>
          <w:sz w:val="26"/>
          <w:szCs w:val="26"/>
          <w:lang w:val="uk-UA"/>
        </w:rPr>
        <w:t>, зокрема :</w:t>
      </w:r>
    </w:p>
    <w:p w:rsidR="00D41096" w:rsidRPr="003375F2" w:rsidRDefault="00D41096" w:rsidP="00D41096">
      <w:pPr>
        <w:jc w:val="both"/>
        <w:rPr>
          <w:b/>
          <w:sz w:val="26"/>
          <w:szCs w:val="26"/>
          <w:lang w:val="uk-UA"/>
        </w:rPr>
      </w:pPr>
      <w:r w:rsidRPr="003375F2">
        <w:rPr>
          <w:sz w:val="26"/>
          <w:szCs w:val="26"/>
          <w:lang w:val="uk-UA"/>
        </w:rPr>
        <w:t xml:space="preserve">- за період січень - червень  2019 року перераховано до Державного бюджету України </w:t>
      </w:r>
      <w:r w:rsidRPr="003375F2">
        <w:rPr>
          <w:b/>
          <w:sz w:val="26"/>
          <w:szCs w:val="26"/>
          <w:lang w:val="uk-UA"/>
        </w:rPr>
        <w:t>реверсну дотацію в сумі 23 856 600 грн.;</w:t>
      </w:r>
    </w:p>
    <w:p w:rsidR="00E3157C" w:rsidRPr="003375F2" w:rsidRDefault="00D41096" w:rsidP="00E3157C">
      <w:pPr>
        <w:jc w:val="both"/>
        <w:rPr>
          <w:ins w:id="169" w:author="Администратор" w:date="2019-07-12T14:06:00Z"/>
          <w:sz w:val="26"/>
          <w:szCs w:val="26"/>
          <w:lang w:val="uk-UA"/>
        </w:rPr>
      </w:pPr>
      <w:r w:rsidRPr="003375F2">
        <w:rPr>
          <w:sz w:val="26"/>
          <w:szCs w:val="26"/>
          <w:lang w:val="uk-UA"/>
        </w:rPr>
        <w:t xml:space="preserve">- </w:t>
      </w:r>
      <w:ins w:id="170" w:author="Администратор" w:date="2019-07-12T14:06:00Z">
        <w:r w:rsidR="00E3157C" w:rsidRPr="003375F2">
          <w:rPr>
            <w:sz w:val="26"/>
            <w:szCs w:val="26"/>
            <w:lang w:val="uk-UA"/>
          </w:rPr>
          <w:t xml:space="preserve">на фінансування заходів, затверджених міськими програми, </w:t>
        </w:r>
      </w:ins>
      <w:r w:rsidRPr="003375F2">
        <w:rPr>
          <w:sz w:val="26"/>
          <w:szCs w:val="26"/>
          <w:lang w:val="uk-UA"/>
        </w:rPr>
        <w:t xml:space="preserve">спрямовано                             </w:t>
      </w:r>
      <w:ins w:id="171" w:author="Администратор" w:date="2019-07-12T14:06:00Z">
        <w:r w:rsidR="00E3157C" w:rsidRPr="003375F2">
          <w:rPr>
            <w:b/>
            <w:sz w:val="26"/>
            <w:szCs w:val="26"/>
            <w:lang w:val="uk-UA"/>
          </w:rPr>
          <w:t>4 469 245 грн.</w:t>
        </w:r>
        <w:r w:rsidR="00E3157C" w:rsidRPr="003375F2">
          <w:rPr>
            <w:sz w:val="26"/>
            <w:szCs w:val="26"/>
            <w:lang w:val="uk-UA"/>
          </w:rPr>
          <w:t>, в тому числі:</w:t>
        </w:r>
      </w:ins>
    </w:p>
    <w:p w:rsidR="00E3157C" w:rsidRPr="003375F2" w:rsidRDefault="00E3157C" w:rsidP="00D41096">
      <w:pPr>
        <w:ind w:left="284"/>
        <w:jc w:val="both"/>
        <w:rPr>
          <w:ins w:id="172" w:author="Администратор" w:date="2019-07-12T14:06:00Z"/>
          <w:sz w:val="26"/>
          <w:szCs w:val="26"/>
          <w:lang w:val="uk-UA"/>
        </w:rPr>
      </w:pPr>
      <w:ins w:id="173" w:author="Администратор" w:date="2019-07-12T14:06:00Z">
        <w:r w:rsidRPr="003375F2">
          <w:rPr>
            <w:sz w:val="26"/>
            <w:szCs w:val="26"/>
            <w:lang w:val="uk-UA"/>
          </w:rPr>
          <w:t>- Міська програма протидії  злочинності  та  посилення  громадської  безпеки  на  території   Чорноморської міської ради Одеської області на  2019 – 2022  роки -           808 800 грн.;</w:t>
        </w:r>
      </w:ins>
    </w:p>
    <w:p w:rsidR="00E3157C" w:rsidRPr="003375F2" w:rsidRDefault="00E3157C" w:rsidP="00D41096">
      <w:pPr>
        <w:ind w:left="284"/>
        <w:jc w:val="both"/>
        <w:rPr>
          <w:ins w:id="174" w:author="Администратор" w:date="2019-07-12T14:06:00Z"/>
          <w:sz w:val="26"/>
          <w:szCs w:val="26"/>
          <w:lang w:val="uk-UA"/>
        </w:rPr>
      </w:pPr>
      <w:ins w:id="175" w:author="Администратор" w:date="2019-07-12T14:06:00Z">
        <w:r w:rsidRPr="003375F2">
          <w:rPr>
            <w:sz w:val="26"/>
            <w:szCs w:val="26"/>
            <w:lang w:val="uk-UA"/>
          </w:rPr>
          <w:t>- Міська цільова соціальна програма розвитку цивільного захисту на 2016 – 2020 роки - 2 516 000 грн.;</w:t>
        </w:r>
      </w:ins>
    </w:p>
    <w:p w:rsidR="00E3157C" w:rsidRPr="003375F2" w:rsidRDefault="00E3157C" w:rsidP="00D41096">
      <w:pPr>
        <w:ind w:left="284"/>
        <w:jc w:val="both"/>
        <w:rPr>
          <w:ins w:id="176" w:author="Администратор" w:date="2019-07-12T14:06:00Z"/>
          <w:sz w:val="26"/>
          <w:szCs w:val="26"/>
          <w:lang w:val="uk-UA"/>
        </w:rPr>
      </w:pPr>
      <w:ins w:id="177" w:author="Администратор" w:date="2019-07-12T14:06:00Z">
        <w:r w:rsidRPr="003375F2">
          <w:rPr>
            <w:sz w:val="26"/>
            <w:szCs w:val="26"/>
            <w:lang w:val="uk-UA"/>
          </w:rPr>
          <w:t xml:space="preserve">- Міська програма організаційного забезпечення діяльності роботи </w:t>
        </w:r>
        <w:proofErr w:type="spellStart"/>
        <w:r w:rsidRPr="003375F2">
          <w:rPr>
            <w:sz w:val="26"/>
            <w:szCs w:val="26"/>
            <w:lang w:val="uk-UA"/>
          </w:rPr>
          <w:t>Овідіопольского</w:t>
        </w:r>
        <w:proofErr w:type="spellEnd"/>
        <w:r w:rsidRPr="003375F2">
          <w:rPr>
            <w:sz w:val="26"/>
            <w:szCs w:val="26"/>
            <w:lang w:val="uk-UA"/>
          </w:rPr>
          <w:t xml:space="preserve"> </w:t>
        </w:r>
        <w:proofErr w:type="spellStart"/>
        <w:r w:rsidRPr="003375F2">
          <w:rPr>
            <w:sz w:val="26"/>
            <w:szCs w:val="26"/>
            <w:lang w:val="uk-UA"/>
          </w:rPr>
          <w:t>міськрайонного</w:t>
        </w:r>
        <w:proofErr w:type="spellEnd"/>
        <w:r w:rsidRPr="003375F2">
          <w:rPr>
            <w:sz w:val="26"/>
            <w:szCs w:val="26"/>
            <w:lang w:val="uk-UA"/>
          </w:rPr>
          <w:t xml:space="preserve"> відділу філії Державної установи "Центр </w:t>
        </w:r>
        <w:proofErr w:type="spellStart"/>
        <w:r w:rsidRPr="003375F2">
          <w:rPr>
            <w:sz w:val="26"/>
            <w:szCs w:val="26"/>
            <w:lang w:val="uk-UA"/>
          </w:rPr>
          <w:t>пробації</w:t>
        </w:r>
        <w:proofErr w:type="spellEnd"/>
        <w:r w:rsidRPr="003375F2">
          <w:rPr>
            <w:sz w:val="26"/>
            <w:szCs w:val="26"/>
            <w:lang w:val="uk-UA"/>
          </w:rPr>
          <w:t>" в Одеській області по здійсненню нагляду за особами, засудженими до покарань, не пов'язаних з позбавленням волі та попередження рецидивної злочинності на період 2019-2020 роки  - 30 000 грн.;</w:t>
        </w:r>
      </w:ins>
    </w:p>
    <w:p w:rsidR="00E3157C" w:rsidRPr="003375F2" w:rsidRDefault="00E3157C" w:rsidP="00D41096">
      <w:pPr>
        <w:ind w:left="284"/>
        <w:jc w:val="both"/>
        <w:rPr>
          <w:ins w:id="178" w:author="Администратор" w:date="2019-07-12T14:06:00Z"/>
          <w:sz w:val="26"/>
          <w:szCs w:val="26"/>
          <w:lang w:val="uk-UA"/>
        </w:rPr>
      </w:pPr>
      <w:ins w:id="179" w:author="Администратор" w:date="2019-07-12T14:06:00Z">
        <w:r w:rsidRPr="003375F2">
          <w:rPr>
            <w:sz w:val="26"/>
            <w:szCs w:val="26"/>
            <w:lang w:val="uk-UA"/>
          </w:rPr>
          <w:t>- Міська програма підтримки і розвитку навчально-матеріальної бази та соціального захисту студентів  Чорноморського  морського  коледжу  Одеського  національного морського університету на 2019 рік - 988 740 грн.;</w:t>
        </w:r>
      </w:ins>
    </w:p>
    <w:p w:rsidR="00E3157C" w:rsidRPr="003375F2" w:rsidRDefault="00E3157C" w:rsidP="00D41096">
      <w:pPr>
        <w:ind w:left="284"/>
        <w:jc w:val="both"/>
        <w:rPr>
          <w:ins w:id="180" w:author="Администратор" w:date="2019-07-12T14:06:00Z"/>
          <w:sz w:val="26"/>
          <w:szCs w:val="26"/>
          <w:lang w:val="uk-UA"/>
        </w:rPr>
      </w:pPr>
      <w:ins w:id="181" w:author="Администратор" w:date="2019-07-12T14:06:00Z">
        <w:r w:rsidRPr="003375F2">
          <w:rPr>
            <w:sz w:val="26"/>
            <w:szCs w:val="26"/>
            <w:lang w:val="uk-UA"/>
          </w:rPr>
          <w:t>- Міська цільова програма підтримки відділу прикордонної служби "Чорноморськ" Одеського прикордонного загону Південного регіонального управління Державної прикордонної служби України - 125 705 грн.</w:t>
        </w:r>
      </w:ins>
    </w:p>
    <w:p w:rsidR="006E4BBD" w:rsidRPr="003375F2" w:rsidRDefault="006E4BBD" w:rsidP="005D1DD0">
      <w:pPr>
        <w:jc w:val="both"/>
        <w:rPr>
          <w:sz w:val="26"/>
          <w:szCs w:val="26"/>
          <w:highlight w:val="yellow"/>
          <w:lang w:val="uk-UA"/>
        </w:rPr>
      </w:pPr>
    </w:p>
    <w:p w:rsidR="00C71458" w:rsidRPr="003375F2" w:rsidRDefault="00C71180" w:rsidP="00C71458">
      <w:pPr>
        <w:pStyle w:val="a6"/>
        <w:ind w:left="0" w:firstLine="284"/>
        <w:jc w:val="both"/>
        <w:rPr>
          <w:sz w:val="26"/>
          <w:szCs w:val="26"/>
          <w:lang w:val="uk-UA"/>
        </w:rPr>
      </w:pPr>
      <w:r w:rsidRPr="003375F2">
        <w:rPr>
          <w:sz w:val="26"/>
          <w:szCs w:val="26"/>
          <w:lang w:val="uk-UA"/>
        </w:rPr>
        <w:t xml:space="preserve">Основними напрямками використання бюджетних ресурсів є забезпечення асигнуваннями витрат на захищені статті, частка яких у видатковій частині загального фонду бюджету міста становить </w:t>
      </w:r>
      <w:r w:rsidR="007B0082" w:rsidRPr="003375F2">
        <w:rPr>
          <w:sz w:val="26"/>
          <w:szCs w:val="26"/>
          <w:lang w:val="uk-UA"/>
        </w:rPr>
        <w:t>81,8</w:t>
      </w:r>
      <w:r w:rsidR="00C80ADF" w:rsidRPr="003375F2">
        <w:rPr>
          <w:sz w:val="26"/>
          <w:szCs w:val="26"/>
          <w:lang w:val="uk-UA"/>
        </w:rPr>
        <w:t xml:space="preserve"> </w:t>
      </w:r>
      <w:r w:rsidRPr="003375F2">
        <w:rPr>
          <w:sz w:val="26"/>
          <w:szCs w:val="26"/>
          <w:lang w:val="uk-UA"/>
        </w:rPr>
        <w:t xml:space="preserve">відсотка, або </w:t>
      </w:r>
      <w:r w:rsidR="007800A1" w:rsidRPr="003375F2">
        <w:rPr>
          <w:sz w:val="26"/>
          <w:szCs w:val="26"/>
          <w:lang w:val="uk-UA"/>
        </w:rPr>
        <w:t xml:space="preserve">                                </w:t>
      </w:r>
      <w:r w:rsidR="007B0082" w:rsidRPr="003375F2">
        <w:rPr>
          <w:sz w:val="26"/>
          <w:szCs w:val="26"/>
          <w:lang w:val="uk-UA"/>
        </w:rPr>
        <w:t xml:space="preserve"> 303 089 066 </w:t>
      </w:r>
      <w:r w:rsidRPr="003375F2">
        <w:rPr>
          <w:sz w:val="26"/>
          <w:szCs w:val="26"/>
          <w:lang w:val="uk-UA"/>
        </w:rPr>
        <w:t xml:space="preserve">гривень із  </w:t>
      </w:r>
      <w:r w:rsidR="007B0082" w:rsidRPr="003375F2">
        <w:rPr>
          <w:sz w:val="26"/>
          <w:szCs w:val="26"/>
          <w:lang w:val="uk-UA"/>
        </w:rPr>
        <w:t>370 623 335</w:t>
      </w:r>
      <w:r w:rsidRPr="003375F2">
        <w:rPr>
          <w:sz w:val="26"/>
          <w:szCs w:val="26"/>
          <w:lang w:val="uk-UA"/>
        </w:rPr>
        <w:t xml:space="preserve"> гривень</w:t>
      </w:r>
      <w:r w:rsidR="004268C4" w:rsidRPr="003375F2">
        <w:rPr>
          <w:sz w:val="26"/>
          <w:szCs w:val="26"/>
          <w:lang w:val="uk-UA"/>
        </w:rPr>
        <w:t>.</w:t>
      </w:r>
    </w:p>
    <w:p w:rsidR="004268C4" w:rsidRPr="003375F2" w:rsidRDefault="004268C4" w:rsidP="00C71458">
      <w:pPr>
        <w:pStyle w:val="a6"/>
        <w:ind w:left="0" w:firstLine="284"/>
        <w:jc w:val="both"/>
        <w:rPr>
          <w:sz w:val="26"/>
          <w:szCs w:val="26"/>
          <w:highlight w:val="yellow"/>
          <w:lang w:val="uk-UA"/>
        </w:rPr>
      </w:pPr>
    </w:p>
    <w:p w:rsidR="004268C4" w:rsidRPr="003375F2" w:rsidRDefault="004268C4" w:rsidP="00C71458">
      <w:pPr>
        <w:pStyle w:val="a6"/>
        <w:ind w:left="0" w:firstLine="284"/>
        <w:jc w:val="both"/>
        <w:rPr>
          <w:sz w:val="26"/>
          <w:szCs w:val="26"/>
          <w:lang w:val="uk-UA"/>
        </w:rPr>
      </w:pPr>
      <w:r w:rsidRPr="003375F2">
        <w:rPr>
          <w:sz w:val="26"/>
          <w:szCs w:val="26"/>
          <w:lang w:val="uk-UA"/>
        </w:rPr>
        <w:t xml:space="preserve">Видатки на оплату праці </w:t>
      </w:r>
      <w:r w:rsidR="001B6907">
        <w:rPr>
          <w:sz w:val="26"/>
          <w:szCs w:val="26"/>
          <w:lang w:val="uk-UA"/>
        </w:rPr>
        <w:t xml:space="preserve">працівникам бюджетних установ </w:t>
      </w:r>
      <w:r w:rsidRPr="003375F2">
        <w:rPr>
          <w:sz w:val="26"/>
          <w:szCs w:val="26"/>
          <w:lang w:val="uk-UA"/>
        </w:rPr>
        <w:t>та розрахунки за енергоносії</w:t>
      </w:r>
      <w:r w:rsidR="001B6907">
        <w:rPr>
          <w:sz w:val="26"/>
          <w:szCs w:val="26"/>
          <w:lang w:val="uk-UA"/>
        </w:rPr>
        <w:t xml:space="preserve">, що споживають бюджетні установи, які </w:t>
      </w:r>
      <w:r w:rsidRPr="003375F2">
        <w:rPr>
          <w:sz w:val="26"/>
          <w:szCs w:val="26"/>
          <w:lang w:val="uk-UA"/>
        </w:rPr>
        <w:t xml:space="preserve">фінансуються з бюджету </w:t>
      </w:r>
      <w:r w:rsidR="001B6907">
        <w:rPr>
          <w:sz w:val="26"/>
          <w:szCs w:val="26"/>
          <w:lang w:val="uk-UA"/>
        </w:rPr>
        <w:t xml:space="preserve">               </w:t>
      </w:r>
      <w:r w:rsidRPr="003375F2">
        <w:rPr>
          <w:sz w:val="26"/>
          <w:szCs w:val="26"/>
          <w:lang w:val="uk-UA"/>
        </w:rPr>
        <w:t>м. Чорноморська, забезпечені в повному обсязі. Заборгованість по заробітній платі відсутня.</w:t>
      </w:r>
    </w:p>
    <w:p w:rsidR="006E4BBD" w:rsidRPr="003375F2" w:rsidRDefault="006E4BBD" w:rsidP="00C71458">
      <w:pPr>
        <w:pStyle w:val="a6"/>
        <w:ind w:left="0" w:firstLine="284"/>
        <w:jc w:val="both"/>
        <w:rPr>
          <w:sz w:val="26"/>
          <w:szCs w:val="26"/>
          <w:highlight w:val="yellow"/>
          <w:lang w:val="uk-UA"/>
        </w:rPr>
      </w:pPr>
    </w:p>
    <w:p w:rsidR="003E1F7B" w:rsidRPr="003375F2" w:rsidRDefault="003E1F7B" w:rsidP="003E1F7B">
      <w:pPr>
        <w:ind w:right="-1" w:firstLine="284"/>
        <w:jc w:val="both"/>
        <w:rPr>
          <w:sz w:val="26"/>
          <w:szCs w:val="26"/>
          <w:lang w:val="uk-UA"/>
        </w:rPr>
      </w:pPr>
      <w:r w:rsidRPr="003375F2">
        <w:rPr>
          <w:sz w:val="26"/>
          <w:szCs w:val="26"/>
          <w:lang w:val="uk-UA"/>
        </w:rPr>
        <w:t>Інформаці</w:t>
      </w:r>
      <w:r w:rsidR="00D37B7B" w:rsidRPr="003375F2">
        <w:rPr>
          <w:sz w:val="26"/>
          <w:szCs w:val="26"/>
          <w:lang w:val="uk-UA"/>
        </w:rPr>
        <w:t>ю</w:t>
      </w:r>
      <w:r w:rsidRPr="003375F2">
        <w:rPr>
          <w:sz w:val="26"/>
          <w:szCs w:val="26"/>
          <w:lang w:val="uk-UA"/>
        </w:rPr>
        <w:t xml:space="preserve"> про виконання  бюджету міста Чорноморська за  січень - </w:t>
      </w:r>
      <w:r w:rsidR="00D37B7B" w:rsidRPr="003375F2">
        <w:rPr>
          <w:sz w:val="26"/>
          <w:szCs w:val="26"/>
          <w:lang w:val="uk-UA"/>
        </w:rPr>
        <w:t>червен</w:t>
      </w:r>
      <w:r w:rsidRPr="003375F2">
        <w:rPr>
          <w:sz w:val="26"/>
          <w:szCs w:val="26"/>
          <w:lang w:val="uk-UA"/>
        </w:rPr>
        <w:t xml:space="preserve">ь 2019 року </w:t>
      </w:r>
      <w:r w:rsidR="002E6EF0" w:rsidRPr="003375F2">
        <w:rPr>
          <w:sz w:val="26"/>
          <w:szCs w:val="26"/>
          <w:lang w:val="uk-UA"/>
        </w:rPr>
        <w:t>підготовлено на підставі зведених звітів головних розпо</w:t>
      </w:r>
      <w:r w:rsidR="00D37B7B" w:rsidRPr="003375F2">
        <w:rPr>
          <w:sz w:val="26"/>
          <w:szCs w:val="26"/>
          <w:lang w:val="uk-UA"/>
        </w:rPr>
        <w:t xml:space="preserve">рядників бюджетних коштів за 1 півріччя </w:t>
      </w:r>
      <w:r w:rsidR="002E6EF0" w:rsidRPr="003375F2">
        <w:rPr>
          <w:sz w:val="26"/>
          <w:szCs w:val="26"/>
          <w:lang w:val="uk-UA"/>
        </w:rPr>
        <w:t>2019 року.</w:t>
      </w:r>
    </w:p>
    <w:p w:rsidR="002E6EF0" w:rsidRPr="003375F2" w:rsidRDefault="002E6EF0" w:rsidP="003E1F7B">
      <w:pPr>
        <w:ind w:right="-1" w:firstLine="284"/>
        <w:jc w:val="both"/>
        <w:rPr>
          <w:sz w:val="26"/>
          <w:szCs w:val="26"/>
          <w:highlight w:val="yellow"/>
          <w:lang w:val="uk-UA"/>
        </w:rPr>
      </w:pPr>
    </w:p>
    <w:p w:rsidR="00953F32" w:rsidRPr="003375F2" w:rsidRDefault="00953F32" w:rsidP="003E1F7B">
      <w:pPr>
        <w:ind w:right="-1" w:firstLine="708"/>
        <w:jc w:val="right"/>
        <w:rPr>
          <w:b/>
          <w:sz w:val="26"/>
          <w:szCs w:val="26"/>
          <w:lang w:val="uk-UA"/>
        </w:rPr>
      </w:pPr>
      <w:r w:rsidRPr="003375F2">
        <w:rPr>
          <w:b/>
          <w:sz w:val="26"/>
          <w:szCs w:val="26"/>
          <w:lang w:val="uk-UA"/>
        </w:rPr>
        <w:t xml:space="preserve">Фінансове управління </w:t>
      </w:r>
    </w:p>
    <w:p w:rsidR="00953F32" w:rsidRPr="003375F2" w:rsidRDefault="00953F32" w:rsidP="00953F32">
      <w:pPr>
        <w:ind w:firstLine="708"/>
        <w:jc w:val="right"/>
        <w:rPr>
          <w:b/>
          <w:sz w:val="26"/>
          <w:szCs w:val="26"/>
          <w:lang w:val="uk-UA"/>
        </w:rPr>
      </w:pPr>
      <w:r w:rsidRPr="003375F2">
        <w:rPr>
          <w:b/>
          <w:sz w:val="26"/>
          <w:szCs w:val="26"/>
          <w:lang w:val="uk-UA"/>
        </w:rPr>
        <w:t>Чорноморської міської ради</w:t>
      </w:r>
    </w:p>
    <w:p w:rsidR="006E4BBD" w:rsidRPr="003375F2" w:rsidRDefault="006E4BBD" w:rsidP="00953F32">
      <w:pPr>
        <w:ind w:firstLine="708"/>
        <w:jc w:val="right"/>
        <w:rPr>
          <w:b/>
          <w:sz w:val="26"/>
          <w:szCs w:val="26"/>
          <w:lang w:val="uk-UA"/>
        </w:rPr>
      </w:pPr>
      <w:r w:rsidRPr="003375F2">
        <w:rPr>
          <w:b/>
          <w:sz w:val="26"/>
          <w:szCs w:val="26"/>
          <w:lang w:val="uk-UA"/>
        </w:rPr>
        <w:t>Одеської області</w:t>
      </w:r>
    </w:p>
    <w:p w:rsidR="00377B8E" w:rsidRPr="003375F2" w:rsidRDefault="00377B8E" w:rsidP="00953F32">
      <w:pPr>
        <w:jc w:val="both"/>
        <w:rPr>
          <w:b/>
          <w:lang w:val="uk-UA"/>
        </w:rPr>
      </w:pPr>
    </w:p>
    <w:sectPr w:rsidR="00377B8E" w:rsidRPr="003375F2" w:rsidSect="002E0F3B">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73C9"/>
    <w:multiLevelType w:val="hybridMultilevel"/>
    <w:tmpl w:val="AF68CC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81031F"/>
    <w:multiLevelType w:val="hybridMultilevel"/>
    <w:tmpl w:val="1024BAE6"/>
    <w:lvl w:ilvl="0" w:tplc="949E206C">
      <w:numFmt w:val="bullet"/>
      <w:lvlText w:val="-"/>
      <w:lvlJc w:val="left"/>
      <w:pPr>
        <w:ind w:left="1320" w:hanging="360"/>
      </w:pPr>
      <w:rPr>
        <w:rFonts w:ascii="Times New Roman" w:eastAsia="Times New Roman" w:hAnsi="Times New Roman" w:cs="Times New Roman"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nsid w:val="185B1AE3"/>
    <w:multiLevelType w:val="hybridMultilevel"/>
    <w:tmpl w:val="8E7CB30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
    <w:nsid w:val="196C01F5"/>
    <w:multiLevelType w:val="hybridMultilevel"/>
    <w:tmpl w:val="82C08A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03E2519"/>
    <w:multiLevelType w:val="hybridMultilevel"/>
    <w:tmpl w:val="BBB6CA3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5">
    <w:nsid w:val="20C25ADB"/>
    <w:multiLevelType w:val="hybridMultilevel"/>
    <w:tmpl w:val="996C69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041ADA"/>
    <w:multiLevelType w:val="hybridMultilevel"/>
    <w:tmpl w:val="93ACBFA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CAA36BA"/>
    <w:multiLevelType w:val="hybridMultilevel"/>
    <w:tmpl w:val="E7B24842"/>
    <w:lvl w:ilvl="0" w:tplc="E7F64FB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CC92099"/>
    <w:multiLevelType w:val="hybridMultilevel"/>
    <w:tmpl w:val="6C902DE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670E1B"/>
    <w:multiLevelType w:val="hybridMultilevel"/>
    <w:tmpl w:val="29945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9745FC"/>
    <w:multiLevelType w:val="hybridMultilevel"/>
    <w:tmpl w:val="FB7C7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1A74B6"/>
    <w:multiLevelType w:val="hybridMultilevel"/>
    <w:tmpl w:val="6BF8627E"/>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2">
    <w:nsid w:val="5CBA218C"/>
    <w:multiLevelType w:val="hybridMultilevel"/>
    <w:tmpl w:val="711474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652F0958"/>
    <w:multiLevelType w:val="hybridMultilevel"/>
    <w:tmpl w:val="4B86C274"/>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C46344"/>
    <w:multiLevelType w:val="hybridMultilevel"/>
    <w:tmpl w:val="A80EB9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737652F5"/>
    <w:multiLevelType w:val="hybridMultilevel"/>
    <w:tmpl w:val="9F74A6E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C91A51"/>
    <w:multiLevelType w:val="hybridMultilevel"/>
    <w:tmpl w:val="8334E9D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7037F4B"/>
    <w:multiLevelType w:val="hybridMultilevel"/>
    <w:tmpl w:val="57C81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8A1C73"/>
    <w:multiLevelType w:val="hybridMultilevel"/>
    <w:tmpl w:val="4156D312"/>
    <w:lvl w:ilvl="0" w:tplc="04190001">
      <w:start w:val="1"/>
      <w:numFmt w:val="bullet"/>
      <w:lvlText w:val=""/>
      <w:lvlJc w:val="left"/>
      <w:pPr>
        <w:ind w:left="720" w:hanging="360"/>
      </w:pPr>
      <w:rPr>
        <w:rFonts w:ascii="Symbol" w:hAnsi="Symbol" w:hint="default"/>
      </w:rPr>
    </w:lvl>
    <w:lvl w:ilvl="1" w:tplc="F2DEF63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1C3D1F"/>
    <w:multiLevelType w:val="hybridMultilevel"/>
    <w:tmpl w:val="FF7281B4"/>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7B6362BE"/>
    <w:multiLevelType w:val="hybridMultilevel"/>
    <w:tmpl w:val="B66E1D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E4302B"/>
    <w:multiLevelType w:val="hybridMultilevel"/>
    <w:tmpl w:val="5A68DF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7"/>
  </w:num>
  <w:num w:numId="4">
    <w:abstractNumId w:val="16"/>
  </w:num>
  <w:num w:numId="5">
    <w:abstractNumId w:val="1"/>
  </w:num>
  <w:num w:numId="6">
    <w:abstractNumId w:val="15"/>
  </w:num>
  <w:num w:numId="7">
    <w:abstractNumId w:val="13"/>
  </w:num>
  <w:num w:numId="8">
    <w:abstractNumId w:val="20"/>
  </w:num>
  <w:num w:numId="9">
    <w:abstractNumId w:val="0"/>
  </w:num>
  <w:num w:numId="10">
    <w:abstractNumId w:val="8"/>
  </w:num>
  <w:num w:numId="11">
    <w:abstractNumId w:val="12"/>
  </w:num>
  <w:num w:numId="12">
    <w:abstractNumId w:val="5"/>
  </w:num>
  <w:num w:numId="13">
    <w:abstractNumId w:val="17"/>
  </w:num>
  <w:num w:numId="14">
    <w:abstractNumId w:val="3"/>
  </w:num>
  <w:num w:numId="15">
    <w:abstractNumId w:val="14"/>
  </w:num>
  <w:num w:numId="16">
    <w:abstractNumId w:val="19"/>
  </w:num>
  <w:num w:numId="17">
    <w:abstractNumId w:val="18"/>
  </w:num>
  <w:num w:numId="18">
    <w:abstractNumId w:val="2"/>
  </w:num>
  <w:num w:numId="19">
    <w:abstractNumId w:val="6"/>
  </w:num>
  <w:num w:numId="20">
    <w:abstractNumId w:val="9"/>
  </w:num>
  <w:num w:numId="21">
    <w:abstractNumId w:val="10"/>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noPunctuationKerning/>
  <w:characterSpacingControl w:val="doNotCompress"/>
  <w:compat/>
  <w:rsids>
    <w:rsidRoot w:val="00C7684B"/>
    <w:rsid w:val="0000368D"/>
    <w:rsid w:val="00003A89"/>
    <w:rsid w:val="000051FA"/>
    <w:rsid w:val="0000686B"/>
    <w:rsid w:val="00006A5C"/>
    <w:rsid w:val="00007525"/>
    <w:rsid w:val="000079F4"/>
    <w:rsid w:val="00007D66"/>
    <w:rsid w:val="000141A5"/>
    <w:rsid w:val="00014B22"/>
    <w:rsid w:val="00015B3B"/>
    <w:rsid w:val="00017457"/>
    <w:rsid w:val="00017F58"/>
    <w:rsid w:val="000233A3"/>
    <w:rsid w:val="00023EAD"/>
    <w:rsid w:val="00024310"/>
    <w:rsid w:val="0002488E"/>
    <w:rsid w:val="000257EB"/>
    <w:rsid w:val="00030165"/>
    <w:rsid w:val="000420CA"/>
    <w:rsid w:val="00043369"/>
    <w:rsid w:val="00046A7D"/>
    <w:rsid w:val="00047921"/>
    <w:rsid w:val="00047AFD"/>
    <w:rsid w:val="000521B2"/>
    <w:rsid w:val="0005341C"/>
    <w:rsid w:val="000570CC"/>
    <w:rsid w:val="0006124E"/>
    <w:rsid w:val="00063458"/>
    <w:rsid w:val="000635B1"/>
    <w:rsid w:val="000673F4"/>
    <w:rsid w:val="00074AE2"/>
    <w:rsid w:val="00074B45"/>
    <w:rsid w:val="00075062"/>
    <w:rsid w:val="0007659D"/>
    <w:rsid w:val="0007730B"/>
    <w:rsid w:val="00081256"/>
    <w:rsid w:val="00084104"/>
    <w:rsid w:val="00086F60"/>
    <w:rsid w:val="000938D5"/>
    <w:rsid w:val="000941BF"/>
    <w:rsid w:val="000A024A"/>
    <w:rsid w:val="000A0333"/>
    <w:rsid w:val="000A1614"/>
    <w:rsid w:val="000A501C"/>
    <w:rsid w:val="000A6BA3"/>
    <w:rsid w:val="000B0B77"/>
    <w:rsid w:val="000B1F4E"/>
    <w:rsid w:val="000B204E"/>
    <w:rsid w:val="000B40CD"/>
    <w:rsid w:val="000B4B7A"/>
    <w:rsid w:val="000C31E7"/>
    <w:rsid w:val="000C68B2"/>
    <w:rsid w:val="000C6DC4"/>
    <w:rsid w:val="000C70A0"/>
    <w:rsid w:val="000C7612"/>
    <w:rsid w:val="000D62ED"/>
    <w:rsid w:val="000D6602"/>
    <w:rsid w:val="000E094F"/>
    <w:rsid w:val="000E1615"/>
    <w:rsid w:val="000E4A8F"/>
    <w:rsid w:val="000E7864"/>
    <w:rsid w:val="000F27DD"/>
    <w:rsid w:val="000F3232"/>
    <w:rsid w:val="000F5211"/>
    <w:rsid w:val="000F5ADD"/>
    <w:rsid w:val="000F5FF8"/>
    <w:rsid w:val="00102036"/>
    <w:rsid w:val="00104553"/>
    <w:rsid w:val="00105A14"/>
    <w:rsid w:val="00106DAF"/>
    <w:rsid w:val="001075D7"/>
    <w:rsid w:val="00110448"/>
    <w:rsid w:val="00111333"/>
    <w:rsid w:val="001119FF"/>
    <w:rsid w:val="0011572D"/>
    <w:rsid w:val="001172BF"/>
    <w:rsid w:val="0011756B"/>
    <w:rsid w:val="001207EC"/>
    <w:rsid w:val="0012162B"/>
    <w:rsid w:val="00123BEC"/>
    <w:rsid w:val="0012432F"/>
    <w:rsid w:val="0012486E"/>
    <w:rsid w:val="001259E7"/>
    <w:rsid w:val="00127E40"/>
    <w:rsid w:val="001304B6"/>
    <w:rsid w:val="00130924"/>
    <w:rsid w:val="00130CA9"/>
    <w:rsid w:val="0013537F"/>
    <w:rsid w:val="0013740A"/>
    <w:rsid w:val="00140B69"/>
    <w:rsid w:val="00142D82"/>
    <w:rsid w:val="001440A6"/>
    <w:rsid w:val="001457AA"/>
    <w:rsid w:val="00145EFD"/>
    <w:rsid w:val="00150991"/>
    <w:rsid w:val="00150A27"/>
    <w:rsid w:val="00151BE9"/>
    <w:rsid w:val="001521AD"/>
    <w:rsid w:val="00152A47"/>
    <w:rsid w:val="0015313C"/>
    <w:rsid w:val="00154D55"/>
    <w:rsid w:val="0015614C"/>
    <w:rsid w:val="00156984"/>
    <w:rsid w:val="00157DC9"/>
    <w:rsid w:val="0016178D"/>
    <w:rsid w:val="00163A8C"/>
    <w:rsid w:val="001642B6"/>
    <w:rsid w:val="00164636"/>
    <w:rsid w:val="00167B9B"/>
    <w:rsid w:val="001714B6"/>
    <w:rsid w:val="00171ABD"/>
    <w:rsid w:val="0017272E"/>
    <w:rsid w:val="00172ED2"/>
    <w:rsid w:val="00174886"/>
    <w:rsid w:val="00175668"/>
    <w:rsid w:val="00177B45"/>
    <w:rsid w:val="00183A15"/>
    <w:rsid w:val="001844A6"/>
    <w:rsid w:val="001849B1"/>
    <w:rsid w:val="00186176"/>
    <w:rsid w:val="001870CE"/>
    <w:rsid w:val="001876E9"/>
    <w:rsid w:val="001926AF"/>
    <w:rsid w:val="00192B96"/>
    <w:rsid w:val="001947C8"/>
    <w:rsid w:val="001A3B71"/>
    <w:rsid w:val="001A46C2"/>
    <w:rsid w:val="001A5B01"/>
    <w:rsid w:val="001A691D"/>
    <w:rsid w:val="001B0767"/>
    <w:rsid w:val="001B2227"/>
    <w:rsid w:val="001B24DD"/>
    <w:rsid w:val="001B29F1"/>
    <w:rsid w:val="001B5719"/>
    <w:rsid w:val="001B6907"/>
    <w:rsid w:val="001C1A4A"/>
    <w:rsid w:val="001C27AF"/>
    <w:rsid w:val="001C4F82"/>
    <w:rsid w:val="001C697F"/>
    <w:rsid w:val="001C7208"/>
    <w:rsid w:val="001D088C"/>
    <w:rsid w:val="001D3BFF"/>
    <w:rsid w:val="001D61A7"/>
    <w:rsid w:val="001E0138"/>
    <w:rsid w:val="001E08BF"/>
    <w:rsid w:val="001E0D51"/>
    <w:rsid w:val="001E1351"/>
    <w:rsid w:val="001E1452"/>
    <w:rsid w:val="001E2A3D"/>
    <w:rsid w:val="001E2ABA"/>
    <w:rsid w:val="001E33BC"/>
    <w:rsid w:val="001E58E1"/>
    <w:rsid w:val="001F15D9"/>
    <w:rsid w:val="001F42BD"/>
    <w:rsid w:val="001F4361"/>
    <w:rsid w:val="001F57B1"/>
    <w:rsid w:val="00200B2F"/>
    <w:rsid w:val="0020188C"/>
    <w:rsid w:val="002025C9"/>
    <w:rsid w:val="00203031"/>
    <w:rsid w:val="00203342"/>
    <w:rsid w:val="0020389C"/>
    <w:rsid w:val="00205987"/>
    <w:rsid w:val="00205DC7"/>
    <w:rsid w:val="00212CA9"/>
    <w:rsid w:val="00215B7D"/>
    <w:rsid w:val="002171A4"/>
    <w:rsid w:val="0022233E"/>
    <w:rsid w:val="002223AE"/>
    <w:rsid w:val="00222A53"/>
    <w:rsid w:val="00223C6F"/>
    <w:rsid w:val="0022449B"/>
    <w:rsid w:val="0022622D"/>
    <w:rsid w:val="00227F37"/>
    <w:rsid w:val="00231A4C"/>
    <w:rsid w:val="00231AE2"/>
    <w:rsid w:val="0023406A"/>
    <w:rsid w:val="00235647"/>
    <w:rsid w:val="00236E8F"/>
    <w:rsid w:val="00237430"/>
    <w:rsid w:val="00237CB7"/>
    <w:rsid w:val="00240C26"/>
    <w:rsid w:val="002425B2"/>
    <w:rsid w:val="00242E2D"/>
    <w:rsid w:val="00244937"/>
    <w:rsid w:val="00246630"/>
    <w:rsid w:val="002475A3"/>
    <w:rsid w:val="002475B3"/>
    <w:rsid w:val="002521C5"/>
    <w:rsid w:val="00255B7B"/>
    <w:rsid w:val="00256013"/>
    <w:rsid w:val="002577E4"/>
    <w:rsid w:val="00257DBD"/>
    <w:rsid w:val="00260E21"/>
    <w:rsid w:val="00261ADC"/>
    <w:rsid w:val="00264762"/>
    <w:rsid w:val="00264DBF"/>
    <w:rsid w:val="0026762C"/>
    <w:rsid w:val="00267BF4"/>
    <w:rsid w:val="002710D2"/>
    <w:rsid w:val="0027244F"/>
    <w:rsid w:val="00273491"/>
    <w:rsid w:val="0027439B"/>
    <w:rsid w:val="00276207"/>
    <w:rsid w:val="00281C62"/>
    <w:rsid w:val="00281DF9"/>
    <w:rsid w:val="002825C5"/>
    <w:rsid w:val="002861EE"/>
    <w:rsid w:val="00286887"/>
    <w:rsid w:val="00290AAE"/>
    <w:rsid w:val="0029187C"/>
    <w:rsid w:val="00291EC9"/>
    <w:rsid w:val="00291F27"/>
    <w:rsid w:val="00292CE1"/>
    <w:rsid w:val="0029350B"/>
    <w:rsid w:val="0029487C"/>
    <w:rsid w:val="0029745B"/>
    <w:rsid w:val="002A2AA3"/>
    <w:rsid w:val="002A2C1C"/>
    <w:rsid w:val="002A5C08"/>
    <w:rsid w:val="002A5C85"/>
    <w:rsid w:val="002A69B9"/>
    <w:rsid w:val="002A7E95"/>
    <w:rsid w:val="002A7F17"/>
    <w:rsid w:val="002B005C"/>
    <w:rsid w:val="002B05F3"/>
    <w:rsid w:val="002B0EA7"/>
    <w:rsid w:val="002B2F79"/>
    <w:rsid w:val="002B362D"/>
    <w:rsid w:val="002B4C71"/>
    <w:rsid w:val="002B75BF"/>
    <w:rsid w:val="002C231C"/>
    <w:rsid w:val="002C3F12"/>
    <w:rsid w:val="002C449F"/>
    <w:rsid w:val="002C44DB"/>
    <w:rsid w:val="002C51C8"/>
    <w:rsid w:val="002D08C5"/>
    <w:rsid w:val="002D1E1E"/>
    <w:rsid w:val="002D44AC"/>
    <w:rsid w:val="002D4788"/>
    <w:rsid w:val="002D4F20"/>
    <w:rsid w:val="002D70B9"/>
    <w:rsid w:val="002D710C"/>
    <w:rsid w:val="002D76D8"/>
    <w:rsid w:val="002E0054"/>
    <w:rsid w:val="002E0F3B"/>
    <w:rsid w:val="002E2592"/>
    <w:rsid w:val="002E4294"/>
    <w:rsid w:val="002E5827"/>
    <w:rsid w:val="002E6555"/>
    <w:rsid w:val="002E6CAF"/>
    <w:rsid w:val="002E6EF0"/>
    <w:rsid w:val="002E7CFC"/>
    <w:rsid w:val="002F1220"/>
    <w:rsid w:val="002F1CBC"/>
    <w:rsid w:val="002F1E1C"/>
    <w:rsid w:val="002F1F49"/>
    <w:rsid w:val="002F3A21"/>
    <w:rsid w:val="002F3B2A"/>
    <w:rsid w:val="002F601C"/>
    <w:rsid w:val="002F6859"/>
    <w:rsid w:val="002F7C80"/>
    <w:rsid w:val="00302990"/>
    <w:rsid w:val="00306040"/>
    <w:rsid w:val="0031004B"/>
    <w:rsid w:val="00310255"/>
    <w:rsid w:val="003104FA"/>
    <w:rsid w:val="00310731"/>
    <w:rsid w:val="00310BF1"/>
    <w:rsid w:val="00313D24"/>
    <w:rsid w:val="003140C5"/>
    <w:rsid w:val="00314309"/>
    <w:rsid w:val="003145EB"/>
    <w:rsid w:val="00314955"/>
    <w:rsid w:val="003158F9"/>
    <w:rsid w:val="00315C66"/>
    <w:rsid w:val="00316898"/>
    <w:rsid w:val="0032066F"/>
    <w:rsid w:val="00320EB2"/>
    <w:rsid w:val="003215A4"/>
    <w:rsid w:val="003216A8"/>
    <w:rsid w:val="00321BDE"/>
    <w:rsid w:val="00322D0F"/>
    <w:rsid w:val="00327082"/>
    <w:rsid w:val="00327652"/>
    <w:rsid w:val="00327804"/>
    <w:rsid w:val="00327B7B"/>
    <w:rsid w:val="00332B2A"/>
    <w:rsid w:val="00336152"/>
    <w:rsid w:val="003375F2"/>
    <w:rsid w:val="00341055"/>
    <w:rsid w:val="00341F6E"/>
    <w:rsid w:val="00342696"/>
    <w:rsid w:val="00343B24"/>
    <w:rsid w:val="00343BE0"/>
    <w:rsid w:val="00346FF3"/>
    <w:rsid w:val="003470FC"/>
    <w:rsid w:val="00351666"/>
    <w:rsid w:val="00356E72"/>
    <w:rsid w:val="003575AF"/>
    <w:rsid w:val="00360C80"/>
    <w:rsid w:val="0036133C"/>
    <w:rsid w:val="003615C7"/>
    <w:rsid w:val="00361B06"/>
    <w:rsid w:val="00363C76"/>
    <w:rsid w:val="003641D9"/>
    <w:rsid w:val="00370154"/>
    <w:rsid w:val="00371133"/>
    <w:rsid w:val="00371EC0"/>
    <w:rsid w:val="0037383D"/>
    <w:rsid w:val="00377B8E"/>
    <w:rsid w:val="0038042F"/>
    <w:rsid w:val="0038086C"/>
    <w:rsid w:val="00380B49"/>
    <w:rsid w:val="00380C6A"/>
    <w:rsid w:val="003838CB"/>
    <w:rsid w:val="0038469D"/>
    <w:rsid w:val="003855D0"/>
    <w:rsid w:val="003859FA"/>
    <w:rsid w:val="003900AA"/>
    <w:rsid w:val="00390BE6"/>
    <w:rsid w:val="0039142D"/>
    <w:rsid w:val="00392C59"/>
    <w:rsid w:val="00394925"/>
    <w:rsid w:val="00395C0E"/>
    <w:rsid w:val="00396224"/>
    <w:rsid w:val="00397E60"/>
    <w:rsid w:val="003A3ECC"/>
    <w:rsid w:val="003A4736"/>
    <w:rsid w:val="003A6923"/>
    <w:rsid w:val="003A6F59"/>
    <w:rsid w:val="003A76CC"/>
    <w:rsid w:val="003A7704"/>
    <w:rsid w:val="003A7E4B"/>
    <w:rsid w:val="003B10D1"/>
    <w:rsid w:val="003B1FFC"/>
    <w:rsid w:val="003B267E"/>
    <w:rsid w:val="003B4AFA"/>
    <w:rsid w:val="003B603D"/>
    <w:rsid w:val="003B69E2"/>
    <w:rsid w:val="003C012C"/>
    <w:rsid w:val="003C05F5"/>
    <w:rsid w:val="003C0AAC"/>
    <w:rsid w:val="003C1864"/>
    <w:rsid w:val="003C5F5C"/>
    <w:rsid w:val="003C65DC"/>
    <w:rsid w:val="003D13DD"/>
    <w:rsid w:val="003D20FD"/>
    <w:rsid w:val="003D4555"/>
    <w:rsid w:val="003D4D03"/>
    <w:rsid w:val="003D5856"/>
    <w:rsid w:val="003D5A75"/>
    <w:rsid w:val="003D734B"/>
    <w:rsid w:val="003E18AB"/>
    <w:rsid w:val="003E1CB6"/>
    <w:rsid w:val="003E1F7B"/>
    <w:rsid w:val="003E2CE6"/>
    <w:rsid w:val="003E554E"/>
    <w:rsid w:val="003E56DA"/>
    <w:rsid w:val="003E5B4F"/>
    <w:rsid w:val="003E68CD"/>
    <w:rsid w:val="003F08DB"/>
    <w:rsid w:val="003F1A0E"/>
    <w:rsid w:val="003F29A0"/>
    <w:rsid w:val="003F5F21"/>
    <w:rsid w:val="003F708A"/>
    <w:rsid w:val="00400818"/>
    <w:rsid w:val="00401287"/>
    <w:rsid w:val="00403626"/>
    <w:rsid w:val="00404920"/>
    <w:rsid w:val="00404F4D"/>
    <w:rsid w:val="00407A9E"/>
    <w:rsid w:val="00410D06"/>
    <w:rsid w:val="004120BE"/>
    <w:rsid w:val="0041347C"/>
    <w:rsid w:val="004150FD"/>
    <w:rsid w:val="00415454"/>
    <w:rsid w:val="00421EBE"/>
    <w:rsid w:val="00422693"/>
    <w:rsid w:val="00424C4E"/>
    <w:rsid w:val="0042611B"/>
    <w:rsid w:val="004268C4"/>
    <w:rsid w:val="00430774"/>
    <w:rsid w:val="0043419C"/>
    <w:rsid w:val="00440162"/>
    <w:rsid w:val="004414B2"/>
    <w:rsid w:val="00442112"/>
    <w:rsid w:val="00445A57"/>
    <w:rsid w:val="004531AC"/>
    <w:rsid w:val="004533F2"/>
    <w:rsid w:val="004538E9"/>
    <w:rsid w:val="00456075"/>
    <w:rsid w:val="0045672A"/>
    <w:rsid w:val="0046341F"/>
    <w:rsid w:val="00464631"/>
    <w:rsid w:val="00466900"/>
    <w:rsid w:val="00466E7A"/>
    <w:rsid w:val="00470B06"/>
    <w:rsid w:val="00473DFD"/>
    <w:rsid w:val="004760DC"/>
    <w:rsid w:val="004778D1"/>
    <w:rsid w:val="004833A3"/>
    <w:rsid w:val="0048392B"/>
    <w:rsid w:val="00484815"/>
    <w:rsid w:val="00486355"/>
    <w:rsid w:val="0049125C"/>
    <w:rsid w:val="00491BF7"/>
    <w:rsid w:val="00494332"/>
    <w:rsid w:val="00495CAE"/>
    <w:rsid w:val="004A0175"/>
    <w:rsid w:val="004A0421"/>
    <w:rsid w:val="004A181B"/>
    <w:rsid w:val="004A2221"/>
    <w:rsid w:val="004A2A11"/>
    <w:rsid w:val="004A422C"/>
    <w:rsid w:val="004A49FD"/>
    <w:rsid w:val="004A6393"/>
    <w:rsid w:val="004A6F34"/>
    <w:rsid w:val="004B20F9"/>
    <w:rsid w:val="004B29C0"/>
    <w:rsid w:val="004B3AE1"/>
    <w:rsid w:val="004B4A2B"/>
    <w:rsid w:val="004B6365"/>
    <w:rsid w:val="004B6BEA"/>
    <w:rsid w:val="004B6FC0"/>
    <w:rsid w:val="004C147F"/>
    <w:rsid w:val="004C287E"/>
    <w:rsid w:val="004C6D2E"/>
    <w:rsid w:val="004D291B"/>
    <w:rsid w:val="004D4B5A"/>
    <w:rsid w:val="004D5547"/>
    <w:rsid w:val="004D5E5E"/>
    <w:rsid w:val="004D6CC6"/>
    <w:rsid w:val="004E40A8"/>
    <w:rsid w:val="004E464E"/>
    <w:rsid w:val="004E594F"/>
    <w:rsid w:val="004E65C4"/>
    <w:rsid w:val="004E75F7"/>
    <w:rsid w:val="004E7E32"/>
    <w:rsid w:val="004F276F"/>
    <w:rsid w:val="004F41D7"/>
    <w:rsid w:val="004F58C7"/>
    <w:rsid w:val="004F5992"/>
    <w:rsid w:val="004F5F8D"/>
    <w:rsid w:val="00500208"/>
    <w:rsid w:val="0050551B"/>
    <w:rsid w:val="005060B8"/>
    <w:rsid w:val="0050782D"/>
    <w:rsid w:val="00512794"/>
    <w:rsid w:val="00512AB0"/>
    <w:rsid w:val="00514836"/>
    <w:rsid w:val="0051760B"/>
    <w:rsid w:val="00517DE6"/>
    <w:rsid w:val="005222CC"/>
    <w:rsid w:val="00523357"/>
    <w:rsid w:val="00524DAD"/>
    <w:rsid w:val="00525201"/>
    <w:rsid w:val="00525B9B"/>
    <w:rsid w:val="00526D2B"/>
    <w:rsid w:val="0053019C"/>
    <w:rsid w:val="00530345"/>
    <w:rsid w:val="0053267E"/>
    <w:rsid w:val="005326B2"/>
    <w:rsid w:val="0053537A"/>
    <w:rsid w:val="00535BE0"/>
    <w:rsid w:val="005362A5"/>
    <w:rsid w:val="005366E7"/>
    <w:rsid w:val="00541BAB"/>
    <w:rsid w:val="00541EE2"/>
    <w:rsid w:val="00542348"/>
    <w:rsid w:val="005427A3"/>
    <w:rsid w:val="00542BC4"/>
    <w:rsid w:val="0054378A"/>
    <w:rsid w:val="00545306"/>
    <w:rsid w:val="005457BC"/>
    <w:rsid w:val="00545D38"/>
    <w:rsid w:val="0054697F"/>
    <w:rsid w:val="005518D3"/>
    <w:rsid w:val="00552AF4"/>
    <w:rsid w:val="005531C9"/>
    <w:rsid w:val="00554B6E"/>
    <w:rsid w:val="00555360"/>
    <w:rsid w:val="0055550E"/>
    <w:rsid w:val="00555FBB"/>
    <w:rsid w:val="00557EBD"/>
    <w:rsid w:val="005625EE"/>
    <w:rsid w:val="005630F9"/>
    <w:rsid w:val="00563FE5"/>
    <w:rsid w:val="0056468D"/>
    <w:rsid w:val="00564927"/>
    <w:rsid w:val="005672C9"/>
    <w:rsid w:val="00567A5D"/>
    <w:rsid w:val="00570D21"/>
    <w:rsid w:val="00572B19"/>
    <w:rsid w:val="00576FFC"/>
    <w:rsid w:val="00580303"/>
    <w:rsid w:val="00585A1B"/>
    <w:rsid w:val="00591284"/>
    <w:rsid w:val="00592B66"/>
    <w:rsid w:val="00593FEF"/>
    <w:rsid w:val="00594191"/>
    <w:rsid w:val="00595A59"/>
    <w:rsid w:val="00596962"/>
    <w:rsid w:val="00597B73"/>
    <w:rsid w:val="005A0D88"/>
    <w:rsid w:val="005A30A2"/>
    <w:rsid w:val="005A691F"/>
    <w:rsid w:val="005B0BCF"/>
    <w:rsid w:val="005B5346"/>
    <w:rsid w:val="005B572C"/>
    <w:rsid w:val="005B6555"/>
    <w:rsid w:val="005C0482"/>
    <w:rsid w:val="005C2656"/>
    <w:rsid w:val="005C2930"/>
    <w:rsid w:val="005C4702"/>
    <w:rsid w:val="005D06C3"/>
    <w:rsid w:val="005D1931"/>
    <w:rsid w:val="005D1DD0"/>
    <w:rsid w:val="005D2195"/>
    <w:rsid w:val="005D220B"/>
    <w:rsid w:val="005D28F4"/>
    <w:rsid w:val="005D3602"/>
    <w:rsid w:val="005D4343"/>
    <w:rsid w:val="005D7F05"/>
    <w:rsid w:val="005E168D"/>
    <w:rsid w:val="005E2977"/>
    <w:rsid w:val="005E3CBC"/>
    <w:rsid w:val="005E5FC6"/>
    <w:rsid w:val="005E6D6C"/>
    <w:rsid w:val="005E7D56"/>
    <w:rsid w:val="005F2C26"/>
    <w:rsid w:val="005F2EBC"/>
    <w:rsid w:val="005F3ADD"/>
    <w:rsid w:val="005F3BBD"/>
    <w:rsid w:val="005F45CF"/>
    <w:rsid w:val="005F4D15"/>
    <w:rsid w:val="005F67E3"/>
    <w:rsid w:val="005F7622"/>
    <w:rsid w:val="0060223E"/>
    <w:rsid w:val="00604DBB"/>
    <w:rsid w:val="00607873"/>
    <w:rsid w:val="00614A7D"/>
    <w:rsid w:val="00617417"/>
    <w:rsid w:val="00617742"/>
    <w:rsid w:val="00621450"/>
    <w:rsid w:val="0062280B"/>
    <w:rsid w:val="00625308"/>
    <w:rsid w:val="00627EA8"/>
    <w:rsid w:val="00631FAA"/>
    <w:rsid w:val="00632CCE"/>
    <w:rsid w:val="00633017"/>
    <w:rsid w:val="00633751"/>
    <w:rsid w:val="00633C04"/>
    <w:rsid w:val="006354D7"/>
    <w:rsid w:val="00635A71"/>
    <w:rsid w:val="00644C2D"/>
    <w:rsid w:val="00645128"/>
    <w:rsid w:val="00645195"/>
    <w:rsid w:val="00645B4E"/>
    <w:rsid w:val="00652BCA"/>
    <w:rsid w:val="006530D3"/>
    <w:rsid w:val="00653360"/>
    <w:rsid w:val="006544A3"/>
    <w:rsid w:val="006563C4"/>
    <w:rsid w:val="00667C8B"/>
    <w:rsid w:val="0067134D"/>
    <w:rsid w:val="00671F1B"/>
    <w:rsid w:val="0067209F"/>
    <w:rsid w:val="0067222B"/>
    <w:rsid w:val="00674116"/>
    <w:rsid w:val="0067569F"/>
    <w:rsid w:val="0067666C"/>
    <w:rsid w:val="0068161A"/>
    <w:rsid w:val="00682377"/>
    <w:rsid w:val="006911AD"/>
    <w:rsid w:val="006926A4"/>
    <w:rsid w:val="00692ED3"/>
    <w:rsid w:val="00693802"/>
    <w:rsid w:val="00695426"/>
    <w:rsid w:val="006A0149"/>
    <w:rsid w:val="006A0B71"/>
    <w:rsid w:val="006A15E3"/>
    <w:rsid w:val="006A239D"/>
    <w:rsid w:val="006A4029"/>
    <w:rsid w:val="006A43F4"/>
    <w:rsid w:val="006A7032"/>
    <w:rsid w:val="006A70DC"/>
    <w:rsid w:val="006A7B35"/>
    <w:rsid w:val="006A7D44"/>
    <w:rsid w:val="006B1BAA"/>
    <w:rsid w:val="006B23EF"/>
    <w:rsid w:val="006B38AF"/>
    <w:rsid w:val="006B409F"/>
    <w:rsid w:val="006B463C"/>
    <w:rsid w:val="006C0602"/>
    <w:rsid w:val="006C0620"/>
    <w:rsid w:val="006C0B3F"/>
    <w:rsid w:val="006C110D"/>
    <w:rsid w:val="006C125B"/>
    <w:rsid w:val="006C618F"/>
    <w:rsid w:val="006C6445"/>
    <w:rsid w:val="006D0183"/>
    <w:rsid w:val="006D087B"/>
    <w:rsid w:val="006D4772"/>
    <w:rsid w:val="006D53E8"/>
    <w:rsid w:val="006D6009"/>
    <w:rsid w:val="006D7FD4"/>
    <w:rsid w:val="006E094D"/>
    <w:rsid w:val="006E0D4B"/>
    <w:rsid w:val="006E1043"/>
    <w:rsid w:val="006E1BD1"/>
    <w:rsid w:val="006E2089"/>
    <w:rsid w:val="006E21A2"/>
    <w:rsid w:val="006E44AF"/>
    <w:rsid w:val="006E4BBD"/>
    <w:rsid w:val="006E6EF2"/>
    <w:rsid w:val="006F4075"/>
    <w:rsid w:val="006F6989"/>
    <w:rsid w:val="006F75BA"/>
    <w:rsid w:val="007008EB"/>
    <w:rsid w:val="00701C54"/>
    <w:rsid w:val="0070528C"/>
    <w:rsid w:val="00705FC5"/>
    <w:rsid w:val="00710374"/>
    <w:rsid w:val="00710EC9"/>
    <w:rsid w:val="00712A4B"/>
    <w:rsid w:val="00714251"/>
    <w:rsid w:val="00714564"/>
    <w:rsid w:val="00717F77"/>
    <w:rsid w:val="00720474"/>
    <w:rsid w:val="0072110B"/>
    <w:rsid w:val="00722734"/>
    <w:rsid w:val="0072503F"/>
    <w:rsid w:val="00725C4F"/>
    <w:rsid w:val="00726A53"/>
    <w:rsid w:val="007279EA"/>
    <w:rsid w:val="007302DE"/>
    <w:rsid w:val="00731096"/>
    <w:rsid w:val="007347AA"/>
    <w:rsid w:val="007355AA"/>
    <w:rsid w:val="007370BE"/>
    <w:rsid w:val="00742260"/>
    <w:rsid w:val="007423F0"/>
    <w:rsid w:val="00742E3C"/>
    <w:rsid w:val="007443C1"/>
    <w:rsid w:val="007446B7"/>
    <w:rsid w:val="00746674"/>
    <w:rsid w:val="00747437"/>
    <w:rsid w:val="00750DDB"/>
    <w:rsid w:val="007517B2"/>
    <w:rsid w:val="00753C14"/>
    <w:rsid w:val="0075550E"/>
    <w:rsid w:val="007557F0"/>
    <w:rsid w:val="007561B0"/>
    <w:rsid w:val="0075723A"/>
    <w:rsid w:val="00757A6E"/>
    <w:rsid w:val="007648EF"/>
    <w:rsid w:val="007656BC"/>
    <w:rsid w:val="00771151"/>
    <w:rsid w:val="007718C7"/>
    <w:rsid w:val="00771E47"/>
    <w:rsid w:val="00773312"/>
    <w:rsid w:val="00773740"/>
    <w:rsid w:val="00773929"/>
    <w:rsid w:val="00775BB7"/>
    <w:rsid w:val="00776C2C"/>
    <w:rsid w:val="007800A1"/>
    <w:rsid w:val="00782911"/>
    <w:rsid w:val="00783AA0"/>
    <w:rsid w:val="0078763B"/>
    <w:rsid w:val="007905C1"/>
    <w:rsid w:val="00795B50"/>
    <w:rsid w:val="0079746D"/>
    <w:rsid w:val="00797F8A"/>
    <w:rsid w:val="007A4B24"/>
    <w:rsid w:val="007A5054"/>
    <w:rsid w:val="007A7055"/>
    <w:rsid w:val="007B0082"/>
    <w:rsid w:val="007B153F"/>
    <w:rsid w:val="007B5CB7"/>
    <w:rsid w:val="007C0210"/>
    <w:rsid w:val="007C0767"/>
    <w:rsid w:val="007C4AC9"/>
    <w:rsid w:val="007C55CD"/>
    <w:rsid w:val="007C79BC"/>
    <w:rsid w:val="007C7DC9"/>
    <w:rsid w:val="007D0D8D"/>
    <w:rsid w:val="007D2B7E"/>
    <w:rsid w:val="007D31E6"/>
    <w:rsid w:val="007D3414"/>
    <w:rsid w:val="007D4BB9"/>
    <w:rsid w:val="007D5819"/>
    <w:rsid w:val="007D5C82"/>
    <w:rsid w:val="007D71FB"/>
    <w:rsid w:val="007E1278"/>
    <w:rsid w:val="007E23E8"/>
    <w:rsid w:val="007E3DA5"/>
    <w:rsid w:val="007E41F7"/>
    <w:rsid w:val="007E466B"/>
    <w:rsid w:val="007E5A3B"/>
    <w:rsid w:val="007E6EAE"/>
    <w:rsid w:val="007E7B7F"/>
    <w:rsid w:val="007E7C4E"/>
    <w:rsid w:val="007F09BD"/>
    <w:rsid w:val="007F26B0"/>
    <w:rsid w:val="007F40E4"/>
    <w:rsid w:val="007F4B9E"/>
    <w:rsid w:val="007F75C4"/>
    <w:rsid w:val="007F77B6"/>
    <w:rsid w:val="00800D1C"/>
    <w:rsid w:val="00803581"/>
    <w:rsid w:val="00803DF2"/>
    <w:rsid w:val="00804803"/>
    <w:rsid w:val="00817154"/>
    <w:rsid w:val="0081790C"/>
    <w:rsid w:val="00824A53"/>
    <w:rsid w:val="00826804"/>
    <w:rsid w:val="00826ABA"/>
    <w:rsid w:val="00830A82"/>
    <w:rsid w:val="00832D76"/>
    <w:rsid w:val="008343CE"/>
    <w:rsid w:val="00843051"/>
    <w:rsid w:val="00843A48"/>
    <w:rsid w:val="00844A81"/>
    <w:rsid w:val="00844EB6"/>
    <w:rsid w:val="0084649A"/>
    <w:rsid w:val="00846B8C"/>
    <w:rsid w:val="00850396"/>
    <w:rsid w:val="0085124F"/>
    <w:rsid w:val="008512AD"/>
    <w:rsid w:val="00851592"/>
    <w:rsid w:val="00852F45"/>
    <w:rsid w:val="008541ED"/>
    <w:rsid w:val="00855EF9"/>
    <w:rsid w:val="00856FA0"/>
    <w:rsid w:val="00857437"/>
    <w:rsid w:val="008602E5"/>
    <w:rsid w:val="0086058F"/>
    <w:rsid w:val="008608C9"/>
    <w:rsid w:val="00861BC6"/>
    <w:rsid w:val="008620C1"/>
    <w:rsid w:val="00864BBA"/>
    <w:rsid w:val="008650FB"/>
    <w:rsid w:val="00865617"/>
    <w:rsid w:val="00866E66"/>
    <w:rsid w:val="008735FA"/>
    <w:rsid w:val="0087669A"/>
    <w:rsid w:val="00876932"/>
    <w:rsid w:val="00877F12"/>
    <w:rsid w:val="008836DA"/>
    <w:rsid w:val="00884005"/>
    <w:rsid w:val="00887C27"/>
    <w:rsid w:val="00890C22"/>
    <w:rsid w:val="00891552"/>
    <w:rsid w:val="00891F71"/>
    <w:rsid w:val="008934C8"/>
    <w:rsid w:val="00893808"/>
    <w:rsid w:val="008956F7"/>
    <w:rsid w:val="00897C2E"/>
    <w:rsid w:val="008A095B"/>
    <w:rsid w:val="008A3132"/>
    <w:rsid w:val="008A3556"/>
    <w:rsid w:val="008A636B"/>
    <w:rsid w:val="008A7CB8"/>
    <w:rsid w:val="008B03D0"/>
    <w:rsid w:val="008B0ED0"/>
    <w:rsid w:val="008B2C45"/>
    <w:rsid w:val="008B43F2"/>
    <w:rsid w:val="008B4EAA"/>
    <w:rsid w:val="008B69AC"/>
    <w:rsid w:val="008B6E59"/>
    <w:rsid w:val="008C121A"/>
    <w:rsid w:val="008C353A"/>
    <w:rsid w:val="008C360E"/>
    <w:rsid w:val="008C37A3"/>
    <w:rsid w:val="008C4050"/>
    <w:rsid w:val="008C433D"/>
    <w:rsid w:val="008C4DC2"/>
    <w:rsid w:val="008C68DE"/>
    <w:rsid w:val="008C6D06"/>
    <w:rsid w:val="008D0A3C"/>
    <w:rsid w:val="008D0C03"/>
    <w:rsid w:val="008D14BB"/>
    <w:rsid w:val="008D3FF5"/>
    <w:rsid w:val="008D7073"/>
    <w:rsid w:val="008E0A77"/>
    <w:rsid w:val="008E17A2"/>
    <w:rsid w:val="008E227C"/>
    <w:rsid w:val="008E2B4F"/>
    <w:rsid w:val="008E2C19"/>
    <w:rsid w:val="008E4126"/>
    <w:rsid w:val="008E4CF6"/>
    <w:rsid w:val="008E509F"/>
    <w:rsid w:val="008E5C2B"/>
    <w:rsid w:val="008E6132"/>
    <w:rsid w:val="008E6646"/>
    <w:rsid w:val="008E7C46"/>
    <w:rsid w:val="008F0A54"/>
    <w:rsid w:val="008F5191"/>
    <w:rsid w:val="008F52BB"/>
    <w:rsid w:val="008F6B73"/>
    <w:rsid w:val="008F7023"/>
    <w:rsid w:val="00900760"/>
    <w:rsid w:val="00901DD7"/>
    <w:rsid w:val="00907130"/>
    <w:rsid w:val="009075AA"/>
    <w:rsid w:val="00907B49"/>
    <w:rsid w:val="009110B6"/>
    <w:rsid w:val="00913E3F"/>
    <w:rsid w:val="00914F99"/>
    <w:rsid w:val="00914FF9"/>
    <w:rsid w:val="00917661"/>
    <w:rsid w:val="0092556F"/>
    <w:rsid w:val="00927E43"/>
    <w:rsid w:val="0093194C"/>
    <w:rsid w:val="00932330"/>
    <w:rsid w:val="00932BDF"/>
    <w:rsid w:val="0093402C"/>
    <w:rsid w:val="0093453E"/>
    <w:rsid w:val="00940FC7"/>
    <w:rsid w:val="0094564F"/>
    <w:rsid w:val="00945968"/>
    <w:rsid w:val="00947CC7"/>
    <w:rsid w:val="0095142A"/>
    <w:rsid w:val="00953609"/>
    <w:rsid w:val="00953F32"/>
    <w:rsid w:val="009565AC"/>
    <w:rsid w:val="00961772"/>
    <w:rsid w:val="00961C6B"/>
    <w:rsid w:val="009622B5"/>
    <w:rsid w:val="00962C33"/>
    <w:rsid w:val="009638CC"/>
    <w:rsid w:val="009641A4"/>
    <w:rsid w:val="009663B8"/>
    <w:rsid w:val="009669B6"/>
    <w:rsid w:val="00967931"/>
    <w:rsid w:val="00970234"/>
    <w:rsid w:val="009708F1"/>
    <w:rsid w:val="00971E63"/>
    <w:rsid w:val="009731C7"/>
    <w:rsid w:val="00974E9F"/>
    <w:rsid w:val="00974F59"/>
    <w:rsid w:val="00975664"/>
    <w:rsid w:val="009764E9"/>
    <w:rsid w:val="00977436"/>
    <w:rsid w:val="00982A8C"/>
    <w:rsid w:val="00983285"/>
    <w:rsid w:val="00984592"/>
    <w:rsid w:val="0098544A"/>
    <w:rsid w:val="009868B8"/>
    <w:rsid w:val="009904D7"/>
    <w:rsid w:val="0099241F"/>
    <w:rsid w:val="00993215"/>
    <w:rsid w:val="00994906"/>
    <w:rsid w:val="009A0550"/>
    <w:rsid w:val="009A1155"/>
    <w:rsid w:val="009A11CB"/>
    <w:rsid w:val="009A1ADC"/>
    <w:rsid w:val="009A6DAC"/>
    <w:rsid w:val="009A7EDB"/>
    <w:rsid w:val="009B0232"/>
    <w:rsid w:val="009B2CF7"/>
    <w:rsid w:val="009B4A48"/>
    <w:rsid w:val="009B4A83"/>
    <w:rsid w:val="009B4D16"/>
    <w:rsid w:val="009C22DB"/>
    <w:rsid w:val="009C5A57"/>
    <w:rsid w:val="009C5B9F"/>
    <w:rsid w:val="009C62DC"/>
    <w:rsid w:val="009D0DDE"/>
    <w:rsid w:val="009D4BF1"/>
    <w:rsid w:val="009D5E4C"/>
    <w:rsid w:val="009D6FC8"/>
    <w:rsid w:val="009D7903"/>
    <w:rsid w:val="009E1ED6"/>
    <w:rsid w:val="009E31F0"/>
    <w:rsid w:val="009E4905"/>
    <w:rsid w:val="009E69AC"/>
    <w:rsid w:val="009F15F4"/>
    <w:rsid w:val="009F1FEA"/>
    <w:rsid w:val="009F2365"/>
    <w:rsid w:val="009F30B6"/>
    <w:rsid w:val="009F34CA"/>
    <w:rsid w:val="009F3560"/>
    <w:rsid w:val="009F57E5"/>
    <w:rsid w:val="009F7FC4"/>
    <w:rsid w:val="00A044BB"/>
    <w:rsid w:val="00A05E0D"/>
    <w:rsid w:val="00A06A97"/>
    <w:rsid w:val="00A07D87"/>
    <w:rsid w:val="00A1048E"/>
    <w:rsid w:val="00A13BDA"/>
    <w:rsid w:val="00A211A1"/>
    <w:rsid w:val="00A215A4"/>
    <w:rsid w:val="00A21EA6"/>
    <w:rsid w:val="00A227DE"/>
    <w:rsid w:val="00A258CD"/>
    <w:rsid w:val="00A274B4"/>
    <w:rsid w:val="00A27897"/>
    <w:rsid w:val="00A27B2E"/>
    <w:rsid w:val="00A31C41"/>
    <w:rsid w:val="00A33243"/>
    <w:rsid w:val="00A33393"/>
    <w:rsid w:val="00A33F4E"/>
    <w:rsid w:val="00A3641D"/>
    <w:rsid w:val="00A420B1"/>
    <w:rsid w:val="00A43283"/>
    <w:rsid w:val="00A44AFA"/>
    <w:rsid w:val="00A46B86"/>
    <w:rsid w:val="00A5187B"/>
    <w:rsid w:val="00A528BB"/>
    <w:rsid w:val="00A54689"/>
    <w:rsid w:val="00A54F0D"/>
    <w:rsid w:val="00A5580B"/>
    <w:rsid w:val="00A57188"/>
    <w:rsid w:val="00A57B7B"/>
    <w:rsid w:val="00A6179F"/>
    <w:rsid w:val="00A61A0E"/>
    <w:rsid w:val="00A62745"/>
    <w:rsid w:val="00A665F7"/>
    <w:rsid w:val="00A70E0F"/>
    <w:rsid w:val="00A73E35"/>
    <w:rsid w:val="00A807AC"/>
    <w:rsid w:val="00A812CC"/>
    <w:rsid w:val="00A815A2"/>
    <w:rsid w:val="00A81930"/>
    <w:rsid w:val="00A81CB8"/>
    <w:rsid w:val="00A83801"/>
    <w:rsid w:val="00A85234"/>
    <w:rsid w:val="00A878CC"/>
    <w:rsid w:val="00A90949"/>
    <w:rsid w:val="00A92B7E"/>
    <w:rsid w:val="00A947E8"/>
    <w:rsid w:val="00A952F9"/>
    <w:rsid w:val="00AA237F"/>
    <w:rsid w:val="00AA27B8"/>
    <w:rsid w:val="00AA2C35"/>
    <w:rsid w:val="00AA3DAD"/>
    <w:rsid w:val="00AA77F7"/>
    <w:rsid w:val="00AB08FB"/>
    <w:rsid w:val="00AB1820"/>
    <w:rsid w:val="00AB3BD3"/>
    <w:rsid w:val="00AB5E9C"/>
    <w:rsid w:val="00AB6725"/>
    <w:rsid w:val="00AB6974"/>
    <w:rsid w:val="00AB7744"/>
    <w:rsid w:val="00AC0017"/>
    <w:rsid w:val="00AC0AA7"/>
    <w:rsid w:val="00AC469C"/>
    <w:rsid w:val="00AC47F5"/>
    <w:rsid w:val="00AC7075"/>
    <w:rsid w:val="00AC77FF"/>
    <w:rsid w:val="00AD0F12"/>
    <w:rsid w:val="00AD2018"/>
    <w:rsid w:val="00AD5A63"/>
    <w:rsid w:val="00AD6907"/>
    <w:rsid w:val="00AD7141"/>
    <w:rsid w:val="00AE0040"/>
    <w:rsid w:val="00AE1638"/>
    <w:rsid w:val="00AE1C44"/>
    <w:rsid w:val="00AE4164"/>
    <w:rsid w:val="00AE5510"/>
    <w:rsid w:val="00AE5F08"/>
    <w:rsid w:val="00AF1F66"/>
    <w:rsid w:val="00AF2CD3"/>
    <w:rsid w:val="00AF2FA1"/>
    <w:rsid w:val="00AF3310"/>
    <w:rsid w:val="00AF586B"/>
    <w:rsid w:val="00AF5E4F"/>
    <w:rsid w:val="00AF6CD1"/>
    <w:rsid w:val="00B00E31"/>
    <w:rsid w:val="00B02E64"/>
    <w:rsid w:val="00B038F3"/>
    <w:rsid w:val="00B04444"/>
    <w:rsid w:val="00B0515A"/>
    <w:rsid w:val="00B062F8"/>
    <w:rsid w:val="00B074DC"/>
    <w:rsid w:val="00B11575"/>
    <w:rsid w:val="00B1337E"/>
    <w:rsid w:val="00B16173"/>
    <w:rsid w:val="00B16DA7"/>
    <w:rsid w:val="00B17202"/>
    <w:rsid w:val="00B23099"/>
    <w:rsid w:val="00B24FC5"/>
    <w:rsid w:val="00B25D20"/>
    <w:rsid w:val="00B318AC"/>
    <w:rsid w:val="00B329E4"/>
    <w:rsid w:val="00B3410D"/>
    <w:rsid w:val="00B35A5C"/>
    <w:rsid w:val="00B37DED"/>
    <w:rsid w:val="00B40628"/>
    <w:rsid w:val="00B40BB3"/>
    <w:rsid w:val="00B40CFF"/>
    <w:rsid w:val="00B40E0D"/>
    <w:rsid w:val="00B42A48"/>
    <w:rsid w:val="00B4462C"/>
    <w:rsid w:val="00B45CA6"/>
    <w:rsid w:val="00B472BE"/>
    <w:rsid w:val="00B5124C"/>
    <w:rsid w:val="00B513C3"/>
    <w:rsid w:val="00B514DE"/>
    <w:rsid w:val="00B51A23"/>
    <w:rsid w:val="00B53D95"/>
    <w:rsid w:val="00B543A0"/>
    <w:rsid w:val="00B5710E"/>
    <w:rsid w:val="00B578AE"/>
    <w:rsid w:val="00B57CC5"/>
    <w:rsid w:val="00B606A0"/>
    <w:rsid w:val="00B61DEF"/>
    <w:rsid w:val="00B61F2C"/>
    <w:rsid w:val="00B62132"/>
    <w:rsid w:val="00B63691"/>
    <w:rsid w:val="00B64C0A"/>
    <w:rsid w:val="00B64ECF"/>
    <w:rsid w:val="00B6512D"/>
    <w:rsid w:val="00B65E9E"/>
    <w:rsid w:val="00B679BD"/>
    <w:rsid w:val="00B67DA6"/>
    <w:rsid w:val="00B70E5A"/>
    <w:rsid w:val="00B72EBA"/>
    <w:rsid w:val="00B77C92"/>
    <w:rsid w:val="00B814AB"/>
    <w:rsid w:val="00B82B43"/>
    <w:rsid w:val="00B84FF7"/>
    <w:rsid w:val="00B85A94"/>
    <w:rsid w:val="00B863B2"/>
    <w:rsid w:val="00B9036F"/>
    <w:rsid w:val="00B911AC"/>
    <w:rsid w:val="00B9124C"/>
    <w:rsid w:val="00B92EBC"/>
    <w:rsid w:val="00B93482"/>
    <w:rsid w:val="00B9495D"/>
    <w:rsid w:val="00B9573F"/>
    <w:rsid w:val="00B96808"/>
    <w:rsid w:val="00B97FCC"/>
    <w:rsid w:val="00BA3C4E"/>
    <w:rsid w:val="00BA48FD"/>
    <w:rsid w:val="00BA4EA2"/>
    <w:rsid w:val="00BA538C"/>
    <w:rsid w:val="00BA7967"/>
    <w:rsid w:val="00BA7B2D"/>
    <w:rsid w:val="00BA7FC4"/>
    <w:rsid w:val="00BB192C"/>
    <w:rsid w:val="00BB35ED"/>
    <w:rsid w:val="00BB49B2"/>
    <w:rsid w:val="00BC3766"/>
    <w:rsid w:val="00BC5D37"/>
    <w:rsid w:val="00BD1F42"/>
    <w:rsid w:val="00BD2869"/>
    <w:rsid w:val="00BD2886"/>
    <w:rsid w:val="00BD5832"/>
    <w:rsid w:val="00BD6D5B"/>
    <w:rsid w:val="00BD7C74"/>
    <w:rsid w:val="00BE1027"/>
    <w:rsid w:val="00BE130E"/>
    <w:rsid w:val="00BE1486"/>
    <w:rsid w:val="00BE2883"/>
    <w:rsid w:val="00BE4EDF"/>
    <w:rsid w:val="00BE5E91"/>
    <w:rsid w:val="00BE7F41"/>
    <w:rsid w:val="00BF27CB"/>
    <w:rsid w:val="00BF324B"/>
    <w:rsid w:val="00BF3AFC"/>
    <w:rsid w:val="00BF4961"/>
    <w:rsid w:val="00BF527E"/>
    <w:rsid w:val="00BF5BBA"/>
    <w:rsid w:val="00C0032C"/>
    <w:rsid w:val="00C01146"/>
    <w:rsid w:val="00C01992"/>
    <w:rsid w:val="00C03D56"/>
    <w:rsid w:val="00C04B60"/>
    <w:rsid w:val="00C06153"/>
    <w:rsid w:val="00C07347"/>
    <w:rsid w:val="00C10E66"/>
    <w:rsid w:val="00C11642"/>
    <w:rsid w:val="00C14666"/>
    <w:rsid w:val="00C14802"/>
    <w:rsid w:val="00C15E6D"/>
    <w:rsid w:val="00C22A7B"/>
    <w:rsid w:val="00C230B8"/>
    <w:rsid w:val="00C260C3"/>
    <w:rsid w:val="00C26D12"/>
    <w:rsid w:val="00C26DB4"/>
    <w:rsid w:val="00C273AA"/>
    <w:rsid w:val="00C300A8"/>
    <w:rsid w:val="00C308B9"/>
    <w:rsid w:val="00C32AEC"/>
    <w:rsid w:val="00C32CF8"/>
    <w:rsid w:val="00C344C6"/>
    <w:rsid w:val="00C34ED2"/>
    <w:rsid w:val="00C4333E"/>
    <w:rsid w:val="00C44A23"/>
    <w:rsid w:val="00C50AF7"/>
    <w:rsid w:val="00C5215F"/>
    <w:rsid w:val="00C5258E"/>
    <w:rsid w:val="00C53273"/>
    <w:rsid w:val="00C55047"/>
    <w:rsid w:val="00C5542A"/>
    <w:rsid w:val="00C55B18"/>
    <w:rsid w:val="00C5606D"/>
    <w:rsid w:val="00C57494"/>
    <w:rsid w:val="00C607C4"/>
    <w:rsid w:val="00C60F39"/>
    <w:rsid w:val="00C613BA"/>
    <w:rsid w:val="00C62581"/>
    <w:rsid w:val="00C6426C"/>
    <w:rsid w:val="00C666D6"/>
    <w:rsid w:val="00C67CF1"/>
    <w:rsid w:val="00C70320"/>
    <w:rsid w:val="00C705E4"/>
    <w:rsid w:val="00C71180"/>
    <w:rsid w:val="00C71458"/>
    <w:rsid w:val="00C71801"/>
    <w:rsid w:val="00C74718"/>
    <w:rsid w:val="00C7684B"/>
    <w:rsid w:val="00C7726F"/>
    <w:rsid w:val="00C77D55"/>
    <w:rsid w:val="00C77D8C"/>
    <w:rsid w:val="00C8057D"/>
    <w:rsid w:val="00C80ADF"/>
    <w:rsid w:val="00C81CDE"/>
    <w:rsid w:val="00C831B7"/>
    <w:rsid w:val="00C838E4"/>
    <w:rsid w:val="00C85E3B"/>
    <w:rsid w:val="00C90971"/>
    <w:rsid w:val="00C92BA2"/>
    <w:rsid w:val="00C93008"/>
    <w:rsid w:val="00C949AC"/>
    <w:rsid w:val="00C9651C"/>
    <w:rsid w:val="00CA412D"/>
    <w:rsid w:val="00CA5948"/>
    <w:rsid w:val="00CB0D57"/>
    <w:rsid w:val="00CB38B0"/>
    <w:rsid w:val="00CB5393"/>
    <w:rsid w:val="00CB570D"/>
    <w:rsid w:val="00CB6027"/>
    <w:rsid w:val="00CB69B5"/>
    <w:rsid w:val="00CB7C9E"/>
    <w:rsid w:val="00CC08CC"/>
    <w:rsid w:val="00CC5719"/>
    <w:rsid w:val="00CC7702"/>
    <w:rsid w:val="00CD00BB"/>
    <w:rsid w:val="00CD0E54"/>
    <w:rsid w:val="00CD1782"/>
    <w:rsid w:val="00CD1E7E"/>
    <w:rsid w:val="00CD222F"/>
    <w:rsid w:val="00CD48C5"/>
    <w:rsid w:val="00CD681D"/>
    <w:rsid w:val="00CD782A"/>
    <w:rsid w:val="00CD782D"/>
    <w:rsid w:val="00CD7CBB"/>
    <w:rsid w:val="00CE4130"/>
    <w:rsid w:val="00CE5188"/>
    <w:rsid w:val="00CE5E98"/>
    <w:rsid w:val="00CE643F"/>
    <w:rsid w:val="00CE69A9"/>
    <w:rsid w:val="00CE7646"/>
    <w:rsid w:val="00CF15EE"/>
    <w:rsid w:val="00CF2865"/>
    <w:rsid w:val="00CF434A"/>
    <w:rsid w:val="00CF615E"/>
    <w:rsid w:val="00CF764E"/>
    <w:rsid w:val="00CF7965"/>
    <w:rsid w:val="00D01792"/>
    <w:rsid w:val="00D02460"/>
    <w:rsid w:val="00D04608"/>
    <w:rsid w:val="00D109FB"/>
    <w:rsid w:val="00D120A1"/>
    <w:rsid w:val="00D15D93"/>
    <w:rsid w:val="00D20D2D"/>
    <w:rsid w:val="00D2300D"/>
    <w:rsid w:val="00D23EC5"/>
    <w:rsid w:val="00D248CD"/>
    <w:rsid w:val="00D26E95"/>
    <w:rsid w:val="00D26F11"/>
    <w:rsid w:val="00D3209D"/>
    <w:rsid w:val="00D349C6"/>
    <w:rsid w:val="00D35CE1"/>
    <w:rsid w:val="00D37763"/>
    <w:rsid w:val="00D37B7B"/>
    <w:rsid w:val="00D41096"/>
    <w:rsid w:val="00D44510"/>
    <w:rsid w:val="00D44CC2"/>
    <w:rsid w:val="00D45243"/>
    <w:rsid w:val="00D51790"/>
    <w:rsid w:val="00D51F92"/>
    <w:rsid w:val="00D54400"/>
    <w:rsid w:val="00D554F5"/>
    <w:rsid w:val="00D61ED2"/>
    <w:rsid w:val="00D63248"/>
    <w:rsid w:val="00D6370F"/>
    <w:rsid w:val="00D657EE"/>
    <w:rsid w:val="00D65893"/>
    <w:rsid w:val="00D663CC"/>
    <w:rsid w:val="00D7012A"/>
    <w:rsid w:val="00D70509"/>
    <w:rsid w:val="00D707AD"/>
    <w:rsid w:val="00D70C21"/>
    <w:rsid w:val="00D73248"/>
    <w:rsid w:val="00D75F30"/>
    <w:rsid w:val="00D76EC4"/>
    <w:rsid w:val="00D775E1"/>
    <w:rsid w:val="00D778B0"/>
    <w:rsid w:val="00D80651"/>
    <w:rsid w:val="00D81573"/>
    <w:rsid w:val="00D81A87"/>
    <w:rsid w:val="00D9005B"/>
    <w:rsid w:val="00D90E21"/>
    <w:rsid w:val="00D91973"/>
    <w:rsid w:val="00D91D6B"/>
    <w:rsid w:val="00D936E2"/>
    <w:rsid w:val="00D93F82"/>
    <w:rsid w:val="00D9678E"/>
    <w:rsid w:val="00D96B18"/>
    <w:rsid w:val="00D97970"/>
    <w:rsid w:val="00DA106F"/>
    <w:rsid w:val="00DA61AF"/>
    <w:rsid w:val="00DA746B"/>
    <w:rsid w:val="00DB031D"/>
    <w:rsid w:val="00DB1B18"/>
    <w:rsid w:val="00DB1C59"/>
    <w:rsid w:val="00DB6333"/>
    <w:rsid w:val="00DC1A95"/>
    <w:rsid w:val="00DC606D"/>
    <w:rsid w:val="00DC6569"/>
    <w:rsid w:val="00DC7A93"/>
    <w:rsid w:val="00DC7B4B"/>
    <w:rsid w:val="00DD0EB4"/>
    <w:rsid w:val="00DD3FB3"/>
    <w:rsid w:val="00DD76B9"/>
    <w:rsid w:val="00DD7FAD"/>
    <w:rsid w:val="00DE1240"/>
    <w:rsid w:val="00DE2FFB"/>
    <w:rsid w:val="00DF0096"/>
    <w:rsid w:val="00DF4DE0"/>
    <w:rsid w:val="00E02101"/>
    <w:rsid w:val="00E02426"/>
    <w:rsid w:val="00E0328A"/>
    <w:rsid w:val="00E047BF"/>
    <w:rsid w:val="00E04AB8"/>
    <w:rsid w:val="00E05B62"/>
    <w:rsid w:val="00E07086"/>
    <w:rsid w:val="00E07A81"/>
    <w:rsid w:val="00E10A72"/>
    <w:rsid w:val="00E11028"/>
    <w:rsid w:val="00E1279F"/>
    <w:rsid w:val="00E1381D"/>
    <w:rsid w:val="00E14DD9"/>
    <w:rsid w:val="00E165B3"/>
    <w:rsid w:val="00E17F8C"/>
    <w:rsid w:val="00E21F68"/>
    <w:rsid w:val="00E242FA"/>
    <w:rsid w:val="00E275A9"/>
    <w:rsid w:val="00E30DB9"/>
    <w:rsid w:val="00E3157C"/>
    <w:rsid w:val="00E3208E"/>
    <w:rsid w:val="00E3692F"/>
    <w:rsid w:val="00E36E85"/>
    <w:rsid w:val="00E371AD"/>
    <w:rsid w:val="00E43507"/>
    <w:rsid w:val="00E438D0"/>
    <w:rsid w:val="00E44645"/>
    <w:rsid w:val="00E4697B"/>
    <w:rsid w:val="00E5083B"/>
    <w:rsid w:val="00E509F1"/>
    <w:rsid w:val="00E51855"/>
    <w:rsid w:val="00E53B54"/>
    <w:rsid w:val="00E54882"/>
    <w:rsid w:val="00E5546A"/>
    <w:rsid w:val="00E55887"/>
    <w:rsid w:val="00E5644A"/>
    <w:rsid w:val="00E579A4"/>
    <w:rsid w:val="00E61050"/>
    <w:rsid w:val="00E61356"/>
    <w:rsid w:val="00E7116A"/>
    <w:rsid w:val="00E71913"/>
    <w:rsid w:val="00E73011"/>
    <w:rsid w:val="00E74E23"/>
    <w:rsid w:val="00E768FA"/>
    <w:rsid w:val="00E8238B"/>
    <w:rsid w:val="00E82582"/>
    <w:rsid w:val="00E85756"/>
    <w:rsid w:val="00E85FF0"/>
    <w:rsid w:val="00E86649"/>
    <w:rsid w:val="00E8686C"/>
    <w:rsid w:val="00E86B25"/>
    <w:rsid w:val="00E90E40"/>
    <w:rsid w:val="00E916BA"/>
    <w:rsid w:val="00E91711"/>
    <w:rsid w:val="00E9236A"/>
    <w:rsid w:val="00E93AC4"/>
    <w:rsid w:val="00E94D7B"/>
    <w:rsid w:val="00E97359"/>
    <w:rsid w:val="00E976C2"/>
    <w:rsid w:val="00E97A03"/>
    <w:rsid w:val="00EA02A3"/>
    <w:rsid w:val="00EA3F00"/>
    <w:rsid w:val="00EA71E5"/>
    <w:rsid w:val="00EB02E2"/>
    <w:rsid w:val="00EB0FAD"/>
    <w:rsid w:val="00EB1EB5"/>
    <w:rsid w:val="00EB1FD1"/>
    <w:rsid w:val="00EB309D"/>
    <w:rsid w:val="00EB6676"/>
    <w:rsid w:val="00EB6E11"/>
    <w:rsid w:val="00EC0648"/>
    <w:rsid w:val="00EC0B16"/>
    <w:rsid w:val="00EC13AB"/>
    <w:rsid w:val="00EC4325"/>
    <w:rsid w:val="00ED53D3"/>
    <w:rsid w:val="00ED6295"/>
    <w:rsid w:val="00ED7CF4"/>
    <w:rsid w:val="00EE0083"/>
    <w:rsid w:val="00EE00B3"/>
    <w:rsid w:val="00EE100D"/>
    <w:rsid w:val="00EE2050"/>
    <w:rsid w:val="00EE20D8"/>
    <w:rsid w:val="00EE3959"/>
    <w:rsid w:val="00EE61B3"/>
    <w:rsid w:val="00EE6AF6"/>
    <w:rsid w:val="00EE6CC9"/>
    <w:rsid w:val="00EF1A86"/>
    <w:rsid w:val="00EF72F6"/>
    <w:rsid w:val="00EF7DBE"/>
    <w:rsid w:val="00F01C91"/>
    <w:rsid w:val="00F02033"/>
    <w:rsid w:val="00F024A9"/>
    <w:rsid w:val="00F02F08"/>
    <w:rsid w:val="00F031F5"/>
    <w:rsid w:val="00F05B77"/>
    <w:rsid w:val="00F0609F"/>
    <w:rsid w:val="00F072B7"/>
    <w:rsid w:val="00F11EFF"/>
    <w:rsid w:val="00F15C51"/>
    <w:rsid w:val="00F2032F"/>
    <w:rsid w:val="00F204BC"/>
    <w:rsid w:val="00F20A6F"/>
    <w:rsid w:val="00F2241D"/>
    <w:rsid w:val="00F23B64"/>
    <w:rsid w:val="00F2584F"/>
    <w:rsid w:val="00F25FEF"/>
    <w:rsid w:val="00F343B7"/>
    <w:rsid w:val="00F345C6"/>
    <w:rsid w:val="00F3530B"/>
    <w:rsid w:val="00F3601B"/>
    <w:rsid w:val="00F36B6D"/>
    <w:rsid w:val="00F40767"/>
    <w:rsid w:val="00F41BC6"/>
    <w:rsid w:val="00F4306E"/>
    <w:rsid w:val="00F43934"/>
    <w:rsid w:val="00F4535B"/>
    <w:rsid w:val="00F534DD"/>
    <w:rsid w:val="00F54EE8"/>
    <w:rsid w:val="00F57C23"/>
    <w:rsid w:val="00F6329C"/>
    <w:rsid w:val="00F639B4"/>
    <w:rsid w:val="00F659FE"/>
    <w:rsid w:val="00F669FC"/>
    <w:rsid w:val="00F66CA1"/>
    <w:rsid w:val="00F6759D"/>
    <w:rsid w:val="00F72576"/>
    <w:rsid w:val="00F731CE"/>
    <w:rsid w:val="00F746C2"/>
    <w:rsid w:val="00F74E4B"/>
    <w:rsid w:val="00F8005A"/>
    <w:rsid w:val="00F818EF"/>
    <w:rsid w:val="00F82A64"/>
    <w:rsid w:val="00F82C87"/>
    <w:rsid w:val="00F82D12"/>
    <w:rsid w:val="00F84112"/>
    <w:rsid w:val="00F85689"/>
    <w:rsid w:val="00F905DF"/>
    <w:rsid w:val="00F9274D"/>
    <w:rsid w:val="00F934DC"/>
    <w:rsid w:val="00F94D4B"/>
    <w:rsid w:val="00FA0E43"/>
    <w:rsid w:val="00FA1F6A"/>
    <w:rsid w:val="00FA2C5D"/>
    <w:rsid w:val="00FA318A"/>
    <w:rsid w:val="00FA6081"/>
    <w:rsid w:val="00FA6193"/>
    <w:rsid w:val="00FB09A8"/>
    <w:rsid w:val="00FB2850"/>
    <w:rsid w:val="00FB3CAC"/>
    <w:rsid w:val="00FC0088"/>
    <w:rsid w:val="00FC10ED"/>
    <w:rsid w:val="00FC36C5"/>
    <w:rsid w:val="00FC4D79"/>
    <w:rsid w:val="00FC4E58"/>
    <w:rsid w:val="00FC5CD1"/>
    <w:rsid w:val="00FD34B8"/>
    <w:rsid w:val="00FD46D5"/>
    <w:rsid w:val="00FD58B4"/>
    <w:rsid w:val="00FD5B13"/>
    <w:rsid w:val="00FD6712"/>
    <w:rsid w:val="00FE1FE6"/>
    <w:rsid w:val="00FE237D"/>
    <w:rsid w:val="00FE3980"/>
    <w:rsid w:val="00FE47C8"/>
    <w:rsid w:val="00FE4E54"/>
    <w:rsid w:val="00FE6B6E"/>
    <w:rsid w:val="00FF08CA"/>
    <w:rsid w:val="00FF1243"/>
    <w:rsid w:val="00FF5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30E"/>
    <w:rPr>
      <w:sz w:val="24"/>
      <w:szCs w:val="24"/>
    </w:rPr>
  </w:style>
  <w:style w:type="paragraph" w:styleId="2">
    <w:name w:val="heading 2"/>
    <w:basedOn w:val="a"/>
    <w:next w:val="a"/>
    <w:link w:val="20"/>
    <w:qFormat/>
    <w:rsid w:val="00BE130E"/>
    <w:pPr>
      <w:keepNext/>
      <w:jc w:val="center"/>
      <w:outlineLvl w:val="1"/>
    </w:pPr>
    <w:rPr>
      <w:b/>
      <w:color w:val="000000"/>
      <w:sz w:val="36"/>
      <w:szCs w:val="20"/>
      <w:lang w:val="uk-UA" w:eastAsia="uk-UA"/>
    </w:rPr>
  </w:style>
  <w:style w:type="paragraph" w:styleId="3">
    <w:name w:val="heading 3"/>
    <w:basedOn w:val="a"/>
    <w:next w:val="a"/>
    <w:link w:val="30"/>
    <w:semiHidden/>
    <w:unhideWhenUsed/>
    <w:qFormat/>
    <w:rsid w:val="00C71180"/>
    <w:pPr>
      <w:keepNext/>
      <w:keepLines/>
      <w:spacing w:before="200"/>
      <w:outlineLvl w:val="2"/>
    </w:pPr>
    <w:rPr>
      <w:rFonts w:asciiTheme="majorHAnsi" w:eastAsiaTheme="majorEastAsia" w:hAnsiTheme="majorHAnsi" w:cstheme="majorBidi"/>
      <w:b/>
      <w:bCs/>
      <w:color w:val="4F81BD" w:themeColor="accent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5A3B"/>
    <w:rPr>
      <w:rFonts w:ascii="Tahoma" w:hAnsi="Tahoma" w:cs="Tahoma"/>
      <w:sz w:val="16"/>
      <w:szCs w:val="16"/>
    </w:rPr>
  </w:style>
  <w:style w:type="paragraph" w:styleId="a4">
    <w:name w:val="Title"/>
    <w:basedOn w:val="a"/>
    <w:qFormat/>
    <w:rsid w:val="007446B7"/>
    <w:pPr>
      <w:ind w:firstLine="709"/>
      <w:jc w:val="center"/>
    </w:pPr>
    <w:rPr>
      <w:b/>
      <w:sz w:val="28"/>
      <w:szCs w:val="20"/>
      <w:lang w:val="uk-UA"/>
    </w:rPr>
  </w:style>
  <w:style w:type="table" w:styleId="a5">
    <w:name w:val="Table Grid"/>
    <w:basedOn w:val="a1"/>
    <w:rsid w:val="007446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23">
    <w:name w:val="rvts23"/>
    <w:basedOn w:val="a0"/>
    <w:rsid w:val="00332B2A"/>
  </w:style>
  <w:style w:type="paragraph" w:styleId="a6">
    <w:name w:val="List Paragraph"/>
    <w:basedOn w:val="a"/>
    <w:uiPriority w:val="34"/>
    <w:qFormat/>
    <w:rsid w:val="00A83801"/>
    <w:pPr>
      <w:ind w:left="720"/>
      <w:contextualSpacing/>
    </w:pPr>
  </w:style>
  <w:style w:type="character" w:customStyle="1" w:styleId="shorttext">
    <w:name w:val="short_text"/>
    <w:basedOn w:val="a0"/>
    <w:rsid w:val="00D61ED2"/>
  </w:style>
  <w:style w:type="character" w:customStyle="1" w:styleId="hps">
    <w:name w:val="hps"/>
    <w:basedOn w:val="a0"/>
    <w:rsid w:val="00D61ED2"/>
  </w:style>
  <w:style w:type="character" w:customStyle="1" w:styleId="rvts0">
    <w:name w:val="rvts0"/>
    <w:basedOn w:val="a0"/>
    <w:rsid w:val="00B64C0A"/>
  </w:style>
  <w:style w:type="character" w:customStyle="1" w:styleId="30">
    <w:name w:val="Заголовок 3 Знак"/>
    <w:basedOn w:val="a0"/>
    <w:link w:val="3"/>
    <w:semiHidden/>
    <w:rsid w:val="00C71180"/>
    <w:rPr>
      <w:rFonts w:asciiTheme="majorHAnsi" w:eastAsiaTheme="majorEastAsia" w:hAnsiTheme="majorHAnsi" w:cstheme="majorBidi"/>
      <w:b/>
      <w:bCs/>
      <w:color w:val="4F81BD" w:themeColor="accent1"/>
      <w:sz w:val="24"/>
    </w:rPr>
  </w:style>
  <w:style w:type="character" w:customStyle="1" w:styleId="20">
    <w:name w:val="Заголовок 2 Знак"/>
    <w:basedOn w:val="a0"/>
    <w:link w:val="2"/>
    <w:rsid w:val="00AB6974"/>
    <w:rPr>
      <w:b/>
      <w:color w:val="000000"/>
      <w:sz w:val="36"/>
      <w:lang w:val="uk-UA" w:eastAsia="uk-UA"/>
    </w:rPr>
  </w:style>
  <w:style w:type="paragraph" w:styleId="a7">
    <w:name w:val="Body Text"/>
    <w:basedOn w:val="a"/>
    <w:link w:val="a8"/>
    <w:unhideWhenUsed/>
    <w:rsid w:val="005F67E3"/>
    <w:rPr>
      <w:szCs w:val="20"/>
    </w:rPr>
  </w:style>
  <w:style w:type="character" w:customStyle="1" w:styleId="a8">
    <w:name w:val="Основной текст Знак"/>
    <w:basedOn w:val="a0"/>
    <w:link w:val="a7"/>
    <w:rsid w:val="005F67E3"/>
    <w:rPr>
      <w:sz w:val="24"/>
    </w:rPr>
  </w:style>
  <w:style w:type="paragraph" w:styleId="a9">
    <w:name w:val="Revision"/>
    <w:hidden/>
    <w:uiPriority w:val="99"/>
    <w:semiHidden/>
    <w:rsid w:val="00EE6AF6"/>
    <w:rPr>
      <w:sz w:val="24"/>
      <w:szCs w:val="24"/>
    </w:rPr>
  </w:style>
</w:styles>
</file>

<file path=word/webSettings.xml><?xml version="1.0" encoding="utf-8"?>
<w:webSettings xmlns:r="http://schemas.openxmlformats.org/officeDocument/2006/relationships" xmlns:w="http://schemas.openxmlformats.org/wordprocessingml/2006/main">
  <w:divs>
    <w:div w:id="123696449">
      <w:bodyDiv w:val="1"/>
      <w:marLeft w:val="0"/>
      <w:marRight w:val="0"/>
      <w:marTop w:val="0"/>
      <w:marBottom w:val="0"/>
      <w:divBdr>
        <w:top w:val="none" w:sz="0" w:space="0" w:color="auto"/>
        <w:left w:val="none" w:sz="0" w:space="0" w:color="auto"/>
        <w:bottom w:val="none" w:sz="0" w:space="0" w:color="auto"/>
        <w:right w:val="none" w:sz="0" w:space="0" w:color="auto"/>
      </w:divBdr>
    </w:div>
    <w:div w:id="148793541">
      <w:bodyDiv w:val="1"/>
      <w:marLeft w:val="0"/>
      <w:marRight w:val="0"/>
      <w:marTop w:val="0"/>
      <w:marBottom w:val="0"/>
      <w:divBdr>
        <w:top w:val="none" w:sz="0" w:space="0" w:color="auto"/>
        <w:left w:val="none" w:sz="0" w:space="0" w:color="auto"/>
        <w:bottom w:val="none" w:sz="0" w:space="0" w:color="auto"/>
        <w:right w:val="none" w:sz="0" w:space="0" w:color="auto"/>
      </w:divBdr>
    </w:div>
    <w:div w:id="150220149">
      <w:bodyDiv w:val="1"/>
      <w:marLeft w:val="0"/>
      <w:marRight w:val="0"/>
      <w:marTop w:val="0"/>
      <w:marBottom w:val="0"/>
      <w:divBdr>
        <w:top w:val="none" w:sz="0" w:space="0" w:color="auto"/>
        <w:left w:val="none" w:sz="0" w:space="0" w:color="auto"/>
        <w:bottom w:val="none" w:sz="0" w:space="0" w:color="auto"/>
        <w:right w:val="none" w:sz="0" w:space="0" w:color="auto"/>
      </w:divBdr>
    </w:div>
    <w:div w:id="150945310">
      <w:bodyDiv w:val="1"/>
      <w:marLeft w:val="0"/>
      <w:marRight w:val="0"/>
      <w:marTop w:val="0"/>
      <w:marBottom w:val="0"/>
      <w:divBdr>
        <w:top w:val="none" w:sz="0" w:space="0" w:color="auto"/>
        <w:left w:val="none" w:sz="0" w:space="0" w:color="auto"/>
        <w:bottom w:val="none" w:sz="0" w:space="0" w:color="auto"/>
        <w:right w:val="none" w:sz="0" w:space="0" w:color="auto"/>
      </w:divBdr>
    </w:div>
    <w:div w:id="223608888">
      <w:bodyDiv w:val="1"/>
      <w:marLeft w:val="0"/>
      <w:marRight w:val="0"/>
      <w:marTop w:val="0"/>
      <w:marBottom w:val="0"/>
      <w:divBdr>
        <w:top w:val="none" w:sz="0" w:space="0" w:color="auto"/>
        <w:left w:val="none" w:sz="0" w:space="0" w:color="auto"/>
        <w:bottom w:val="none" w:sz="0" w:space="0" w:color="auto"/>
        <w:right w:val="none" w:sz="0" w:space="0" w:color="auto"/>
      </w:divBdr>
    </w:div>
    <w:div w:id="290333451">
      <w:bodyDiv w:val="1"/>
      <w:marLeft w:val="0"/>
      <w:marRight w:val="0"/>
      <w:marTop w:val="0"/>
      <w:marBottom w:val="0"/>
      <w:divBdr>
        <w:top w:val="none" w:sz="0" w:space="0" w:color="auto"/>
        <w:left w:val="none" w:sz="0" w:space="0" w:color="auto"/>
        <w:bottom w:val="none" w:sz="0" w:space="0" w:color="auto"/>
        <w:right w:val="none" w:sz="0" w:space="0" w:color="auto"/>
      </w:divBdr>
    </w:div>
    <w:div w:id="334964701">
      <w:bodyDiv w:val="1"/>
      <w:marLeft w:val="0"/>
      <w:marRight w:val="0"/>
      <w:marTop w:val="0"/>
      <w:marBottom w:val="0"/>
      <w:divBdr>
        <w:top w:val="none" w:sz="0" w:space="0" w:color="auto"/>
        <w:left w:val="none" w:sz="0" w:space="0" w:color="auto"/>
        <w:bottom w:val="none" w:sz="0" w:space="0" w:color="auto"/>
        <w:right w:val="none" w:sz="0" w:space="0" w:color="auto"/>
      </w:divBdr>
    </w:div>
    <w:div w:id="347608053">
      <w:bodyDiv w:val="1"/>
      <w:marLeft w:val="0"/>
      <w:marRight w:val="0"/>
      <w:marTop w:val="0"/>
      <w:marBottom w:val="0"/>
      <w:divBdr>
        <w:top w:val="none" w:sz="0" w:space="0" w:color="auto"/>
        <w:left w:val="none" w:sz="0" w:space="0" w:color="auto"/>
        <w:bottom w:val="none" w:sz="0" w:space="0" w:color="auto"/>
        <w:right w:val="none" w:sz="0" w:space="0" w:color="auto"/>
      </w:divBdr>
    </w:div>
    <w:div w:id="586040111">
      <w:bodyDiv w:val="1"/>
      <w:marLeft w:val="0"/>
      <w:marRight w:val="0"/>
      <w:marTop w:val="0"/>
      <w:marBottom w:val="0"/>
      <w:divBdr>
        <w:top w:val="none" w:sz="0" w:space="0" w:color="auto"/>
        <w:left w:val="none" w:sz="0" w:space="0" w:color="auto"/>
        <w:bottom w:val="none" w:sz="0" w:space="0" w:color="auto"/>
        <w:right w:val="none" w:sz="0" w:space="0" w:color="auto"/>
      </w:divBdr>
    </w:div>
    <w:div w:id="6096241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7506268">
      <w:bodyDiv w:val="1"/>
      <w:marLeft w:val="0"/>
      <w:marRight w:val="0"/>
      <w:marTop w:val="0"/>
      <w:marBottom w:val="0"/>
      <w:divBdr>
        <w:top w:val="none" w:sz="0" w:space="0" w:color="auto"/>
        <w:left w:val="none" w:sz="0" w:space="0" w:color="auto"/>
        <w:bottom w:val="none" w:sz="0" w:space="0" w:color="auto"/>
        <w:right w:val="none" w:sz="0" w:space="0" w:color="auto"/>
      </w:divBdr>
    </w:div>
    <w:div w:id="736175061">
      <w:bodyDiv w:val="1"/>
      <w:marLeft w:val="0"/>
      <w:marRight w:val="0"/>
      <w:marTop w:val="0"/>
      <w:marBottom w:val="0"/>
      <w:divBdr>
        <w:top w:val="none" w:sz="0" w:space="0" w:color="auto"/>
        <w:left w:val="none" w:sz="0" w:space="0" w:color="auto"/>
        <w:bottom w:val="none" w:sz="0" w:space="0" w:color="auto"/>
        <w:right w:val="none" w:sz="0" w:space="0" w:color="auto"/>
      </w:divBdr>
      <w:divsChild>
        <w:div w:id="474300849">
          <w:marLeft w:val="547"/>
          <w:marRight w:val="0"/>
          <w:marTop w:val="0"/>
          <w:marBottom w:val="0"/>
          <w:divBdr>
            <w:top w:val="none" w:sz="0" w:space="0" w:color="auto"/>
            <w:left w:val="none" w:sz="0" w:space="0" w:color="auto"/>
            <w:bottom w:val="none" w:sz="0" w:space="0" w:color="auto"/>
            <w:right w:val="none" w:sz="0" w:space="0" w:color="auto"/>
          </w:divBdr>
        </w:div>
      </w:divsChild>
    </w:div>
    <w:div w:id="838934428">
      <w:bodyDiv w:val="1"/>
      <w:marLeft w:val="0"/>
      <w:marRight w:val="0"/>
      <w:marTop w:val="0"/>
      <w:marBottom w:val="0"/>
      <w:divBdr>
        <w:top w:val="none" w:sz="0" w:space="0" w:color="auto"/>
        <w:left w:val="none" w:sz="0" w:space="0" w:color="auto"/>
        <w:bottom w:val="none" w:sz="0" w:space="0" w:color="auto"/>
        <w:right w:val="none" w:sz="0" w:space="0" w:color="auto"/>
      </w:divBdr>
    </w:div>
    <w:div w:id="921529808">
      <w:bodyDiv w:val="1"/>
      <w:marLeft w:val="0"/>
      <w:marRight w:val="0"/>
      <w:marTop w:val="0"/>
      <w:marBottom w:val="0"/>
      <w:divBdr>
        <w:top w:val="none" w:sz="0" w:space="0" w:color="auto"/>
        <w:left w:val="none" w:sz="0" w:space="0" w:color="auto"/>
        <w:bottom w:val="none" w:sz="0" w:space="0" w:color="auto"/>
        <w:right w:val="none" w:sz="0" w:space="0" w:color="auto"/>
      </w:divBdr>
    </w:div>
    <w:div w:id="1287009992">
      <w:bodyDiv w:val="1"/>
      <w:marLeft w:val="0"/>
      <w:marRight w:val="0"/>
      <w:marTop w:val="0"/>
      <w:marBottom w:val="0"/>
      <w:divBdr>
        <w:top w:val="none" w:sz="0" w:space="0" w:color="auto"/>
        <w:left w:val="none" w:sz="0" w:space="0" w:color="auto"/>
        <w:bottom w:val="none" w:sz="0" w:space="0" w:color="auto"/>
        <w:right w:val="none" w:sz="0" w:space="0" w:color="auto"/>
      </w:divBdr>
    </w:div>
    <w:div w:id="1401444881">
      <w:bodyDiv w:val="1"/>
      <w:marLeft w:val="0"/>
      <w:marRight w:val="0"/>
      <w:marTop w:val="0"/>
      <w:marBottom w:val="0"/>
      <w:divBdr>
        <w:top w:val="none" w:sz="0" w:space="0" w:color="auto"/>
        <w:left w:val="none" w:sz="0" w:space="0" w:color="auto"/>
        <w:bottom w:val="none" w:sz="0" w:space="0" w:color="auto"/>
        <w:right w:val="none" w:sz="0" w:space="0" w:color="auto"/>
      </w:divBdr>
    </w:div>
    <w:div w:id="1411082703">
      <w:bodyDiv w:val="1"/>
      <w:marLeft w:val="0"/>
      <w:marRight w:val="0"/>
      <w:marTop w:val="0"/>
      <w:marBottom w:val="0"/>
      <w:divBdr>
        <w:top w:val="none" w:sz="0" w:space="0" w:color="auto"/>
        <w:left w:val="none" w:sz="0" w:space="0" w:color="auto"/>
        <w:bottom w:val="none" w:sz="0" w:space="0" w:color="auto"/>
        <w:right w:val="none" w:sz="0" w:space="0" w:color="auto"/>
      </w:divBdr>
    </w:div>
    <w:div w:id="1430001485">
      <w:bodyDiv w:val="1"/>
      <w:marLeft w:val="0"/>
      <w:marRight w:val="0"/>
      <w:marTop w:val="0"/>
      <w:marBottom w:val="0"/>
      <w:divBdr>
        <w:top w:val="none" w:sz="0" w:space="0" w:color="auto"/>
        <w:left w:val="none" w:sz="0" w:space="0" w:color="auto"/>
        <w:bottom w:val="none" w:sz="0" w:space="0" w:color="auto"/>
        <w:right w:val="none" w:sz="0" w:space="0" w:color="auto"/>
      </w:divBdr>
    </w:div>
    <w:div w:id="1577859820">
      <w:bodyDiv w:val="1"/>
      <w:marLeft w:val="0"/>
      <w:marRight w:val="0"/>
      <w:marTop w:val="0"/>
      <w:marBottom w:val="0"/>
      <w:divBdr>
        <w:top w:val="none" w:sz="0" w:space="0" w:color="auto"/>
        <w:left w:val="none" w:sz="0" w:space="0" w:color="auto"/>
        <w:bottom w:val="none" w:sz="0" w:space="0" w:color="auto"/>
        <w:right w:val="none" w:sz="0" w:space="0" w:color="auto"/>
      </w:divBdr>
    </w:div>
    <w:div w:id="1585649857">
      <w:bodyDiv w:val="1"/>
      <w:marLeft w:val="0"/>
      <w:marRight w:val="0"/>
      <w:marTop w:val="0"/>
      <w:marBottom w:val="0"/>
      <w:divBdr>
        <w:top w:val="none" w:sz="0" w:space="0" w:color="auto"/>
        <w:left w:val="none" w:sz="0" w:space="0" w:color="auto"/>
        <w:bottom w:val="none" w:sz="0" w:space="0" w:color="auto"/>
        <w:right w:val="none" w:sz="0" w:space="0" w:color="auto"/>
      </w:divBdr>
    </w:div>
    <w:div w:id="1622876284">
      <w:bodyDiv w:val="1"/>
      <w:marLeft w:val="0"/>
      <w:marRight w:val="0"/>
      <w:marTop w:val="0"/>
      <w:marBottom w:val="0"/>
      <w:divBdr>
        <w:top w:val="none" w:sz="0" w:space="0" w:color="auto"/>
        <w:left w:val="none" w:sz="0" w:space="0" w:color="auto"/>
        <w:bottom w:val="none" w:sz="0" w:space="0" w:color="auto"/>
        <w:right w:val="none" w:sz="0" w:space="0" w:color="auto"/>
      </w:divBdr>
    </w:div>
    <w:div w:id="1794442857">
      <w:bodyDiv w:val="1"/>
      <w:marLeft w:val="0"/>
      <w:marRight w:val="0"/>
      <w:marTop w:val="0"/>
      <w:marBottom w:val="0"/>
      <w:divBdr>
        <w:top w:val="none" w:sz="0" w:space="0" w:color="auto"/>
        <w:left w:val="none" w:sz="0" w:space="0" w:color="auto"/>
        <w:bottom w:val="none" w:sz="0" w:space="0" w:color="auto"/>
        <w:right w:val="none" w:sz="0" w:space="0" w:color="auto"/>
      </w:divBdr>
    </w:div>
    <w:div w:id="1879663834">
      <w:bodyDiv w:val="1"/>
      <w:marLeft w:val="0"/>
      <w:marRight w:val="0"/>
      <w:marTop w:val="0"/>
      <w:marBottom w:val="0"/>
      <w:divBdr>
        <w:top w:val="none" w:sz="0" w:space="0" w:color="auto"/>
        <w:left w:val="none" w:sz="0" w:space="0" w:color="auto"/>
        <w:bottom w:val="none" w:sz="0" w:space="0" w:color="auto"/>
        <w:right w:val="none" w:sz="0" w:space="0" w:color="auto"/>
      </w:divBdr>
    </w:div>
    <w:div w:id="1923417604">
      <w:bodyDiv w:val="1"/>
      <w:marLeft w:val="0"/>
      <w:marRight w:val="0"/>
      <w:marTop w:val="0"/>
      <w:marBottom w:val="0"/>
      <w:divBdr>
        <w:top w:val="none" w:sz="0" w:space="0" w:color="auto"/>
        <w:left w:val="none" w:sz="0" w:space="0" w:color="auto"/>
        <w:bottom w:val="none" w:sz="0" w:space="0" w:color="auto"/>
        <w:right w:val="none" w:sz="0" w:space="0" w:color="auto"/>
      </w:divBdr>
    </w:div>
    <w:div w:id="1928420258">
      <w:bodyDiv w:val="1"/>
      <w:marLeft w:val="0"/>
      <w:marRight w:val="0"/>
      <w:marTop w:val="0"/>
      <w:marBottom w:val="0"/>
      <w:divBdr>
        <w:top w:val="none" w:sz="0" w:space="0" w:color="auto"/>
        <w:left w:val="none" w:sz="0" w:space="0" w:color="auto"/>
        <w:bottom w:val="none" w:sz="0" w:space="0" w:color="auto"/>
        <w:right w:val="none" w:sz="0" w:space="0" w:color="auto"/>
      </w:divBdr>
    </w:div>
    <w:div w:id="2079017905">
      <w:bodyDiv w:val="1"/>
      <w:marLeft w:val="0"/>
      <w:marRight w:val="0"/>
      <w:marTop w:val="0"/>
      <w:marBottom w:val="0"/>
      <w:divBdr>
        <w:top w:val="none" w:sz="0" w:space="0" w:color="auto"/>
        <w:left w:val="none" w:sz="0" w:space="0" w:color="auto"/>
        <w:bottom w:val="none" w:sz="0" w:space="0" w:color="auto"/>
        <w:right w:val="none" w:sz="0" w:space="0" w:color="auto"/>
      </w:divBdr>
    </w:div>
    <w:div w:id="2131850107">
      <w:bodyDiv w:val="1"/>
      <w:marLeft w:val="0"/>
      <w:marRight w:val="0"/>
      <w:marTop w:val="0"/>
      <w:marBottom w:val="0"/>
      <w:divBdr>
        <w:top w:val="none" w:sz="0" w:space="0" w:color="auto"/>
        <w:left w:val="none" w:sz="0" w:space="0" w:color="auto"/>
        <w:bottom w:val="none" w:sz="0" w:space="0" w:color="auto"/>
        <w:right w:val="none" w:sz="0" w:space="0" w:color="auto"/>
      </w:divBdr>
    </w:div>
    <w:div w:id="213289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chart" Target="charts/chart2.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chart" Target="charts/chart5.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diagramColors" Target="diagrams/colors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Порівняння</a:t>
            </a:r>
            <a:r>
              <a:rPr lang="ru-RU" sz="1200" baseline="0"/>
              <a:t> надходжень до бюджету міста Чорноморська </a:t>
            </a:r>
          </a:p>
          <a:p>
            <a:pPr>
              <a:defRPr sz="1200"/>
            </a:pPr>
            <a:r>
              <a:rPr lang="ru-RU" sz="1200" baseline="0"/>
              <a:t>за січень - червень  2018 - 2019 р.р. млн. грн.</a:t>
            </a:r>
            <a:endParaRPr lang="ru-RU" sz="1200"/>
          </a:p>
        </c:rich>
      </c:tx>
    </c:title>
    <c:plotArea>
      <c:layout/>
      <c:barChart>
        <c:barDir val="col"/>
        <c:grouping val="clustered"/>
        <c:ser>
          <c:idx val="0"/>
          <c:order val="0"/>
          <c:tx>
            <c:strRef>
              <c:f>Лист1!$B$1</c:f>
              <c:strCache>
                <c:ptCount val="1"/>
                <c:pt idx="0">
                  <c:v>млн.грн.</c:v>
                </c:pt>
              </c:strCache>
            </c:strRef>
          </c:tx>
          <c:spPr>
            <a:gradFill flip="none" rotWithShape="1">
              <a:gsLst>
                <a:gs pos="0">
                  <a:srgbClr val="FBEAC7"/>
                </a:gs>
                <a:gs pos="17999">
                  <a:srgbClr val="FEE7F2"/>
                </a:gs>
                <a:gs pos="36000">
                  <a:srgbClr val="FAC77D"/>
                </a:gs>
                <a:gs pos="61000">
                  <a:srgbClr val="FBA97D"/>
                </a:gs>
                <a:gs pos="82001">
                  <a:srgbClr val="FBD49C"/>
                </a:gs>
                <a:gs pos="100000">
                  <a:srgbClr val="FEE7F2"/>
                </a:gs>
              </a:gsLst>
              <a:lin ang="13500000" scaled="1"/>
              <a:tileRect/>
            </a:gradFill>
          </c:spPr>
          <c:dLbls>
            <c:txPr>
              <a:bodyPr/>
              <a:lstStyle/>
              <a:p>
                <a:pPr>
                  <a:defRPr sz="1400" b="1"/>
                </a:pPr>
                <a:endParaRPr lang="ru-RU"/>
              </a:p>
            </c:txPr>
            <c:showVal val="1"/>
          </c:dLbls>
          <c:cat>
            <c:strRef>
              <c:f>Лист1!$A$2:$A$3</c:f>
              <c:strCache>
                <c:ptCount val="2"/>
                <c:pt idx="0">
                  <c:v>1 півріччя.2018р.</c:v>
                </c:pt>
                <c:pt idx="1">
                  <c:v>1 півріччя2019р.</c:v>
                </c:pt>
              </c:strCache>
            </c:strRef>
          </c:cat>
          <c:val>
            <c:numRef>
              <c:f>Лист1!$B$2:$B$3</c:f>
              <c:numCache>
                <c:formatCode>#,##0.0</c:formatCode>
                <c:ptCount val="2"/>
                <c:pt idx="0">
                  <c:v>435.3</c:v>
                </c:pt>
                <c:pt idx="1">
                  <c:v>498.6</c:v>
                </c:pt>
              </c:numCache>
            </c:numRef>
          </c:val>
        </c:ser>
        <c:axId val="64232064"/>
        <c:axId val="64237952"/>
      </c:barChart>
      <c:catAx>
        <c:axId val="64232064"/>
        <c:scaling>
          <c:orientation val="minMax"/>
        </c:scaling>
        <c:axPos val="b"/>
        <c:tickLblPos val="nextTo"/>
        <c:txPr>
          <a:bodyPr/>
          <a:lstStyle/>
          <a:p>
            <a:pPr>
              <a:defRPr sz="1200" b="1"/>
            </a:pPr>
            <a:endParaRPr lang="ru-RU"/>
          </a:p>
        </c:txPr>
        <c:crossAx val="64237952"/>
        <c:crosses val="autoZero"/>
        <c:auto val="1"/>
        <c:lblAlgn val="ctr"/>
        <c:lblOffset val="100"/>
      </c:catAx>
      <c:valAx>
        <c:axId val="64237952"/>
        <c:scaling>
          <c:orientation val="minMax"/>
        </c:scaling>
        <c:axPos val="l"/>
        <c:majorGridlines/>
        <c:numFmt formatCode="#,##0.0" sourceLinked="1"/>
        <c:tickLblPos val="nextTo"/>
        <c:txPr>
          <a:bodyPr/>
          <a:lstStyle/>
          <a:p>
            <a:pPr>
              <a:defRPr sz="1200" b="1"/>
            </a:pPr>
            <a:endParaRPr lang="ru-RU"/>
          </a:p>
        </c:txPr>
        <c:crossAx val="64232064"/>
        <c:crosses val="autoZero"/>
        <c:crossBetween val="between"/>
      </c:valAx>
    </c:plotArea>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Структура надходжень до бюджету міста Чорноморська </a:t>
            </a:r>
          </a:p>
          <a:p>
            <a:pPr>
              <a:defRPr sz="1200"/>
            </a:pPr>
            <a:r>
              <a:rPr lang="ru-RU" sz="1200"/>
              <a:t>за січень - червень 2019</a:t>
            </a:r>
            <a:r>
              <a:rPr lang="ru-RU" sz="1200" baseline="0"/>
              <a:t> </a:t>
            </a:r>
            <a:r>
              <a:rPr lang="ru-RU" sz="1200"/>
              <a:t>р., млн.</a:t>
            </a:r>
            <a:r>
              <a:rPr lang="ru-RU" sz="1200" baseline="0"/>
              <a:t> </a:t>
            </a:r>
            <a:r>
              <a:rPr lang="ru-RU" sz="1200"/>
              <a:t>грн.</a:t>
            </a:r>
          </a:p>
        </c:rich>
      </c:tx>
    </c:title>
    <c:view3D>
      <c:rotX val="20"/>
      <c:rotY val="250"/>
      <c:perspective val="30"/>
    </c:view3D>
    <c:plotArea>
      <c:layout>
        <c:manualLayout>
          <c:layoutTarget val="inner"/>
          <c:xMode val="edge"/>
          <c:yMode val="edge"/>
          <c:x val="0.14093127866170943"/>
          <c:y val="0.24068136782047544"/>
          <c:w val="0.8283653176103386"/>
          <c:h val="0.66412634318146124"/>
        </c:manualLayout>
      </c:layout>
      <c:pie3DChart>
        <c:varyColors val="1"/>
        <c:ser>
          <c:idx val="0"/>
          <c:order val="0"/>
          <c:tx>
            <c:strRef>
              <c:f>Лист1!$B$1</c:f>
              <c:strCache>
                <c:ptCount val="1"/>
                <c:pt idx="0">
                  <c:v>Структура надходжень до бюджету міста Чорноморська за січень - березень 2017р.</c:v>
                </c:pt>
              </c:strCache>
            </c:strRef>
          </c:tx>
          <c:explosion val="25"/>
          <c:dPt>
            <c:idx val="0"/>
            <c:explosion val="33"/>
          </c:dPt>
          <c:dLbls>
            <c:dLbl>
              <c:idx val="0"/>
              <c:layout>
                <c:manualLayout>
                  <c:x val="9.8194114383930164E-3"/>
                  <c:y val="-7.6687119130606232E-2"/>
                </c:manualLayout>
              </c:layout>
              <c:tx>
                <c:rich>
                  <a:bodyPr/>
                  <a:lstStyle/>
                  <a:p>
                    <a:r>
                      <a:rPr lang="ru-RU"/>
                      <a:t>Податок на доходи фізичних осіб
168,8млн.грн.
34%</a:t>
                    </a:r>
                  </a:p>
                </c:rich>
              </c:tx>
              <c:showVal val="1"/>
              <c:showCatName val="1"/>
              <c:showPercent val="1"/>
              <c:separator>
</c:separator>
            </c:dLbl>
            <c:dLbl>
              <c:idx val="1"/>
              <c:layout>
                <c:manualLayout>
                  <c:x val="-9.3586116777380046E-2"/>
                  <c:y val="-7.8607064786523517E-2"/>
                </c:manualLayout>
              </c:layout>
              <c:tx>
                <c:rich>
                  <a:bodyPr/>
                  <a:lstStyle/>
                  <a:p>
                    <a:r>
                      <a:rPr lang="ru-RU"/>
                      <a:t>Плата за землю
85,8млн.грн.
17%</a:t>
                    </a:r>
                  </a:p>
                </c:rich>
              </c:tx>
              <c:showVal val="1"/>
              <c:showCatName val="1"/>
              <c:showPercent val="1"/>
              <c:separator>
</c:separator>
            </c:dLbl>
            <c:dLbl>
              <c:idx val="2"/>
              <c:layout>
                <c:manualLayout>
                  <c:x val="-2.3617798656076544E-4"/>
                  <c:y val="-0.23502449359864741"/>
                </c:manualLayout>
              </c:layout>
              <c:tx>
                <c:rich>
                  <a:bodyPr/>
                  <a:lstStyle/>
                  <a:p>
                    <a:r>
                      <a:rPr lang="ru-RU"/>
                      <a:t>Соціальні субвенції
52,5 млн.грн.
11%</a:t>
                    </a:r>
                  </a:p>
                </c:rich>
              </c:tx>
              <c:showVal val="1"/>
              <c:showCatName val="1"/>
              <c:showPercent val="1"/>
              <c:separator>
</c:separator>
            </c:dLbl>
            <c:dLbl>
              <c:idx val="3"/>
              <c:layout>
                <c:manualLayout>
                  <c:x val="-3.5369759211320503E-2"/>
                  <c:y val="0.10219381328535469"/>
                </c:manualLayout>
              </c:layout>
              <c:tx>
                <c:rich>
                  <a:bodyPr/>
                  <a:lstStyle/>
                  <a:p>
                    <a:r>
                      <a:rPr lang="ru-RU"/>
                      <a:t>Освітня субвенція
61,5 млн.грн.
12%</a:t>
                    </a:r>
                  </a:p>
                </c:rich>
              </c:tx>
              <c:showVal val="1"/>
              <c:showCatName val="1"/>
              <c:showPercent val="1"/>
              <c:separator>
</c:separator>
            </c:dLbl>
            <c:dLbl>
              <c:idx val="4"/>
              <c:layout>
                <c:manualLayout>
                  <c:x val="-9.6587362860523135E-2"/>
                  <c:y val="2.9652772878376428E-2"/>
                </c:manualLayout>
              </c:layout>
              <c:tx>
                <c:rich>
                  <a:bodyPr/>
                  <a:lstStyle/>
                  <a:p>
                    <a:r>
                      <a:rPr lang="ru-RU"/>
                      <a:t>Медична субвенція
28,4 млн.грн.
6%</a:t>
                    </a:r>
                  </a:p>
                </c:rich>
              </c:tx>
              <c:showVal val="1"/>
              <c:showCatName val="1"/>
              <c:showPercent val="1"/>
              <c:separator>
</c:separator>
            </c:dLbl>
            <c:dLbl>
              <c:idx val="5"/>
              <c:layout>
                <c:manualLayout>
                  <c:x val="5.2103693928153817E-2"/>
                  <c:y val="2.411128267149356E-2"/>
                </c:manualLayout>
              </c:layout>
              <c:tx>
                <c:rich>
                  <a:bodyPr/>
                  <a:lstStyle/>
                  <a:p>
                    <a:r>
                      <a:rPr lang="ru-RU"/>
                      <a:t>Єдиний податок
25,4 млн.грн.
5%</a:t>
                    </a:r>
                  </a:p>
                </c:rich>
              </c:tx>
              <c:showVal val="1"/>
              <c:showCatName val="1"/>
              <c:showPercent val="1"/>
              <c:separator>
</c:separator>
            </c:dLbl>
            <c:dLbl>
              <c:idx val="6"/>
              <c:layout>
                <c:manualLayout>
                  <c:x val="-1.923414570506345E-2"/>
                  <c:y val="0.15949853496020053"/>
                </c:manualLayout>
              </c:layout>
              <c:tx>
                <c:rich>
                  <a:bodyPr/>
                  <a:lstStyle/>
                  <a:p>
                    <a:r>
                      <a:rPr lang="ru-RU"/>
                      <a:t>Акцизний податок
15,4 млн.грн.
3%</a:t>
                    </a:r>
                  </a:p>
                </c:rich>
              </c:tx>
              <c:showVal val="1"/>
              <c:showCatName val="1"/>
              <c:showPercent val="1"/>
              <c:separator>
</c:separator>
            </c:dLbl>
            <c:dLbl>
              <c:idx val="7"/>
              <c:layout>
                <c:manualLayout>
                  <c:x val="-8.7732204485663476E-2"/>
                  <c:y val="5.6771552121993085E-2"/>
                </c:manualLayout>
              </c:layout>
              <c:tx>
                <c:rich>
                  <a:bodyPr/>
                  <a:lstStyle/>
                  <a:p>
                    <a:r>
                      <a:rPr lang="ru-RU"/>
                      <a:t>Бюджет розвитку
29,3млн.грн.
6%</a:t>
                    </a:r>
                  </a:p>
                </c:rich>
              </c:tx>
              <c:showVal val="1"/>
              <c:showCatName val="1"/>
              <c:showPercent val="1"/>
              <c:separator>
</c:separator>
            </c:dLbl>
            <c:dLbl>
              <c:idx val="8"/>
              <c:layout>
                <c:manualLayout>
                  <c:x val="-1.4968327386488442E-2"/>
                  <c:y val="-8.5933811651239714E-2"/>
                </c:manualLayout>
              </c:layout>
              <c:tx>
                <c:rich>
                  <a:bodyPr/>
                  <a:lstStyle/>
                  <a:p>
                    <a:r>
                      <a:rPr lang="ru-RU"/>
                      <a:t>Власні надходження бюджетних установ
10,6млн.грн.
2%</a:t>
                    </a:r>
                  </a:p>
                </c:rich>
              </c:tx>
              <c:showVal val="1"/>
              <c:showCatName val="1"/>
              <c:showPercent val="1"/>
              <c:separator>
</c:separator>
            </c:dLbl>
            <c:dLbl>
              <c:idx val="9"/>
              <c:layout>
                <c:manualLayout>
                  <c:x val="0"/>
                  <c:y val="-0.29450181662831876"/>
                </c:manualLayout>
              </c:layout>
              <c:tx>
                <c:rich>
                  <a:bodyPr/>
                  <a:lstStyle/>
                  <a:p>
                    <a:r>
                      <a:rPr lang="ru-RU"/>
                      <a:t>Інші надходження
20,9млн.грн.
4%</a:t>
                    </a:r>
                  </a:p>
                </c:rich>
              </c:tx>
              <c:showVal val="1"/>
              <c:showCatName val="1"/>
              <c:showPercent val="1"/>
              <c:separator>
</c:separator>
            </c:dLbl>
            <c:txPr>
              <a:bodyPr/>
              <a:lstStyle/>
              <a:p>
                <a:pPr>
                  <a:defRPr b="1"/>
                </a:pPr>
                <a:endParaRPr lang="ru-RU"/>
              </a:p>
            </c:txPr>
            <c:showVal val="1"/>
            <c:showCatName val="1"/>
            <c:showPercent val="1"/>
            <c:separator>
</c:separator>
            <c:showLeaderLines val="1"/>
          </c:dLbls>
          <c:cat>
            <c:strRef>
              <c:f>Лист1!$A$2:$A$11</c:f>
              <c:strCache>
                <c:ptCount val="10"/>
                <c:pt idx="0">
                  <c:v>Податок на доходи фізичних осіб</c:v>
                </c:pt>
                <c:pt idx="1">
                  <c:v>Плата за землю</c:v>
                </c:pt>
                <c:pt idx="2">
                  <c:v>Соціальні субвенції</c:v>
                </c:pt>
                <c:pt idx="3">
                  <c:v>Освітня субвенція</c:v>
                </c:pt>
                <c:pt idx="4">
                  <c:v>Медична субвенція</c:v>
                </c:pt>
                <c:pt idx="5">
                  <c:v>Єдиний податок</c:v>
                </c:pt>
                <c:pt idx="6">
                  <c:v>Акцизний податок</c:v>
                </c:pt>
                <c:pt idx="7">
                  <c:v>Бюджет розвитку</c:v>
                </c:pt>
                <c:pt idx="8">
                  <c:v>Власні надходження бюджетних установ</c:v>
                </c:pt>
                <c:pt idx="9">
                  <c:v>Інші надходження</c:v>
                </c:pt>
              </c:strCache>
            </c:strRef>
          </c:cat>
          <c:val>
            <c:numRef>
              <c:f>Лист1!$B$2:$B$11</c:f>
              <c:numCache>
                <c:formatCode>0.0</c:formatCode>
                <c:ptCount val="10"/>
                <c:pt idx="0">
                  <c:v>168.8</c:v>
                </c:pt>
                <c:pt idx="1">
                  <c:v>85.8</c:v>
                </c:pt>
                <c:pt idx="2">
                  <c:v>52.5</c:v>
                </c:pt>
                <c:pt idx="3">
                  <c:v>61.5</c:v>
                </c:pt>
                <c:pt idx="4">
                  <c:v>28.4</c:v>
                </c:pt>
                <c:pt idx="5">
                  <c:v>25.4</c:v>
                </c:pt>
                <c:pt idx="6">
                  <c:v>15.4</c:v>
                </c:pt>
                <c:pt idx="7">
                  <c:v>29.3</c:v>
                </c:pt>
                <c:pt idx="8">
                  <c:v>10.6</c:v>
                </c:pt>
                <c:pt idx="9">
                  <c:v>20.9</c:v>
                </c:pt>
              </c:numCache>
            </c:numRef>
          </c:val>
        </c:ser>
      </c:pie3D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Порівняння надходжень податку на доходи фізичних осіб </a:t>
            </a:r>
          </a:p>
          <a:p>
            <a:pPr>
              <a:defRPr sz="1200"/>
            </a:pPr>
            <a:r>
              <a:rPr lang="ru-RU" sz="1200"/>
              <a:t>до бюджету м.Чорноморська, </a:t>
            </a:r>
          </a:p>
          <a:p>
            <a:pPr>
              <a:defRPr sz="1200"/>
            </a:pPr>
            <a:r>
              <a:rPr lang="ru-RU" sz="1200"/>
              <a:t>за 1 півріччя  2018 - 2019рр., млн. грн.</a:t>
            </a:r>
          </a:p>
        </c:rich>
      </c:tx>
    </c:title>
    <c:view3D>
      <c:rAngAx val="1"/>
    </c:view3D>
    <c:plotArea>
      <c:layout/>
      <c:bar3DChart>
        <c:barDir val="col"/>
        <c:grouping val="clustered"/>
        <c:ser>
          <c:idx val="0"/>
          <c:order val="0"/>
          <c:tx>
            <c:strRef>
              <c:f>Лист1!$B$1</c:f>
              <c:strCache>
                <c:ptCount val="1"/>
                <c:pt idx="0">
                  <c:v>Порівняння надходжень податку на доходи фізичних осіб за 1 квартал 2015-2016рр. До бюджекту м.Чорноморська, млн.грн.</c:v>
                </c:pt>
              </c:strCache>
            </c:strRef>
          </c:tx>
          <c:dLbls>
            <c:dLbl>
              <c:idx val="0"/>
              <c:layout>
                <c:manualLayout>
                  <c:x val="4.6296296296297014E-3"/>
                  <c:y val="0.14285714285714587"/>
                </c:manualLayout>
              </c:layout>
              <c:showVal val="1"/>
            </c:dLbl>
            <c:dLbl>
              <c:idx val="1"/>
              <c:layout>
                <c:manualLayout>
                  <c:x val="0"/>
                  <c:y val="0.15079365079365079"/>
                </c:manualLayout>
              </c:layout>
              <c:showVal val="1"/>
            </c:dLbl>
            <c:txPr>
              <a:bodyPr/>
              <a:lstStyle/>
              <a:p>
                <a:pPr>
                  <a:defRPr sz="1400" b="1"/>
                </a:pPr>
                <a:endParaRPr lang="ru-RU"/>
              </a:p>
            </c:txPr>
            <c:showVal val="1"/>
          </c:dLbls>
          <c:cat>
            <c:strRef>
              <c:f>Лист1!$A$2:$A$3</c:f>
              <c:strCache>
                <c:ptCount val="2"/>
                <c:pt idx="0">
                  <c:v>1 півріччя 2018р.</c:v>
                </c:pt>
                <c:pt idx="1">
                  <c:v>1 півріччя 2019р.</c:v>
                </c:pt>
              </c:strCache>
            </c:strRef>
          </c:cat>
          <c:val>
            <c:numRef>
              <c:f>Лист1!$B$2:$B$3</c:f>
              <c:numCache>
                <c:formatCode>#,##0.0</c:formatCode>
                <c:ptCount val="2"/>
                <c:pt idx="0">
                  <c:v>149</c:v>
                </c:pt>
                <c:pt idx="1">
                  <c:v>168.8</c:v>
                </c:pt>
              </c:numCache>
            </c:numRef>
          </c:val>
        </c:ser>
        <c:shape val="box"/>
        <c:axId val="73042944"/>
        <c:axId val="74638464"/>
        <c:axId val="0"/>
      </c:bar3DChart>
      <c:catAx>
        <c:axId val="73042944"/>
        <c:scaling>
          <c:orientation val="minMax"/>
        </c:scaling>
        <c:axPos val="b"/>
        <c:tickLblPos val="nextTo"/>
        <c:txPr>
          <a:bodyPr/>
          <a:lstStyle/>
          <a:p>
            <a:pPr>
              <a:defRPr sz="1200" b="1"/>
            </a:pPr>
            <a:endParaRPr lang="ru-RU"/>
          </a:p>
        </c:txPr>
        <c:crossAx val="74638464"/>
        <c:crosses val="autoZero"/>
        <c:auto val="1"/>
        <c:lblAlgn val="ctr"/>
        <c:lblOffset val="100"/>
      </c:catAx>
      <c:valAx>
        <c:axId val="74638464"/>
        <c:scaling>
          <c:orientation val="minMax"/>
        </c:scaling>
        <c:axPos val="l"/>
        <c:majorGridlines/>
        <c:numFmt formatCode="#,##0.0" sourceLinked="1"/>
        <c:tickLblPos val="nextTo"/>
        <c:txPr>
          <a:bodyPr/>
          <a:lstStyle/>
          <a:p>
            <a:pPr>
              <a:defRPr sz="1200" b="1"/>
            </a:pPr>
            <a:endParaRPr lang="ru-RU"/>
          </a:p>
        </c:txPr>
        <c:crossAx val="73042944"/>
        <c:crosses val="autoZero"/>
        <c:crossBetween val="between"/>
      </c:valAx>
    </c:plotArea>
    <c:plotVisOnly val="1"/>
  </c:chart>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t>Пор</a:t>
            </a:r>
            <a:r>
              <a:rPr lang="uk-UA" sz="1200"/>
              <a:t>івняння</a:t>
            </a:r>
            <a:r>
              <a:rPr lang="uk-UA" sz="1200" baseline="0"/>
              <a:t> н</a:t>
            </a:r>
            <a:r>
              <a:rPr lang="ru-RU" sz="1200"/>
              <a:t>адходженнь плати за землю до бюджету міста Чорноморська за 1 півріччя 2018-2019рр.,</a:t>
            </a:r>
            <a:r>
              <a:rPr lang="ru-RU" sz="1200" baseline="0"/>
              <a:t> млн. </a:t>
            </a:r>
            <a:r>
              <a:rPr lang="ru-RU" sz="1200"/>
              <a:t>грн.</a:t>
            </a:r>
          </a:p>
        </c:rich>
      </c:tx>
      <c:layout>
        <c:manualLayout>
          <c:xMode val="edge"/>
          <c:yMode val="edge"/>
          <c:x val="0.15794212218649897"/>
          <c:y val="0"/>
        </c:manualLayout>
      </c:layout>
    </c:title>
    <c:view3D>
      <c:rAngAx val="1"/>
    </c:view3D>
    <c:plotArea>
      <c:layout>
        <c:manualLayout>
          <c:layoutTarget val="inner"/>
          <c:xMode val="edge"/>
          <c:yMode val="edge"/>
          <c:x val="6.3865778835523523E-2"/>
          <c:y val="0.18686851012310329"/>
          <c:w val="0.91255437121806648"/>
          <c:h val="0.56500472794436052"/>
        </c:manualLayout>
      </c:layout>
      <c:bar3DChart>
        <c:barDir val="col"/>
        <c:grouping val="stacked"/>
        <c:ser>
          <c:idx val="0"/>
          <c:order val="0"/>
          <c:tx>
            <c:strRef>
              <c:f>Лист1!$B$1</c:f>
              <c:strCache>
                <c:ptCount val="1"/>
                <c:pt idx="0">
                  <c:v>Земельний податок</c:v>
                </c:pt>
              </c:strCache>
            </c:strRef>
          </c:tx>
          <c:spPr>
            <a:gradFill>
              <a:gsLst>
                <a:gs pos="0">
                  <a:srgbClr val="03D4A8"/>
                </a:gs>
                <a:gs pos="25000">
                  <a:srgbClr val="21D6E0"/>
                </a:gs>
                <a:gs pos="75000">
                  <a:srgbClr val="0087E6"/>
                </a:gs>
                <a:gs pos="100000">
                  <a:srgbClr val="005CBF"/>
                </a:gs>
              </a:gsLst>
              <a:lin ang="13500000" scaled="0"/>
            </a:gradFill>
          </c:spPr>
          <c:dLbls>
            <c:dLbl>
              <c:idx val="0"/>
              <c:layout>
                <c:manualLayout>
                  <c:x val="2.5723472668810296E-2"/>
                  <c:y val="0"/>
                </c:manualLayout>
              </c:layout>
              <c:showVal val="1"/>
            </c:dLbl>
            <c:dLbl>
              <c:idx val="1"/>
              <c:layout>
                <c:manualLayout>
                  <c:x val="2.5723472668810296E-2"/>
                  <c:y val="-4.3572984749454535E-3"/>
                </c:manualLayout>
              </c:layout>
              <c:showVal val="1"/>
            </c:dLbl>
            <c:txPr>
              <a:bodyPr/>
              <a:lstStyle/>
              <a:p>
                <a:pPr>
                  <a:defRPr sz="1400" b="1"/>
                </a:pPr>
                <a:endParaRPr lang="ru-RU"/>
              </a:p>
            </c:txPr>
            <c:showVal val="1"/>
          </c:dLbls>
          <c:cat>
            <c:strRef>
              <c:f>Лист1!$A$2:$A$3</c:f>
              <c:strCache>
                <c:ptCount val="2"/>
                <c:pt idx="0">
                  <c:v> 1 півріччя 2018р.</c:v>
                </c:pt>
                <c:pt idx="1">
                  <c:v>1 півріччя  2019р.</c:v>
                </c:pt>
              </c:strCache>
            </c:strRef>
          </c:cat>
          <c:val>
            <c:numRef>
              <c:f>Лист1!$B$2:$B$3</c:f>
              <c:numCache>
                <c:formatCode>General</c:formatCode>
                <c:ptCount val="2"/>
                <c:pt idx="0">
                  <c:v>30.6</c:v>
                </c:pt>
                <c:pt idx="1">
                  <c:v>40.5</c:v>
                </c:pt>
              </c:numCache>
            </c:numRef>
          </c:val>
        </c:ser>
        <c:ser>
          <c:idx val="1"/>
          <c:order val="1"/>
          <c:tx>
            <c:strRef>
              <c:f>Лист1!$C$1</c:f>
              <c:strCache>
                <c:ptCount val="1"/>
                <c:pt idx="0">
                  <c:v>Орендна плата</c:v>
                </c:pt>
              </c:strCache>
            </c:strRef>
          </c:tx>
          <c:spPr>
            <a:gradFill>
              <a:gsLst>
                <a:gs pos="0">
                  <a:srgbClr val="FBEAC7"/>
                </a:gs>
                <a:gs pos="17999">
                  <a:srgbClr val="FEE7F2"/>
                </a:gs>
                <a:gs pos="36000">
                  <a:srgbClr val="FAC77D"/>
                </a:gs>
                <a:gs pos="61000">
                  <a:srgbClr val="FBA97D"/>
                </a:gs>
                <a:gs pos="82001">
                  <a:srgbClr val="FBD49C"/>
                </a:gs>
                <a:gs pos="100000">
                  <a:srgbClr val="FEE7F2"/>
                </a:gs>
              </a:gsLst>
              <a:lin ang="13500000" scaled="1"/>
            </a:gradFill>
          </c:spPr>
          <c:dLbls>
            <c:dLbl>
              <c:idx val="0"/>
              <c:layout>
                <c:manualLayout>
                  <c:x val="2.1436227224008612E-2"/>
                  <c:y val="0"/>
                </c:manualLayout>
              </c:layout>
              <c:showVal val="1"/>
            </c:dLbl>
            <c:dLbl>
              <c:idx val="1"/>
              <c:layout>
                <c:manualLayout>
                  <c:x val="2.5723472668810296E-2"/>
                  <c:y val="-4.3572984749455394E-3"/>
                </c:manualLayout>
              </c:layout>
              <c:showVal val="1"/>
            </c:dLbl>
            <c:txPr>
              <a:bodyPr/>
              <a:lstStyle/>
              <a:p>
                <a:pPr>
                  <a:defRPr sz="1400" b="1"/>
                </a:pPr>
                <a:endParaRPr lang="ru-RU"/>
              </a:p>
            </c:txPr>
            <c:showVal val="1"/>
          </c:dLbls>
          <c:cat>
            <c:strRef>
              <c:f>Лист1!$A$2:$A$3</c:f>
              <c:strCache>
                <c:ptCount val="2"/>
                <c:pt idx="0">
                  <c:v> 1 півріччя 2018р.</c:v>
                </c:pt>
                <c:pt idx="1">
                  <c:v>1 півріччя  2019р.</c:v>
                </c:pt>
              </c:strCache>
            </c:strRef>
          </c:cat>
          <c:val>
            <c:numRef>
              <c:f>Лист1!$C$2:$C$3</c:f>
              <c:numCache>
                <c:formatCode>General</c:formatCode>
                <c:ptCount val="2"/>
                <c:pt idx="0">
                  <c:v>41.7</c:v>
                </c:pt>
                <c:pt idx="1">
                  <c:v>45.3</c:v>
                </c:pt>
              </c:numCache>
            </c:numRef>
          </c:val>
        </c:ser>
        <c:shape val="cylinder"/>
        <c:axId val="84263680"/>
        <c:axId val="84435328"/>
        <c:axId val="0"/>
      </c:bar3DChart>
      <c:catAx>
        <c:axId val="84263680"/>
        <c:scaling>
          <c:orientation val="minMax"/>
        </c:scaling>
        <c:axPos val="b"/>
        <c:tickLblPos val="nextTo"/>
        <c:txPr>
          <a:bodyPr/>
          <a:lstStyle/>
          <a:p>
            <a:pPr>
              <a:defRPr sz="1200" b="1"/>
            </a:pPr>
            <a:endParaRPr lang="ru-RU"/>
          </a:p>
        </c:txPr>
        <c:crossAx val="84435328"/>
        <c:crosses val="autoZero"/>
        <c:auto val="1"/>
        <c:lblAlgn val="ctr"/>
        <c:lblOffset val="100"/>
      </c:catAx>
      <c:valAx>
        <c:axId val="84435328"/>
        <c:scaling>
          <c:orientation val="minMax"/>
        </c:scaling>
        <c:axPos val="l"/>
        <c:majorGridlines/>
        <c:numFmt formatCode="General" sourceLinked="1"/>
        <c:tickLblPos val="nextTo"/>
        <c:txPr>
          <a:bodyPr/>
          <a:lstStyle/>
          <a:p>
            <a:pPr>
              <a:defRPr sz="1200" b="1"/>
            </a:pPr>
            <a:endParaRPr lang="ru-RU"/>
          </a:p>
        </c:txPr>
        <c:crossAx val="84263680"/>
        <c:crosses val="autoZero"/>
        <c:crossBetween val="between"/>
      </c:valAx>
    </c:plotArea>
    <c:legend>
      <c:legendPos val="b"/>
      <c:txPr>
        <a:bodyPr/>
        <a:lstStyle/>
        <a:p>
          <a:pPr>
            <a:defRPr sz="1200" b="1"/>
          </a:pPr>
          <a:endParaRPr lang="ru-RU"/>
        </a:p>
      </c:txPr>
    </c:legend>
    <c:plotVisOnly val="1"/>
  </c:chart>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t>Структура видатків бюджету міста Чорноморська за галузями економіки за 1 </a:t>
            </a:r>
            <a:r>
              <a:rPr lang="uk-UA" sz="1400"/>
              <a:t>півріччя </a:t>
            </a:r>
            <a:r>
              <a:rPr lang="ru-RU" sz="1400"/>
              <a:t>2019р., млн.грн.</a:t>
            </a:r>
          </a:p>
        </c:rich>
      </c:tx>
    </c:title>
    <c:view3D>
      <c:rotX val="30"/>
      <c:rotY val="100"/>
      <c:perspective val="30"/>
    </c:view3D>
    <c:plotArea>
      <c:layout>
        <c:manualLayout>
          <c:layoutTarget val="inner"/>
          <c:xMode val="edge"/>
          <c:yMode val="edge"/>
          <c:x val="0.12873931623931623"/>
          <c:y val="0.24457319492888319"/>
          <c:w val="0.78525641025641024"/>
          <c:h val="0.62820109024834536"/>
        </c:manualLayout>
      </c:layout>
      <c:pie3DChart>
        <c:varyColors val="1"/>
        <c:ser>
          <c:idx val="0"/>
          <c:order val="0"/>
          <c:tx>
            <c:strRef>
              <c:f>Лист1!$B$1</c:f>
              <c:strCache>
                <c:ptCount val="1"/>
                <c:pt idx="0">
                  <c:v>Структура видатків</c:v>
                </c:pt>
              </c:strCache>
            </c:strRef>
          </c:tx>
          <c:explosion val="25"/>
          <c:dPt>
            <c:idx val="5"/>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dPt>
          <c:dLbls>
            <c:dLbl>
              <c:idx val="0"/>
              <c:layout>
                <c:manualLayout>
                  <c:x val="-8.3091697984573418E-3"/>
                  <c:y val="-0.29746222283768703"/>
                </c:manualLayout>
              </c:layout>
              <c:tx>
                <c:rich>
                  <a:bodyPr/>
                  <a:lstStyle/>
                  <a:p>
                    <a:r>
                      <a:rPr lang="ru-RU"/>
                      <a:t>Фізична культура і спорт
4,8 млн. грн.
1%</a:t>
                    </a:r>
                  </a:p>
                </c:rich>
              </c:tx>
              <c:showVal val="1"/>
              <c:showCatName val="1"/>
              <c:showPercent val="1"/>
              <c:separator>
</c:separator>
            </c:dLbl>
            <c:dLbl>
              <c:idx val="1"/>
              <c:layout>
                <c:manualLayout>
                  <c:x val="1.8273945046019445E-2"/>
                  <c:y val="-0.12956313542993941"/>
                </c:manualLayout>
              </c:layout>
              <c:tx>
                <c:rich>
                  <a:bodyPr/>
                  <a:lstStyle/>
                  <a:p>
                    <a:r>
                      <a:rPr lang="ru-RU"/>
                      <a:t>Культура і мистецтво
8,8 млн. грн.  2%</a:t>
                    </a:r>
                  </a:p>
                </c:rich>
              </c:tx>
              <c:showVal val="1"/>
              <c:showCatName val="1"/>
              <c:showPercent val="1"/>
              <c:separator>
</c:separator>
            </c:dLbl>
            <c:dLbl>
              <c:idx val="2"/>
              <c:layout>
                <c:manualLayout>
                  <c:x val="-5.2229428029139414E-3"/>
                  <c:y val="2.6319257666535811E-3"/>
                </c:manualLayout>
              </c:layout>
              <c:tx>
                <c:rich>
                  <a:bodyPr/>
                  <a:lstStyle/>
                  <a:p>
                    <a:r>
                      <a:rPr lang="ru-RU"/>
                      <a:t>Інша діяльність
9,5 млн. грн.2%</a:t>
                    </a:r>
                  </a:p>
                </c:rich>
              </c:tx>
              <c:showVal val="1"/>
              <c:showCatName val="1"/>
              <c:showPercent val="1"/>
              <c:separator>
</c:separator>
            </c:dLbl>
            <c:dLbl>
              <c:idx val="3"/>
              <c:tx>
                <c:rich>
                  <a:bodyPr/>
                  <a:lstStyle/>
                  <a:p>
                    <a:r>
                      <a:rPr lang="ru-RU"/>
                      <a:t>Житлово - комунальне господарство
43,1 млн. грн.
10%</a:t>
                    </a:r>
                  </a:p>
                </c:rich>
              </c:tx>
              <c:showVal val="1"/>
              <c:showCatName val="1"/>
              <c:showPercent val="1"/>
              <c:separator>
</c:separator>
            </c:dLbl>
            <c:dLbl>
              <c:idx val="4"/>
              <c:layout>
                <c:manualLayout>
                  <c:x val="-6.2088710265383491E-2"/>
                  <c:y val="-7.1428571428572003E-4"/>
                </c:manualLayout>
              </c:layout>
              <c:tx>
                <c:rich>
                  <a:bodyPr/>
                  <a:lstStyle/>
                  <a:p>
                    <a:r>
                      <a:rPr lang="ru-RU"/>
                      <a:t>Державне управління
29,2 млн. грн.
6%</a:t>
                    </a:r>
                  </a:p>
                </c:rich>
              </c:tx>
              <c:showVal val="1"/>
              <c:showCatName val="1"/>
              <c:showPercent val="1"/>
              <c:separator>
</c:separator>
            </c:dLbl>
            <c:dLbl>
              <c:idx val="5"/>
              <c:layout>
                <c:manualLayout>
                  <c:x val="-5.1990387893122124E-2"/>
                  <c:y val="-7.1440373340035494E-4"/>
                </c:manualLayout>
              </c:layout>
              <c:tx>
                <c:rich>
                  <a:bodyPr/>
                  <a:lstStyle/>
                  <a:p>
                    <a:r>
                      <a:rPr lang="ru-RU"/>
                      <a:t>Міжбюджетні трансферти
28,3 млн. грн.
6%</a:t>
                    </a:r>
                  </a:p>
                </c:rich>
              </c:tx>
              <c:showVal val="1"/>
              <c:showCatName val="1"/>
              <c:showPercent val="1"/>
              <c:separator>
</c:separator>
            </c:dLbl>
            <c:dLbl>
              <c:idx val="6"/>
              <c:tx>
                <c:rich>
                  <a:bodyPr/>
                  <a:lstStyle/>
                  <a:p>
                    <a:r>
                      <a:rPr lang="ru-RU"/>
                      <a:t>Економічна діяльність
48,6 млн.грн.
11%</a:t>
                    </a:r>
                  </a:p>
                </c:rich>
              </c:tx>
              <c:showVal val="1"/>
              <c:showCatName val="1"/>
              <c:showPercent val="1"/>
              <c:separator>
</c:separator>
            </c:dLbl>
            <c:dLbl>
              <c:idx val="7"/>
              <c:tx>
                <c:rich>
                  <a:bodyPr/>
                  <a:lstStyle/>
                  <a:p>
                    <a:r>
                      <a:rPr lang="ru-RU"/>
                      <a:t>Охорона здоров'я
61,1 млн.грн.</a:t>
                    </a:r>
                  </a:p>
                  <a:p>
                    <a:r>
                      <a:rPr lang="ru-RU"/>
                      <a:t>14%</a:t>
                    </a:r>
                  </a:p>
                </c:rich>
              </c:tx>
              <c:showVal val="1"/>
              <c:showCatName val="1"/>
              <c:showPercent val="1"/>
              <c:separator>
</c:separator>
            </c:dLbl>
            <c:dLbl>
              <c:idx val="8"/>
              <c:tx>
                <c:rich>
                  <a:bodyPr/>
                  <a:lstStyle/>
                  <a:p>
                    <a:r>
                      <a:rPr lang="ru-RU"/>
                      <a:t>Соціальний захист та соціальне забезпечення
74,3 млн.грн.
16%</a:t>
                    </a:r>
                  </a:p>
                </c:rich>
              </c:tx>
              <c:showVal val="1"/>
              <c:showCatName val="1"/>
              <c:showPercent val="1"/>
              <c:separator>
</c:separator>
            </c:dLbl>
            <c:dLbl>
              <c:idx val="9"/>
              <c:layout>
                <c:manualLayout>
                  <c:x val="-5.2148625729640553E-2"/>
                  <c:y val="-2.3674236355627071E-2"/>
                </c:manualLayout>
              </c:layout>
              <c:tx>
                <c:rich>
                  <a:bodyPr/>
                  <a:lstStyle/>
                  <a:p>
                    <a:r>
                      <a:rPr lang="ru-RU"/>
                      <a:t>Освіта
143,5 млн. грн.
32%</a:t>
                    </a:r>
                  </a:p>
                </c:rich>
              </c:tx>
              <c:showVal val="1"/>
              <c:showCatName val="1"/>
              <c:showPercent val="1"/>
              <c:separator>
</c:separator>
            </c:dLbl>
            <c:txPr>
              <a:bodyPr/>
              <a:lstStyle/>
              <a:p>
                <a:pPr>
                  <a:defRPr b="1"/>
                </a:pPr>
                <a:endParaRPr lang="ru-RU"/>
              </a:p>
            </c:txPr>
            <c:showVal val="1"/>
            <c:showCatName val="1"/>
            <c:showPercent val="1"/>
            <c:separator>
</c:separator>
            <c:showLeaderLines val="1"/>
          </c:dLbls>
          <c:cat>
            <c:strRef>
              <c:f>Лист1!$A$2:$A$11</c:f>
              <c:strCache>
                <c:ptCount val="10"/>
                <c:pt idx="0">
                  <c:v>Фізична культура і спорт</c:v>
                </c:pt>
                <c:pt idx="1">
                  <c:v>Культура і мистецтво</c:v>
                </c:pt>
                <c:pt idx="2">
                  <c:v>Інша діяльність</c:v>
                </c:pt>
                <c:pt idx="3">
                  <c:v>Житлово - комунальне господарство</c:v>
                </c:pt>
                <c:pt idx="4">
                  <c:v>Державне управління</c:v>
                </c:pt>
                <c:pt idx="5">
                  <c:v>Міжбюджетні трансферти</c:v>
                </c:pt>
                <c:pt idx="6">
                  <c:v>Економічна діяльність</c:v>
                </c:pt>
                <c:pt idx="7">
                  <c:v>Охорона здоров'я</c:v>
                </c:pt>
                <c:pt idx="8">
                  <c:v>Соціальний захист та соціальне забезпечення</c:v>
                </c:pt>
                <c:pt idx="9">
                  <c:v>Освіта</c:v>
                </c:pt>
              </c:strCache>
            </c:strRef>
          </c:cat>
          <c:val>
            <c:numRef>
              <c:f>Лист1!$B$2:$B$11</c:f>
              <c:numCache>
                <c:formatCode>#,##0.0</c:formatCode>
                <c:ptCount val="10"/>
                <c:pt idx="0">
                  <c:v>4.8</c:v>
                </c:pt>
                <c:pt idx="1">
                  <c:v>8.8000000000000007</c:v>
                </c:pt>
                <c:pt idx="2">
                  <c:v>9.5</c:v>
                </c:pt>
                <c:pt idx="3">
                  <c:v>43.1</c:v>
                </c:pt>
                <c:pt idx="4">
                  <c:v>29.2</c:v>
                </c:pt>
                <c:pt idx="5">
                  <c:v>28.3</c:v>
                </c:pt>
                <c:pt idx="6">
                  <c:v>48.6</c:v>
                </c:pt>
                <c:pt idx="7">
                  <c:v>61.1</c:v>
                </c:pt>
                <c:pt idx="8">
                  <c:v>74.3</c:v>
                </c:pt>
                <c:pt idx="9">
                  <c:v>143.5</c:v>
                </c:pt>
              </c:numCache>
            </c:numRef>
          </c:val>
        </c:ser>
      </c:pie3DChart>
    </c:plotArea>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24B085-325D-4BBD-A739-486F36FB688E}"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ru-RU"/>
        </a:p>
      </dgm:t>
    </dgm:pt>
    <dgm:pt modelId="{E8D4874D-7310-4806-8E42-A13D7FCE3293}">
      <dgm:prSet phldrT="[Текст]"/>
      <dgm:spPr/>
      <dgm:t>
        <a:bodyPr/>
        <a:lstStyle/>
        <a:p>
          <a:r>
            <a:rPr lang="ru-RU"/>
            <a:t>40,2%</a:t>
          </a:r>
        </a:p>
      </dgm:t>
    </dgm:pt>
    <dgm:pt modelId="{FE0A1082-59AC-4AB9-844F-24EA8E609011}" type="parTrans" cxnId="{69A9CD46-AD54-482B-8C55-A732D8EF0577}">
      <dgm:prSet/>
      <dgm:spPr/>
      <dgm:t>
        <a:bodyPr/>
        <a:lstStyle/>
        <a:p>
          <a:endParaRPr lang="ru-RU"/>
        </a:p>
      </dgm:t>
    </dgm:pt>
    <dgm:pt modelId="{14CAC028-6C68-4534-A4F6-1C75672C357D}" type="sibTrans" cxnId="{69A9CD46-AD54-482B-8C55-A732D8EF0577}">
      <dgm:prSet/>
      <dgm:spPr/>
      <dgm:t>
        <a:bodyPr/>
        <a:lstStyle/>
        <a:p>
          <a:endParaRPr lang="ru-RU"/>
        </a:p>
      </dgm:t>
    </dgm:pt>
    <dgm:pt modelId="{A6C0D5B8-28E6-486D-AD11-E09BFCB19F82}">
      <dgm:prSet phldrT="[Текст]"/>
      <dgm:spPr/>
      <dgm:t>
        <a:bodyPr/>
        <a:lstStyle/>
        <a:p>
          <a:r>
            <a:rPr lang="ru-RU"/>
            <a:t>58 471 292 </a:t>
          </a:r>
          <a:r>
            <a:rPr lang="uk-UA"/>
            <a:t> -за рахунок освітньої субвенціі з державного бюджету</a:t>
          </a:r>
          <a:endParaRPr lang="ru-RU"/>
        </a:p>
      </dgm:t>
    </dgm:pt>
    <dgm:pt modelId="{AAD7A241-ABEF-42E1-949E-3C06F023C56C}" type="parTrans" cxnId="{741B3664-E78D-4861-9605-270D458D970F}">
      <dgm:prSet/>
      <dgm:spPr/>
      <dgm:t>
        <a:bodyPr/>
        <a:lstStyle/>
        <a:p>
          <a:endParaRPr lang="ru-RU"/>
        </a:p>
      </dgm:t>
    </dgm:pt>
    <dgm:pt modelId="{319F164C-F3EF-4A17-A416-C1BB08D33692}" type="sibTrans" cxnId="{741B3664-E78D-4861-9605-270D458D970F}">
      <dgm:prSet/>
      <dgm:spPr/>
      <dgm:t>
        <a:bodyPr/>
        <a:lstStyle/>
        <a:p>
          <a:endParaRPr lang="ru-RU"/>
        </a:p>
      </dgm:t>
    </dgm:pt>
    <dgm:pt modelId="{15E608CE-D1C7-40A2-9A2D-77AAE6AEB048}">
      <dgm:prSet phldrT="[Текст]"/>
      <dgm:spPr/>
      <dgm:t>
        <a:bodyPr/>
        <a:lstStyle/>
        <a:p>
          <a:r>
            <a:rPr lang="uk-UA"/>
            <a:t>56,4%</a:t>
          </a:r>
          <a:endParaRPr lang="ru-RU"/>
        </a:p>
      </dgm:t>
    </dgm:pt>
    <dgm:pt modelId="{22C87D90-5940-4A17-82E8-D905860C09B1}" type="parTrans" cxnId="{C97945E1-1289-4B73-A3F9-62829960BF28}">
      <dgm:prSet/>
      <dgm:spPr/>
      <dgm:t>
        <a:bodyPr/>
        <a:lstStyle/>
        <a:p>
          <a:endParaRPr lang="ru-RU"/>
        </a:p>
      </dgm:t>
    </dgm:pt>
    <dgm:pt modelId="{0211593B-CD34-457F-9DA4-05712D65CED1}" type="sibTrans" cxnId="{C97945E1-1289-4B73-A3F9-62829960BF28}">
      <dgm:prSet/>
      <dgm:spPr/>
      <dgm:t>
        <a:bodyPr/>
        <a:lstStyle/>
        <a:p>
          <a:endParaRPr lang="ru-RU"/>
        </a:p>
      </dgm:t>
    </dgm:pt>
    <dgm:pt modelId="{2DB3966E-FA74-4EC4-8A54-41420D248419}">
      <dgm:prSet phldrT="[Текст]"/>
      <dgm:spPr/>
      <dgm:t>
        <a:bodyPr/>
        <a:lstStyle/>
        <a:p>
          <a:r>
            <a:rPr lang="uk-UA"/>
            <a:t>82 405 535 - за рахунок міського бюджету міста Чорноморська</a:t>
          </a:r>
          <a:endParaRPr lang="ru-RU"/>
        </a:p>
      </dgm:t>
    </dgm:pt>
    <dgm:pt modelId="{CE3FACAF-D9BB-4D03-AB62-DC4BAA2785EC}" type="parTrans" cxnId="{11FA9F06-C76A-4A71-BA2F-9387B58D7022}">
      <dgm:prSet/>
      <dgm:spPr/>
      <dgm:t>
        <a:bodyPr/>
        <a:lstStyle/>
        <a:p>
          <a:endParaRPr lang="ru-RU"/>
        </a:p>
      </dgm:t>
    </dgm:pt>
    <dgm:pt modelId="{A01FCCA2-C860-4CFD-B706-5D4A55CDAEBB}" type="sibTrans" cxnId="{11FA9F06-C76A-4A71-BA2F-9387B58D7022}">
      <dgm:prSet/>
      <dgm:spPr/>
      <dgm:t>
        <a:bodyPr/>
        <a:lstStyle/>
        <a:p>
          <a:endParaRPr lang="ru-RU"/>
        </a:p>
      </dgm:t>
    </dgm:pt>
    <dgm:pt modelId="{25DB2AC9-A40C-4F0A-AAD1-00E883E87E6D}">
      <dgm:prSet phldrT="[Текст]"/>
      <dgm:spPr/>
      <dgm:t>
        <a:bodyPr/>
        <a:lstStyle/>
        <a:p>
          <a:r>
            <a:rPr lang="uk-UA"/>
            <a:t>3,6%</a:t>
          </a:r>
          <a:endParaRPr lang="ru-RU"/>
        </a:p>
      </dgm:t>
    </dgm:pt>
    <dgm:pt modelId="{6456F16A-4799-4043-A6D9-0F9DD58881BD}" type="parTrans" cxnId="{5F9922AF-83FC-4813-A7B7-C313571BF62E}">
      <dgm:prSet/>
      <dgm:spPr/>
      <dgm:t>
        <a:bodyPr/>
        <a:lstStyle/>
        <a:p>
          <a:endParaRPr lang="ru-RU"/>
        </a:p>
      </dgm:t>
    </dgm:pt>
    <dgm:pt modelId="{A3C2D85E-69A0-4610-8D0F-E68E77A10AFD}" type="sibTrans" cxnId="{5F9922AF-83FC-4813-A7B7-C313571BF62E}">
      <dgm:prSet/>
      <dgm:spPr/>
      <dgm:t>
        <a:bodyPr/>
        <a:lstStyle/>
        <a:p>
          <a:endParaRPr lang="ru-RU"/>
        </a:p>
      </dgm:t>
    </dgm:pt>
    <dgm:pt modelId="{81357833-8237-4A59-934A-FDAEE3ADF750}">
      <dgm:prSet phldrT="[Текст]"/>
      <dgm:spPr/>
      <dgm:t>
        <a:bodyPr/>
        <a:lstStyle/>
        <a:p>
          <a:r>
            <a:rPr lang="uk-UA"/>
            <a:t>5 312 976 - за рахунок власних надходжень відділу освіти</a:t>
          </a:r>
          <a:endParaRPr lang="ru-RU"/>
        </a:p>
      </dgm:t>
    </dgm:pt>
    <dgm:pt modelId="{1A1B86C9-8D65-4694-A3D3-C25F4A41F51E}" type="parTrans" cxnId="{0D748C29-544A-4AF8-9BAE-CCEA4F865C3E}">
      <dgm:prSet/>
      <dgm:spPr/>
      <dgm:t>
        <a:bodyPr/>
        <a:lstStyle/>
        <a:p>
          <a:endParaRPr lang="ru-RU"/>
        </a:p>
      </dgm:t>
    </dgm:pt>
    <dgm:pt modelId="{7773D92B-30B2-4F51-8E1B-943ABE2BBE1C}" type="sibTrans" cxnId="{0D748C29-544A-4AF8-9BAE-CCEA4F865C3E}">
      <dgm:prSet/>
      <dgm:spPr/>
      <dgm:t>
        <a:bodyPr/>
        <a:lstStyle/>
        <a:p>
          <a:endParaRPr lang="ru-RU"/>
        </a:p>
      </dgm:t>
    </dgm:pt>
    <dgm:pt modelId="{008B348A-F497-4C72-AB21-A51CE8E92BB6}" type="pres">
      <dgm:prSet presAssocID="{7824B085-325D-4BBD-A739-486F36FB688E}" presName="linearFlow" presStyleCnt="0">
        <dgm:presLayoutVars>
          <dgm:dir/>
          <dgm:animLvl val="lvl"/>
          <dgm:resizeHandles val="exact"/>
        </dgm:presLayoutVars>
      </dgm:prSet>
      <dgm:spPr/>
      <dgm:t>
        <a:bodyPr/>
        <a:lstStyle/>
        <a:p>
          <a:endParaRPr lang="ru-RU"/>
        </a:p>
      </dgm:t>
    </dgm:pt>
    <dgm:pt modelId="{7CA8ADD1-A5FF-49D0-8927-256FA42B84CE}" type="pres">
      <dgm:prSet presAssocID="{E8D4874D-7310-4806-8E42-A13D7FCE3293}" presName="composite" presStyleCnt="0"/>
      <dgm:spPr/>
    </dgm:pt>
    <dgm:pt modelId="{DC8D7D49-C291-4871-9B22-6D5C42077F32}" type="pres">
      <dgm:prSet presAssocID="{E8D4874D-7310-4806-8E42-A13D7FCE3293}" presName="parentText" presStyleLbl="alignNode1" presStyleIdx="0" presStyleCnt="3">
        <dgm:presLayoutVars>
          <dgm:chMax val="1"/>
          <dgm:bulletEnabled val="1"/>
        </dgm:presLayoutVars>
      </dgm:prSet>
      <dgm:spPr/>
      <dgm:t>
        <a:bodyPr/>
        <a:lstStyle/>
        <a:p>
          <a:endParaRPr lang="ru-RU"/>
        </a:p>
      </dgm:t>
    </dgm:pt>
    <dgm:pt modelId="{5FCE1C70-20DB-402A-A67B-C5BB477D3208}" type="pres">
      <dgm:prSet presAssocID="{E8D4874D-7310-4806-8E42-A13D7FCE3293}" presName="descendantText" presStyleLbl="alignAcc1" presStyleIdx="0" presStyleCnt="3" custScaleY="100000">
        <dgm:presLayoutVars>
          <dgm:bulletEnabled val="1"/>
        </dgm:presLayoutVars>
      </dgm:prSet>
      <dgm:spPr/>
      <dgm:t>
        <a:bodyPr/>
        <a:lstStyle/>
        <a:p>
          <a:endParaRPr lang="ru-RU"/>
        </a:p>
      </dgm:t>
    </dgm:pt>
    <dgm:pt modelId="{18BEF824-C218-4F15-B808-A5F23DC101A9}" type="pres">
      <dgm:prSet presAssocID="{14CAC028-6C68-4534-A4F6-1C75672C357D}" presName="sp" presStyleCnt="0"/>
      <dgm:spPr/>
    </dgm:pt>
    <dgm:pt modelId="{81800F4B-690C-47B4-B14F-3DC9E0DEE4A3}" type="pres">
      <dgm:prSet presAssocID="{15E608CE-D1C7-40A2-9A2D-77AAE6AEB048}" presName="composite" presStyleCnt="0"/>
      <dgm:spPr/>
    </dgm:pt>
    <dgm:pt modelId="{48C6E40C-6685-416A-B168-DB54B1F9658C}" type="pres">
      <dgm:prSet presAssocID="{15E608CE-D1C7-40A2-9A2D-77AAE6AEB048}" presName="parentText" presStyleLbl="alignNode1" presStyleIdx="1" presStyleCnt="3">
        <dgm:presLayoutVars>
          <dgm:chMax val="1"/>
          <dgm:bulletEnabled val="1"/>
        </dgm:presLayoutVars>
      </dgm:prSet>
      <dgm:spPr/>
      <dgm:t>
        <a:bodyPr/>
        <a:lstStyle/>
        <a:p>
          <a:endParaRPr lang="ru-RU"/>
        </a:p>
      </dgm:t>
    </dgm:pt>
    <dgm:pt modelId="{E472E932-5603-42B5-93A0-0D5772937F64}" type="pres">
      <dgm:prSet presAssocID="{15E608CE-D1C7-40A2-9A2D-77AAE6AEB048}" presName="descendantText" presStyleLbl="alignAcc1" presStyleIdx="1" presStyleCnt="3" custLinFactNeighborY="-2781">
        <dgm:presLayoutVars>
          <dgm:bulletEnabled val="1"/>
        </dgm:presLayoutVars>
      </dgm:prSet>
      <dgm:spPr/>
      <dgm:t>
        <a:bodyPr/>
        <a:lstStyle/>
        <a:p>
          <a:endParaRPr lang="ru-RU"/>
        </a:p>
      </dgm:t>
    </dgm:pt>
    <dgm:pt modelId="{DB874C65-5102-427D-AC99-976A2893A501}" type="pres">
      <dgm:prSet presAssocID="{0211593B-CD34-457F-9DA4-05712D65CED1}" presName="sp" presStyleCnt="0"/>
      <dgm:spPr/>
    </dgm:pt>
    <dgm:pt modelId="{66C7991D-07BF-435F-ABEE-2DD6940C297C}" type="pres">
      <dgm:prSet presAssocID="{25DB2AC9-A40C-4F0A-AAD1-00E883E87E6D}" presName="composite" presStyleCnt="0"/>
      <dgm:spPr/>
    </dgm:pt>
    <dgm:pt modelId="{35CE9E3D-C5F2-4B6F-9995-2C27A14E91AD}" type="pres">
      <dgm:prSet presAssocID="{25DB2AC9-A40C-4F0A-AAD1-00E883E87E6D}" presName="parentText" presStyleLbl="alignNode1" presStyleIdx="2" presStyleCnt="3">
        <dgm:presLayoutVars>
          <dgm:chMax val="1"/>
          <dgm:bulletEnabled val="1"/>
        </dgm:presLayoutVars>
      </dgm:prSet>
      <dgm:spPr/>
      <dgm:t>
        <a:bodyPr/>
        <a:lstStyle/>
        <a:p>
          <a:endParaRPr lang="ru-RU"/>
        </a:p>
      </dgm:t>
    </dgm:pt>
    <dgm:pt modelId="{7C591743-9FEB-4747-804B-3FD914F7C38B}" type="pres">
      <dgm:prSet presAssocID="{25DB2AC9-A40C-4F0A-AAD1-00E883E87E6D}" presName="descendantText" presStyleLbl="alignAcc1" presStyleIdx="2" presStyleCnt="3">
        <dgm:presLayoutVars>
          <dgm:bulletEnabled val="1"/>
        </dgm:presLayoutVars>
      </dgm:prSet>
      <dgm:spPr/>
      <dgm:t>
        <a:bodyPr/>
        <a:lstStyle/>
        <a:p>
          <a:endParaRPr lang="ru-RU"/>
        </a:p>
      </dgm:t>
    </dgm:pt>
  </dgm:ptLst>
  <dgm:cxnLst>
    <dgm:cxn modelId="{C97945E1-1289-4B73-A3F9-62829960BF28}" srcId="{7824B085-325D-4BBD-A739-486F36FB688E}" destId="{15E608CE-D1C7-40A2-9A2D-77AAE6AEB048}" srcOrd="1" destOrd="0" parTransId="{22C87D90-5940-4A17-82E8-D905860C09B1}" sibTransId="{0211593B-CD34-457F-9DA4-05712D65CED1}"/>
    <dgm:cxn modelId="{741B3664-E78D-4861-9605-270D458D970F}" srcId="{E8D4874D-7310-4806-8E42-A13D7FCE3293}" destId="{A6C0D5B8-28E6-486D-AD11-E09BFCB19F82}" srcOrd="0" destOrd="0" parTransId="{AAD7A241-ABEF-42E1-949E-3C06F023C56C}" sibTransId="{319F164C-F3EF-4A17-A416-C1BB08D33692}"/>
    <dgm:cxn modelId="{69A9CD46-AD54-482B-8C55-A732D8EF0577}" srcId="{7824B085-325D-4BBD-A739-486F36FB688E}" destId="{E8D4874D-7310-4806-8E42-A13D7FCE3293}" srcOrd="0" destOrd="0" parTransId="{FE0A1082-59AC-4AB9-844F-24EA8E609011}" sibTransId="{14CAC028-6C68-4534-A4F6-1C75672C357D}"/>
    <dgm:cxn modelId="{835BF00D-682F-4AE1-B164-8A8875897423}" type="presOf" srcId="{E8D4874D-7310-4806-8E42-A13D7FCE3293}" destId="{DC8D7D49-C291-4871-9B22-6D5C42077F32}" srcOrd="0" destOrd="0" presId="urn:microsoft.com/office/officeart/2005/8/layout/chevron2"/>
    <dgm:cxn modelId="{3CCBD71F-2969-4813-835E-E0D1B46CDD19}" type="presOf" srcId="{A6C0D5B8-28E6-486D-AD11-E09BFCB19F82}" destId="{5FCE1C70-20DB-402A-A67B-C5BB477D3208}" srcOrd="0" destOrd="0" presId="urn:microsoft.com/office/officeart/2005/8/layout/chevron2"/>
    <dgm:cxn modelId="{2BFF4B35-5A21-48E3-82F5-F9AD8153946D}" type="presOf" srcId="{7824B085-325D-4BBD-A739-486F36FB688E}" destId="{008B348A-F497-4C72-AB21-A51CE8E92BB6}" srcOrd="0" destOrd="0" presId="urn:microsoft.com/office/officeart/2005/8/layout/chevron2"/>
    <dgm:cxn modelId="{5F9922AF-83FC-4813-A7B7-C313571BF62E}" srcId="{7824B085-325D-4BBD-A739-486F36FB688E}" destId="{25DB2AC9-A40C-4F0A-AAD1-00E883E87E6D}" srcOrd="2" destOrd="0" parTransId="{6456F16A-4799-4043-A6D9-0F9DD58881BD}" sibTransId="{A3C2D85E-69A0-4610-8D0F-E68E77A10AFD}"/>
    <dgm:cxn modelId="{DF75DA50-02FC-4C7E-8A5C-4FE5C3D5F180}" type="presOf" srcId="{25DB2AC9-A40C-4F0A-AAD1-00E883E87E6D}" destId="{35CE9E3D-C5F2-4B6F-9995-2C27A14E91AD}" srcOrd="0" destOrd="0" presId="urn:microsoft.com/office/officeart/2005/8/layout/chevron2"/>
    <dgm:cxn modelId="{C026D3CC-23A6-4E22-95A4-0EE1AA4DA3EF}" type="presOf" srcId="{81357833-8237-4A59-934A-FDAEE3ADF750}" destId="{7C591743-9FEB-4747-804B-3FD914F7C38B}" srcOrd="0" destOrd="0" presId="urn:microsoft.com/office/officeart/2005/8/layout/chevron2"/>
    <dgm:cxn modelId="{0D748C29-544A-4AF8-9BAE-CCEA4F865C3E}" srcId="{25DB2AC9-A40C-4F0A-AAD1-00E883E87E6D}" destId="{81357833-8237-4A59-934A-FDAEE3ADF750}" srcOrd="0" destOrd="0" parTransId="{1A1B86C9-8D65-4694-A3D3-C25F4A41F51E}" sibTransId="{7773D92B-30B2-4F51-8E1B-943ABE2BBE1C}"/>
    <dgm:cxn modelId="{50E7D764-BD0E-42E6-84E3-CE49A3A4DEA8}" type="presOf" srcId="{15E608CE-D1C7-40A2-9A2D-77AAE6AEB048}" destId="{48C6E40C-6685-416A-B168-DB54B1F9658C}" srcOrd="0" destOrd="0" presId="urn:microsoft.com/office/officeart/2005/8/layout/chevron2"/>
    <dgm:cxn modelId="{DE934DAE-E7B4-4D98-971F-48A5BC1731B0}" type="presOf" srcId="{2DB3966E-FA74-4EC4-8A54-41420D248419}" destId="{E472E932-5603-42B5-93A0-0D5772937F64}" srcOrd="0" destOrd="0" presId="urn:microsoft.com/office/officeart/2005/8/layout/chevron2"/>
    <dgm:cxn modelId="{11FA9F06-C76A-4A71-BA2F-9387B58D7022}" srcId="{15E608CE-D1C7-40A2-9A2D-77AAE6AEB048}" destId="{2DB3966E-FA74-4EC4-8A54-41420D248419}" srcOrd="0" destOrd="0" parTransId="{CE3FACAF-D9BB-4D03-AB62-DC4BAA2785EC}" sibTransId="{A01FCCA2-C860-4CFD-B706-5D4A55CDAEBB}"/>
    <dgm:cxn modelId="{1F1D8B87-4DAE-42EA-ACAE-FE7FAE6238C6}" type="presParOf" srcId="{008B348A-F497-4C72-AB21-A51CE8E92BB6}" destId="{7CA8ADD1-A5FF-49D0-8927-256FA42B84CE}" srcOrd="0" destOrd="0" presId="urn:microsoft.com/office/officeart/2005/8/layout/chevron2"/>
    <dgm:cxn modelId="{12930872-711B-41CE-B4D7-AF8DBAA23197}" type="presParOf" srcId="{7CA8ADD1-A5FF-49D0-8927-256FA42B84CE}" destId="{DC8D7D49-C291-4871-9B22-6D5C42077F32}" srcOrd="0" destOrd="0" presId="urn:microsoft.com/office/officeart/2005/8/layout/chevron2"/>
    <dgm:cxn modelId="{AE8A936A-1846-4692-9551-C5285C2FCB91}" type="presParOf" srcId="{7CA8ADD1-A5FF-49D0-8927-256FA42B84CE}" destId="{5FCE1C70-20DB-402A-A67B-C5BB477D3208}" srcOrd="1" destOrd="0" presId="urn:microsoft.com/office/officeart/2005/8/layout/chevron2"/>
    <dgm:cxn modelId="{DB2FA4E6-34B8-4DAF-A55E-5892FE8F6FA6}" type="presParOf" srcId="{008B348A-F497-4C72-AB21-A51CE8E92BB6}" destId="{18BEF824-C218-4F15-B808-A5F23DC101A9}" srcOrd="1" destOrd="0" presId="urn:microsoft.com/office/officeart/2005/8/layout/chevron2"/>
    <dgm:cxn modelId="{E45F0C75-CCEB-4EEE-B186-440C9A21FB22}" type="presParOf" srcId="{008B348A-F497-4C72-AB21-A51CE8E92BB6}" destId="{81800F4B-690C-47B4-B14F-3DC9E0DEE4A3}" srcOrd="2" destOrd="0" presId="urn:microsoft.com/office/officeart/2005/8/layout/chevron2"/>
    <dgm:cxn modelId="{0316A41F-D7F0-4083-B7B3-7D71ACB52638}" type="presParOf" srcId="{81800F4B-690C-47B4-B14F-3DC9E0DEE4A3}" destId="{48C6E40C-6685-416A-B168-DB54B1F9658C}" srcOrd="0" destOrd="0" presId="urn:microsoft.com/office/officeart/2005/8/layout/chevron2"/>
    <dgm:cxn modelId="{15B49744-EDF3-4E7C-9322-50323439C92D}" type="presParOf" srcId="{81800F4B-690C-47B4-B14F-3DC9E0DEE4A3}" destId="{E472E932-5603-42B5-93A0-0D5772937F64}" srcOrd="1" destOrd="0" presId="urn:microsoft.com/office/officeart/2005/8/layout/chevron2"/>
    <dgm:cxn modelId="{1F042E84-FC49-438F-970B-F60E83547DC2}" type="presParOf" srcId="{008B348A-F497-4C72-AB21-A51CE8E92BB6}" destId="{DB874C65-5102-427D-AC99-976A2893A501}" srcOrd="3" destOrd="0" presId="urn:microsoft.com/office/officeart/2005/8/layout/chevron2"/>
    <dgm:cxn modelId="{F10C9D06-CF3B-4083-BD33-18FEB1A58F40}" type="presParOf" srcId="{008B348A-F497-4C72-AB21-A51CE8E92BB6}" destId="{66C7991D-07BF-435F-ABEE-2DD6940C297C}" srcOrd="4" destOrd="0" presId="urn:microsoft.com/office/officeart/2005/8/layout/chevron2"/>
    <dgm:cxn modelId="{414A2029-C6D6-480E-A916-3B7EB331A4B6}" type="presParOf" srcId="{66C7991D-07BF-435F-ABEE-2DD6940C297C}" destId="{35CE9E3D-C5F2-4B6F-9995-2C27A14E91AD}" srcOrd="0" destOrd="0" presId="urn:microsoft.com/office/officeart/2005/8/layout/chevron2"/>
    <dgm:cxn modelId="{1267DA5A-1AA2-4933-B858-9EA752C5E3B9}" type="presParOf" srcId="{66C7991D-07BF-435F-ABEE-2DD6940C297C}" destId="{7C591743-9FEB-4747-804B-3FD914F7C38B}" srcOrd="1" destOrd="0" presId="urn:microsoft.com/office/officeart/2005/8/layout/chevron2"/>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353F5B6-7FEE-4A4C-8E3B-5C62CE50F7A3}"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ru-RU"/>
        </a:p>
      </dgm:t>
    </dgm:pt>
    <dgm:pt modelId="{512250C1-2498-44A1-BE4E-9C934D4045CA}">
      <dgm:prSet phldrT="[Текст]"/>
      <dgm:spPr/>
      <dgm:t>
        <a:bodyPr/>
        <a:lstStyle/>
        <a:p>
          <a:r>
            <a:rPr lang="ru-RU"/>
            <a:t>46,9%</a:t>
          </a:r>
        </a:p>
      </dgm:t>
    </dgm:pt>
    <dgm:pt modelId="{9DED5DE5-A207-4F1C-B0FE-83A5893EE4AC}" type="parTrans" cxnId="{2223FB46-91C8-4253-BF40-C7D0F5E76E2A}">
      <dgm:prSet/>
      <dgm:spPr/>
      <dgm:t>
        <a:bodyPr/>
        <a:lstStyle/>
        <a:p>
          <a:endParaRPr lang="ru-RU"/>
        </a:p>
      </dgm:t>
    </dgm:pt>
    <dgm:pt modelId="{4E0506E6-A66F-403A-9FBF-ED18EA3F56AA}" type="sibTrans" cxnId="{2223FB46-91C8-4253-BF40-C7D0F5E76E2A}">
      <dgm:prSet/>
      <dgm:spPr/>
      <dgm:t>
        <a:bodyPr/>
        <a:lstStyle/>
        <a:p>
          <a:endParaRPr lang="ru-RU"/>
        </a:p>
      </dgm:t>
    </dgm:pt>
    <dgm:pt modelId="{291C893E-8FEC-499A-A9DD-944680FA116C}">
      <dgm:prSet phldrT="[Текст]"/>
      <dgm:spPr/>
      <dgm:t>
        <a:bodyPr/>
        <a:lstStyle/>
        <a:p>
          <a:r>
            <a:rPr lang="ru-RU"/>
            <a:t>28 655 796 грн. - за рахунок медичної субвенції з державного бюджету</a:t>
          </a:r>
        </a:p>
      </dgm:t>
    </dgm:pt>
    <dgm:pt modelId="{949A8A84-7637-44DF-A37A-2F3D2CED756E}" type="parTrans" cxnId="{1CE8BCA9-882D-46F8-9759-BE8882429AED}">
      <dgm:prSet/>
      <dgm:spPr/>
      <dgm:t>
        <a:bodyPr/>
        <a:lstStyle/>
        <a:p>
          <a:endParaRPr lang="ru-RU"/>
        </a:p>
      </dgm:t>
    </dgm:pt>
    <dgm:pt modelId="{A2A6FC25-CD39-44DC-9E45-CCA7320E79E5}" type="sibTrans" cxnId="{1CE8BCA9-882D-46F8-9759-BE8882429AED}">
      <dgm:prSet/>
      <dgm:spPr/>
      <dgm:t>
        <a:bodyPr/>
        <a:lstStyle/>
        <a:p>
          <a:endParaRPr lang="ru-RU"/>
        </a:p>
      </dgm:t>
    </dgm:pt>
    <dgm:pt modelId="{1AF0A1BD-1D9D-4B86-B2F7-C0A026565CEF}">
      <dgm:prSet phldrT="[Текст]"/>
      <dgm:spPr/>
      <dgm:t>
        <a:bodyPr/>
        <a:lstStyle/>
        <a:p>
          <a:r>
            <a:rPr lang="ru-RU"/>
            <a:t>44,7%</a:t>
          </a:r>
        </a:p>
      </dgm:t>
    </dgm:pt>
    <dgm:pt modelId="{A5F2F280-D293-4C70-8125-BCDEC518FE38}" type="parTrans" cxnId="{6D5EB519-65F6-4550-8014-BA4E7ECFA4D5}">
      <dgm:prSet/>
      <dgm:spPr/>
      <dgm:t>
        <a:bodyPr/>
        <a:lstStyle/>
        <a:p>
          <a:endParaRPr lang="ru-RU"/>
        </a:p>
      </dgm:t>
    </dgm:pt>
    <dgm:pt modelId="{4550EA24-CB0C-4A2F-8F3F-C132364AC428}" type="sibTrans" cxnId="{6D5EB519-65F6-4550-8014-BA4E7ECFA4D5}">
      <dgm:prSet/>
      <dgm:spPr/>
      <dgm:t>
        <a:bodyPr/>
        <a:lstStyle/>
        <a:p>
          <a:endParaRPr lang="ru-RU"/>
        </a:p>
      </dgm:t>
    </dgm:pt>
    <dgm:pt modelId="{0A00BD8A-1653-4B4B-8D1E-D14A0CAA2757}">
      <dgm:prSet phldrT="[Текст]"/>
      <dgm:spPr/>
      <dgm:t>
        <a:bodyPr/>
        <a:lstStyle/>
        <a:p>
          <a:r>
            <a:rPr lang="ru-RU"/>
            <a:t>27 310 534 грн. - за рахунок міського бюджету міста Чорноморська</a:t>
          </a:r>
        </a:p>
      </dgm:t>
    </dgm:pt>
    <dgm:pt modelId="{6496EA55-E4CA-4082-99BC-F82986859AC5}" type="parTrans" cxnId="{7A959650-3D09-4AA8-A533-DBDC47E7B4E9}">
      <dgm:prSet/>
      <dgm:spPr/>
      <dgm:t>
        <a:bodyPr/>
        <a:lstStyle/>
        <a:p>
          <a:endParaRPr lang="ru-RU"/>
        </a:p>
      </dgm:t>
    </dgm:pt>
    <dgm:pt modelId="{E39E7155-8350-484F-A204-E06C34A6B879}" type="sibTrans" cxnId="{7A959650-3D09-4AA8-A533-DBDC47E7B4E9}">
      <dgm:prSet/>
      <dgm:spPr/>
      <dgm:t>
        <a:bodyPr/>
        <a:lstStyle/>
        <a:p>
          <a:endParaRPr lang="ru-RU"/>
        </a:p>
      </dgm:t>
    </dgm:pt>
    <dgm:pt modelId="{E8EF0896-59F6-4CEC-A643-3CDA8C3B6631}">
      <dgm:prSet phldrT="[Текст]"/>
      <dgm:spPr/>
      <dgm:t>
        <a:bodyPr/>
        <a:lstStyle/>
        <a:p>
          <a:r>
            <a:rPr lang="ru-RU"/>
            <a:t>6,5%</a:t>
          </a:r>
        </a:p>
      </dgm:t>
    </dgm:pt>
    <dgm:pt modelId="{A678A6AD-7F10-4DDF-AD5D-A4EE382158D2}" type="parTrans" cxnId="{3D6E26C2-C866-4BE4-83EF-22BCCDF981F4}">
      <dgm:prSet/>
      <dgm:spPr/>
      <dgm:t>
        <a:bodyPr/>
        <a:lstStyle/>
        <a:p>
          <a:endParaRPr lang="ru-RU"/>
        </a:p>
      </dgm:t>
    </dgm:pt>
    <dgm:pt modelId="{EC009458-D9B1-4729-A145-CE098088AF42}" type="sibTrans" cxnId="{3D6E26C2-C866-4BE4-83EF-22BCCDF981F4}">
      <dgm:prSet/>
      <dgm:spPr/>
      <dgm:t>
        <a:bodyPr/>
        <a:lstStyle/>
        <a:p>
          <a:endParaRPr lang="ru-RU"/>
        </a:p>
      </dgm:t>
    </dgm:pt>
    <dgm:pt modelId="{EC5E29FF-D5A2-4F04-9E87-41C9C723A683}">
      <dgm:prSet/>
      <dgm:spPr/>
      <dgm:t>
        <a:bodyPr/>
        <a:lstStyle/>
        <a:p>
          <a:r>
            <a:rPr lang="ru-RU"/>
            <a:t>3 942 886 грн. - за рахунок  власних надходжень бюджетних установ</a:t>
          </a:r>
        </a:p>
      </dgm:t>
    </dgm:pt>
    <dgm:pt modelId="{6956A498-46FB-41DF-84B3-78C8D354FC6B}" type="parTrans" cxnId="{D6703A94-D7DA-4709-9B1C-B326EEE58392}">
      <dgm:prSet/>
      <dgm:spPr/>
      <dgm:t>
        <a:bodyPr/>
        <a:lstStyle/>
        <a:p>
          <a:endParaRPr lang="ru-RU"/>
        </a:p>
      </dgm:t>
    </dgm:pt>
    <dgm:pt modelId="{CE842014-9DD0-4736-B6F7-932F57B5F194}" type="sibTrans" cxnId="{D6703A94-D7DA-4709-9B1C-B326EEE58392}">
      <dgm:prSet/>
      <dgm:spPr/>
      <dgm:t>
        <a:bodyPr/>
        <a:lstStyle/>
        <a:p>
          <a:endParaRPr lang="ru-RU"/>
        </a:p>
      </dgm:t>
    </dgm:pt>
    <dgm:pt modelId="{4A3A5651-2ADA-449E-BF39-3545B1F95640}">
      <dgm:prSet/>
      <dgm:spPr/>
      <dgm:t>
        <a:bodyPr/>
        <a:lstStyle/>
        <a:p>
          <a:r>
            <a:rPr lang="uk-UA"/>
            <a:t>1,9%</a:t>
          </a:r>
          <a:endParaRPr lang="ru-RU"/>
        </a:p>
      </dgm:t>
    </dgm:pt>
    <dgm:pt modelId="{A0DE6A4E-1D3D-4440-8520-BE0B1F8CCFAD}" type="parTrans" cxnId="{95656221-940B-4F84-A83E-848816A3FBEF}">
      <dgm:prSet/>
      <dgm:spPr/>
      <dgm:t>
        <a:bodyPr/>
        <a:lstStyle/>
        <a:p>
          <a:endParaRPr lang="ru-RU"/>
        </a:p>
      </dgm:t>
    </dgm:pt>
    <dgm:pt modelId="{473E4EF0-7DB1-4345-B387-C17D423E44C1}" type="sibTrans" cxnId="{95656221-940B-4F84-A83E-848816A3FBEF}">
      <dgm:prSet/>
      <dgm:spPr/>
      <dgm:t>
        <a:bodyPr/>
        <a:lstStyle/>
        <a:p>
          <a:endParaRPr lang="ru-RU"/>
        </a:p>
      </dgm:t>
    </dgm:pt>
    <dgm:pt modelId="{E5D07181-FD97-4A6C-85E7-422BEA4171CE}">
      <dgm:prSet/>
      <dgm:spPr/>
      <dgm:t>
        <a:bodyPr/>
        <a:lstStyle/>
        <a:p>
          <a:r>
            <a:rPr lang="ru-RU"/>
            <a:t>1 149 361 грн. - за рахунок державної програми "Доступні ліки"</a:t>
          </a:r>
        </a:p>
      </dgm:t>
    </dgm:pt>
    <dgm:pt modelId="{2F2142D1-191C-4D5A-9C92-FF1846AC5331}" type="parTrans" cxnId="{631A4218-4354-4E23-B847-AE862B41D8BD}">
      <dgm:prSet/>
      <dgm:spPr/>
      <dgm:t>
        <a:bodyPr/>
        <a:lstStyle/>
        <a:p>
          <a:endParaRPr lang="ru-RU"/>
        </a:p>
      </dgm:t>
    </dgm:pt>
    <dgm:pt modelId="{08526D6A-F7EB-4C55-80D6-D16CFBB4EB33}" type="sibTrans" cxnId="{631A4218-4354-4E23-B847-AE862B41D8BD}">
      <dgm:prSet/>
      <dgm:spPr/>
      <dgm:t>
        <a:bodyPr/>
        <a:lstStyle/>
        <a:p>
          <a:endParaRPr lang="ru-RU"/>
        </a:p>
      </dgm:t>
    </dgm:pt>
    <dgm:pt modelId="{4427C169-C824-4EE1-A1E3-391E45FBA55C}" type="pres">
      <dgm:prSet presAssocID="{E353F5B6-7FEE-4A4C-8E3B-5C62CE50F7A3}" presName="linearFlow" presStyleCnt="0">
        <dgm:presLayoutVars>
          <dgm:dir/>
          <dgm:animLvl val="lvl"/>
          <dgm:resizeHandles val="exact"/>
        </dgm:presLayoutVars>
      </dgm:prSet>
      <dgm:spPr/>
      <dgm:t>
        <a:bodyPr/>
        <a:lstStyle/>
        <a:p>
          <a:endParaRPr lang="ru-RU"/>
        </a:p>
      </dgm:t>
    </dgm:pt>
    <dgm:pt modelId="{167A8264-C146-442A-8D4B-9084D596B690}" type="pres">
      <dgm:prSet presAssocID="{512250C1-2498-44A1-BE4E-9C934D4045CA}" presName="composite" presStyleCnt="0"/>
      <dgm:spPr/>
    </dgm:pt>
    <dgm:pt modelId="{5439DE70-659D-4BC9-8AE0-9B2B623ADC67}" type="pres">
      <dgm:prSet presAssocID="{512250C1-2498-44A1-BE4E-9C934D4045CA}" presName="parentText" presStyleLbl="alignNode1" presStyleIdx="0" presStyleCnt="4">
        <dgm:presLayoutVars>
          <dgm:chMax val="1"/>
          <dgm:bulletEnabled val="1"/>
        </dgm:presLayoutVars>
      </dgm:prSet>
      <dgm:spPr/>
      <dgm:t>
        <a:bodyPr/>
        <a:lstStyle/>
        <a:p>
          <a:endParaRPr lang="ru-RU"/>
        </a:p>
      </dgm:t>
    </dgm:pt>
    <dgm:pt modelId="{A6028B4E-5C1B-4744-8B77-1F8BB17162BD}" type="pres">
      <dgm:prSet presAssocID="{512250C1-2498-44A1-BE4E-9C934D4045CA}" presName="descendantText" presStyleLbl="alignAcc1" presStyleIdx="0" presStyleCnt="4">
        <dgm:presLayoutVars>
          <dgm:bulletEnabled val="1"/>
        </dgm:presLayoutVars>
      </dgm:prSet>
      <dgm:spPr/>
      <dgm:t>
        <a:bodyPr/>
        <a:lstStyle/>
        <a:p>
          <a:endParaRPr lang="ru-RU"/>
        </a:p>
      </dgm:t>
    </dgm:pt>
    <dgm:pt modelId="{300DE845-4713-46E3-923B-68A63569724A}" type="pres">
      <dgm:prSet presAssocID="{4E0506E6-A66F-403A-9FBF-ED18EA3F56AA}" presName="sp" presStyleCnt="0"/>
      <dgm:spPr/>
    </dgm:pt>
    <dgm:pt modelId="{7C2A194A-1B01-4028-BDCA-0F7DDC0691BE}" type="pres">
      <dgm:prSet presAssocID="{4A3A5651-2ADA-449E-BF39-3545B1F95640}" presName="composite" presStyleCnt="0"/>
      <dgm:spPr/>
    </dgm:pt>
    <dgm:pt modelId="{EAEEA347-4E94-45A2-BF4C-E3C4CC323529}" type="pres">
      <dgm:prSet presAssocID="{4A3A5651-2ADA-449E-BF39-3545B1F95640}" presName="parentText" presStyleLbl="alignNode1" presStyleIdx="1" presStyleCnt="4">
        <dgm:presLayoutVars>
          <dgm:chMax val="1"/>
          <dgm:bulletEnabled val="1"/>
        </dgm:presLayoutVars>
      </dgm:prSet>
      <dgm:spPr/>
      <dgm:t>
        <a:bodyPr/>
        <a:lstStyle/>
        <a:p>
          <a:endParaRPr lang="ru-RU"/>
        </a:p>
      </dgm:t>
    </dgm:pt>
    <dgm:pt modelId="{7F5B6567-FE4D-4FF3-86E7-A387CB049FE2}" type="pres">
      <dgm:prSet presAssocID="{4A3A5651-2ADA-449E-BF39-3545B1F95640}" presName="descendantText" presStyleLbl="alignAcc1" presStyleIdx="1" presStyleCnt="4">
        <dgm:presLayoutVars>
          <dgm:bulletEnabled val="1"/>
        </dgm:presLayoutVars>
      </dgm:prSet>
      <dgm:spPr/>
      <dgm:t>
        <a:bodyPr/>
        <a:lstStyle/>
        <a:p>
          <a:endParaRPr lang="ru-RU"/>
        </a:p>
      </dgm:t>
    </dgm:pt>
    <dgm:pt modelId="{F7F47445-F8E1-4E88-A725-9A3A198E8CF5}" type="pres">
      <dgm:prSet presAssocID="{473E4EF0-7DB1-4345-B387-C17D423E44C1}" presName="sp" presStyleCnt="0"/>
      <dgm:spPr/>
    </dgm:pt>
    <dgm:pt modelId="{3037D68C-0197-4954-BAC4-17894DCE30A4}" type="pres">
      <dgm:prSet presAssocID="{1AF0A1BD-1D9D-4B86-B2F7-C0A026565CEF}" presName="composite" presStyleCnt="0"/>
      <dgm:spPr/>
    </dgm:pt>
    <dgm:pt modelId="{F2405F39-A148-4EE1-92FA-4F5F2E699CE0}" type="pres">
      <dgm:prSet presAssocID="{1AF0A1BD-1D9D-4B86-B2F7-C0A026565CEF}" presName="parentText" presStyleLbl="alignNode1" presStyleIdx="2" presStyleCnt="4">
        <dgm:presLayoutVars>
          <dgm:chMax val="1"/>
          <dgm:bulletEnabled val="1"/>
        </dgm:presLayoutVars>
      </dgm:prSet>
      <dgm:spPr/>
      <dgm:t>
        <a:bodyPr/>
        <a:lstStyle/>
        <a:p>
          <a:endParaRPr lang="ru-RU"/>
        </a:p>
      </dgm:t>
    </dgm:pt>
    <dgm:pt modelId="{DFCEB777-639B-4158-BFDA-60AAF155C871}" type="pres">
      <dgm:prSet presAssocID="{1AF0A1BD-1D9D-4B86-B2F7-C0A026565CEF}" presName="descendantText" presStyleLbl="alignAcc1" presStyleIdx="2" presStyleCnt="4">
        <dgm:presLayoutVars>
          <dgm:bulletEnabled val="1"/>
        </dgm:presLayoutVars>
      </dgm:prSet>
      <dgm:spPr/>
      <dgm:t>
        <a:bodyPr/>
        <a:lstStyle/>
        <a:p>
          <a:endParaRPr lang="ru-RU"/>
        </a:p>
      </dgm:t>
    </dgm:pt>
    <dgm:pt modelId="{96774D72-D381-431E-BDE4-80CBC3A878AB}" type="pres">
      <dgm:prSet presAssocID="{4550EA24-CB0C-4A2F-8F3F-C132364AC428}" presName="sp" presStyleCnt="0"/>
      <dgm:spPr/>
    </dgm:pt>
    <dgm:pt modelId="{535B3732-8443-4A52-BBC5-7E33ECE824F5}" type="pres">
      <dgm:prSet presAssocID="{E8EF0896-59F6-4CEC-A643-3CDA8C3B6631}" presName="composite" presStyleCnt="0"/>
      <dgm:spPr/>
    </dgm:pt>
    <dgm:pt modelId="{D0AA45B3-6BFC-4567-B5FC-8D149389A653}" type="pres">
      <dgm:prSet presAssocID="{E8EF0896-59F6-4CEC-A643-3CDA8C3B6631}" presName="parentText" presStyleLbl="alignNode1" presStyleIdx="3" presStyleCnt="4">
        <dgm:presLayoutVars>
          <dgm:chMax val="1"/>
          <dgm:bulletEnabled val="1"/>
        </dgm:presLayoutVars>
      </dgm:prSet>
      <dgm:spPr/>
      <dgm:t>
        <a:bodyPr/>
        <a:lstStyle/>
        <a:p>
          <a:endParaRPr lang="ru-RU"/>
        </a:p>
      </dgm:t>
    </dgm:pt>
    <dgm:pt modelId="{73A9D245-268E-4CF7-99C7-99A2AD093B99}" type="pres">
      <dgm:prSet presAssocID="{E8EF0896-59F6-4CEC-A643-3CDA8C3B6631}" presName="descendantText" presStyleLbl="alignAcc1" presStyleIdx="3" presStyleCnt="4">
        <dgm:presLayoutVars>
          <dgm:bulletEnabled val="1"/>
        </dgm:presLayoutVars>
      </dgm:prSet>
      <dgm:spPr/>
      <dgm:t>
        <a:bodyPr/>
        <a:lstStyle/>
        <a:p>
          <a:endParaRPr lang="ru-RU"/>
        </a:p>
      </dgm:t>
    </dgm:pt>
  </dgm:ptLst>
  <dgm:cxnLst>
    <dgm:cxn modelId="{36345D63-9E08-4BA3-A165-9F1EB5578D8E}" type="presOf" srcId="{1AF0A1BD-1D9D-4B86-B2F7-C0A026565CEF}" destId="{F2405F39-A148-4EE1-92FA-4F5F2E699CE0}" srcOrd="0" destOrd="0" presId="urn:microsoft.com/office/officeart/2005/8/layout/chevron2"/>
    <dgm:cxn modelId="{3D6E26C2-C866-4BE4-83EF-22BCCDF981F4}" srcId="{E353F5B6-7FEE-4A4C-8E3B-5C62CE50F7A3}" destId="{E8EF0896-59F6-4CEC-A643-3CDA8C3B6631}" srcOrd="3" destOrd="0" parTransId="{A678A6AD-7F10-4DDF-AD5D-A4EE382158D2}" sibTransId="{EC009458-D9B1-4729-A145-CE098088AF42}"/>
    <dgm:cxn modelId="{25FAA4C9-5B47-42A8-92A5-5898B78A0D6F}" type="presOf" srcId="{0A00BD8A-1653-4B4B-8D1E-D14A0CAA2757}" destId="{DFCEB777-639B-4158-BFDA-60AAF155C871}" srcOrd="0" destOrd="0" presId="urn:microsoft.com/office/officeart/2005/8/layout/chevron2"/>
    <dgm:cxn modelId="{4669BA89-0569-455F-86CB-9B146C8DEBCC}" type="presOf" srcId="{E353F5B6-7FEE-4A4C-8E3B-5C62CE50F7A3}" destId="{4427C169-C824-4EE1-A1E3-391E45FBA55C}" srcOrd="0" destOrd="0" presId="urn:microsoft.com/office/officeart/2005/8/layout/chevron2"/>
    <dgm:cxn modelId="{EB391ED1-2A92-4A1B-A7F0-EF8EB8384F59}" type="presOf" srcId="{291C893E-8FEC-499A-A9DD-944680FA116C}" destId="{A6028B4E-5C1B-4744-8B77-1F8BB17162BD}" srcOrd="0" destOrd="0" presId="urn:microsoft.com/office/officeart/2005/8/layout/chevron2"/>
    <dgm:cxn modelId="{95656221-940B-4F84-A83E-848816A3FBEF}" srcId="{E353F5B6-7FEE-4A4C-8E3B-5C62CE50F7A3}" destId="{4A3A5651-2ADA-449E-BF39-3545B1F95640}" srcOrd="1" destOrd="0" parTransId="{A0DE6A4E-1D3D-4440-8520-BE0B1F8CCFAD}" sibTransId="{473E4EF0-7DB1-4345-B387-C17D423E44C1}"/>
    <dgm:cxn modelId="{D6703A94-D7DA-4709-9B1C-B326EEE58392}" srcId="{E8EF0896-59F6-4CEC-A643-3CDA8C3B6631}" destId="{EC5E29FF-D5A2-4F04-9E87-41C9C723A683}" srcOrd="0" destOrd="0" parTransId="{6956A498-46FB-41DF-84B3-78C8D354FC6B}" sibTransId="{CE842014-9DD0-4736-B6F7-932F57B5F194}"/>
    <dgm:cxn modelId="{0AF05727-490B-43C2-9CB8-D8789D9B297D}" type="presOf" srcId="{512250C1-2498-44A1-BE4E-9C934D4045CA}" destId="{5439DE70-659D-4BC9-8AE0-9B2B623ADC67}" srcOrd="0" destOrd="0" presId="urn:microsoft.com/office/officeart/2005/8/layout/chevron2"/>
    <dgm:cxn modelId="{FA7B04CE-05EE-474E-8E3D-DE522564A04B}" type="presOf" srcId="{E5D07181-FD97-4A6C-85E7-422BEA4171CE}" destId="{7F5B6567-FE4D-4FF3-86E7-A387CB049FE2}" srcOrd="0" destOrd="0" presId="urn:microsoft.com/office/officeart/2005/8/layout/chevron2"/>
    <dgm:cxn modelId="{7D0089DC-A2E6-43CA-8E5F-79DFBC201357}" type="presOf" srcId="{EC5E29FF-D5A2-4F04-9E87-41C9C723A683}" destId="{73A9D245-268E-4CF7-99C7-99A2AD093B99}" srcOrd="0" destOrd="0" presId="urn:microsoft.com/office/officeart/2005/8/layout/chevron2"/>
    <dgm:cxn modelId="{7A959650-3D09-4AA8-A533-DBDC47E7B4E9}" srcId="{1AF0A1BD-1D9D-4B86-B2F7-C0A026565CEF}" destId="{0A00BD8A-1653-4B4B-8D1E-D14A0CAA2757}" srcOrd="0" destOrd="0" parTransId="{6496EA55-E4CA-4082-99BC-F82986859AC5}" sibTransId="{E39E7155-8350-484F-A204-E06C34A6B879}"/>
    <dgm:cxn modelId="{6D5EB519-65F6-4550-8014-BA4E7ECFA4D5}" srcId="{E353F5B6-7FEE-4A4C-8E3B-5C62CE50F7A3}" destId="{1AF0A1BD-1D9D-4B86-B2F7-C0A026565CEF}" srcOrd="2" destOrd="0" parTransId="{A5F2F280-D293-4C70-8125-BCDEC518FE38}" sibTransId="{4550EA24-CB0C-4A2F-8F3F-C132364AC428}"/>
    <dgm:cxn modelId="{2223FB46-91C8-4253-BF40-C7D0F5E76E2A}" srcId="{E353F5B6-7FEE-4A4C-8E3B-5C62CE50F7A3}" destId="{512250C1-2498-44A1-BE4E-9C934D4045CA}" srcOrd="0" destOrd="0" parTransId="{9DED5DE5-A207-4F1C-B0FE-83A5893EE4AC}" sibTransId="{4E0506E6-A66F-403A-9FBF-ED18EA3F56AA}"/>
    <dgm:cxn modelId="{631A4218-4354-4E23-B847-AE862B41D8BD}" srcId="{4A3A5651-2ADA-449E-BF39-3545B1F95640}" destId="{E5D07181-FD97-4A6C-85E7-422BEA4171CE}" srcOrd="0" destOrd="0" parTransId="{2F2142D1-191C-4D5A-9C92-FF1846AC5331}" sibTransId="{08526D6A-F7EB-4C55-80D6-D16CFBB4EB33}"/>
    <dgm:cxn modelId="{1CE8BCA9-882D-46F8-9759-BE8882429AED}" srcId="{512250C1-2498-44A1-BE4E-9C934D4045CA}" destId="{291C893E-8FEC-499A-A9DD-944680FA116C}" srcOrd="0" destOrd="0" parTransId="{949A8A84-7637-44DF-A37A-2F3D2CED756E}" sibTransId="{A2A6FC25-CD39-44DC-9E45-CCA7320E79E5}"/>
    <dgm:cxn modelId="{E8346645-06B8-4749-A48E-52EF2B5BA606}" type="presOf" srcId="{E8EF0896-59F6-4CEC-A643-3CDA8C3B6631}" destId="{D0AA45B3-6BFC-4567-B5FC-8D149389A653}" srcOrd="0" destOrd="0" presId="urn:microsoft.com/office/officeart/2005/8/layout/chevron2"/>
    <dgm:cxn modelId="{7820BD7B-60BE-4875-A343-75F98FD08721}" type="presOf" srcId="{4A3A5651-2ADA-449E-BF39-3545B1F95640}" destId="{EAEEA347-4E94-45A2-BF4C-E3C4CC323529}" srcOrd="0" destOrd="0" presId="urn:microsoft.com/office/officeart/2005/8/layout/chevron2"/>
    <dgm:cxn modelId="{B9ADC59B-F455-40C9-80D7-C1D5CC35D17D}" type="presParOf" srcId="{4427C169-C824-4EE1-A1E3-391E45FBA55C}" destId="{167A8264-C146-442A-8D4B-9084D596B690}" srcOrd="0" destOrd="0" presId="urn:microsoft.com/office/officeart/2005/8/layout/chevron2"/>
    <dgm:cxn modelId="{7B8D34B9-0270-4452-BD57-2C439095E28D}" type="presParOf" srcId="{167A8264-C146-442A-8D4B-9084D596B690}" destId="{5439DE70-659D-4BC9-8AE0-9B2B623ADC67}" srcOrd="0" destOrd="0" presId="urn:microsoft.com/office/officeart/2005/8/layout/chevron2"/>
    <dgm:cxn modelId="{00BFF419-6051-4BE7-9B3D-3B068E35B3C5}" type="presParOf" srcId="{167A8264-C146-442A-8D4B-9084D596B690}" destId="{A6028B4E-5C1B-4744-8B77-1F8BB17162BD}" srcOrd="1" destOrd="0" presId="urn:microsoft.com/office/officeart/2005/8/layout/chevron2"/>
    <dgm:cxn modelId="{1A87429F-F7FE-46ED-B18D-5C0E505571B9}" type="presParOf" srcId="{4427C169-C824-4EE1-A1E3-391E45FBA55C}" destId="{300DE845-4713-46E3-923B-68A63569724A}" srcOrd="1" destOrd="0" presId="urn:microsoft.com/office/officeart/2005/8/layout/chevron2"/>
    <dgm:cxn modelId="{BC4F3A49-5E81-4405-AF41-57638B9E9E9F}" type="presParOf" srcId="{4427C169-C824-4EE1-A1E3-391E45FBA55C}" destId="{7C2A194A-1B01-4028-BDCA-0F7DDC0691BE}" srcOrd="2" destOrd="0" presId="urn:microsoft.com/office/officeart/2005/8/layout/chevron2"/>
    <dgm:cxn modelId="{481EFF3C-9979-42E0-90B2-3AFCD0D032FB}" type="presParOf" srcId="{7C2A194A-1B01-4028-BDCA-0F7DDC0691BE}" destId="{EAEEA347-4E94-45A2-BF4C-E3C4CC323529}" srcOrd="0" destOrd="0" presId="urn:microsoft.com/office/officeart/2005/8/layout/chevron2"/>
    <dgm:cxn modelId="{0EFD6240-6EAB-458A-9533-EAE2F9DCB691}" type="presParOf" srcId="{7C2A194A-1B01-4028-BDCA-0F7DDC0691BE}" destId="{7F5B6567-FE4D-4FF3-86E7-A387CB049FE2}" srcOrd="1" destOrd="0" presId="urn:microsoft.com/office/officeart/2005/8/layout/chevron2"/>
    <dgm:cxn modelId="{D57B7A74-7391-4E05-ACD9-6C4179702EA1}" type="presParOf" srcId="{4427C169-C824-4EE1-A1E3-391E45FBA55C}" destId="{F7F47445-F8E1-4E88-A725-9A3A198E8CF5}" srcOrd="3" destOrd="0" presId="urn:microsoft.com/office/officeart/2005/8/layout/chevron2"/>
    <dgm:cxn modelId="{1C6895AD-8610-4191-A65E-60672245D5F4}" type="presParOf" srcId="{4427C169-C824-4EE1-A1E3-391E45FBA55C}" destId="{3037D68C-0197-4954-BAC4-17894DCE30A4}" srcOrd="4" destOrd="0" presId="urn:microsoft.com/office/officeart/2005/8/layout/chevron2"/>
    <dgm:cxn modelId="{43E8F18F-635E-44F3-874F-CC06ABC078E6}" type="presParOf" srcId="{3037D68C-0197-4954-BAC4-17894DCE30A4}" destId="{F2405F39-A148-4EE1-92FA-4F5F2E699CE0}" srcOrd="0" destOrd="0" presId="urn:microsoft.com/office/officeart/2005/8/layout/chevron2"/>
    <dgm:cxn modelId="{25C11D94-6161-4345-B403-543BB9329EB1}" type="presParOf" srcId="{3037D68C-0197-4954-BAC4-17894DCE30A4}" destId="{DFCEB777-639B-4158-BFDA-60AAF155C871}" srcOrd="1" destOrd="0" presId="urn:microsoft.com/office/officeart/2005/8/layout/chevron2"/>
    <dgm:cxn modelId="{256444B0-0EFD-468F-9C55-7F4B9EA3C664}" type="presParOf" srcId="{4427C169-C824-4EE1-A1E3-391E45FBA55C}" destId="{96774D72-D381-431E-BDE4-80CBC3A878AB}" srcOrd="5" destOrd="0" presId="urn:microsoft.com/office/officeart/2005/8/layout/chevron2"/>
    <dgm:cxn modelId="{9DB9837F-9F8C-4D7E-B1FE-9ADBB2D58B5C}" type="presParOf" srcId="{4427C169-C824-4EE1-A1E3-391E45FBA55C}" destId="{535B3732-8443-4A52-BBC5-7E33ECE824F5}" srcOrd="6" destOrd="0" presId="urn:microsoft.com/office/officeart/2005/8/layout/chevron2"/>
    <dgm:cxn modelId="{BEFA087E-E333-400F-9875-555358127EE6}" type="presParOf" srcId="{535B3732-8443-4A52-BBC5-7E33ECE824F5}" destId="{D0AA45B3-6BFC-4567-B5FC-8D149389A653}" srcOrd="0" destOrd="0" presId="urn:microsoft.com/office/officeart/2005/8/layout/chevron2"/>
    <dgm:cxn modelId="{3AD64FEC-0B90-4BFB-A86A-C901FF0C260D}" type="presParOf" srcId="{535B3732-8443-4A52-BBC5-7E33ECE824F5}" destId="{73A9D245-268E-4CF7-99C7-99A2AD093B99}" srcOrd="1" destOrd="0" presId="urn:microsoft.com/office/officeart/2005/8/layout/chevron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C8D7D49-C291-4871-9B22-6D5C42077F32}">
      <dsp:nvSpPr>
        <dsp:cNvPr id="0" name=""/>
        <dsp:cNvSpPr/>
      </dsp:nvSpPr>
      <dsp:spPr>
        <a:xfrm rot="5400000">
          <a:off x="-107878" y="108812"/>
          <a:ext cx="719188" cy="503432"/>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40,2%</a:t>
          </a:r>
        </a:p>
      </dsp:txBody>
      <dsp:txXfrm rot="5400000">
        <a:off x="-107878" y="108812"/>
        <a:ext cx="719188" cy="503432"/>
      </dsp:txXfrm>
    </dsp:sp>
    <dsp:sp modelId="{5FCE1C70-20DB-402A-A67B-C5BB477D3208}">
      <dsp:nvSpPr>
        <dsp:cNvPr id="0" name=""/>
        <dsp:cNvSpPr/>
      </dsp:nvSpPr>
      <dsp:spPr>
        <a:xfrm rot="5400000">
          <a:off x="2999622" y="-2495256"/>
          <a:ext cx="467472" cy="545985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Char char="••"/>
          </a:pPr>
          <a:r>
            <a:rPr lang="ru-RU" sz="1400" kern="1200"/>
            <a:t>58 471 292 </a:t>
          </a:r>
          <a:r>
            <a:rPr lang="uk-UA" sz="1400" kern="1200"/>
            <a:t> -за рахунок освітньої субвенціі з державного бюджету</a:t>
          </a:r>
          <a:endParaRPr lang="ru-RU" sz="1400" kern="1200"/>
        </a:p>
      </dsp:txBody>
      <dsp:txXfrm rot="5400000">
        <a:off x="2999622" y="-2495256"/>
        <a:ext cx="467472" cy="5459852"/>
      </dsp:txXfrm>
    </dsp:sp>
    <dsp:sp modelId="{48C6E40C-6685-416A-B168-DB54B1F9658C}">
      <dsp:nvSpPr>
        <dsp:cNvPr id="0" name=""/>
        <dsp:cNvSpPr/>
      </dsp:nvSpPr>
      <dsp:spPr>
        <a:xfrm rot="5400000">
          <a:off x="-107878" y="676971"/>
          <a:ext cx="719188" cy="503432"/>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t>56,4%</a:t>
          </a:r>
          <a:endParaRPr lang="ru-RU" sz="1400" kern="1200"/>
        </a:p>
      </dsp:txBody>
      <dsp:txXfrm rot="5400000">
        <a:off x="-107878" y="676971"/>
        <a:ext cx="719188" cy="503432"/>
      </dsp:txXfrm>
    </dsp:sp>
    <dsp:sp modelId="{E472E932-5603-42B5-93A0-0D5772937F64}">
      <dsp:nvSpPr>
        <dsp:cNvPr id="0" name=""/>
        <dsp:cNvSpPr/>
      </dsp:nvSpPr>
      <dsp:spPr>
        <a:xfrm rot="5400000">
          <a:off x="2999622" y="-1940097"/>
          <a:ext cx="467472" cy="545985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Char char="••"/>
          </a:pPr>
          <a:r>
            <a:rPr lang="uk-UA" sz="1400" kern="1200"/>
            <a:t>82 405 535 - за рахунок міського бюджету міста Чорноморська</a:t>
          </a:r>
          <a:endParaRPr lang="ru-RU" sz="1400" kern="1200"/>
        </a:p>
      </dsp:txBody>
      <dsp:txXfrm rot="5400000">
        <a:off x="2999622" y="-1940097"/>
        <a:ext cx="467472" cy="5459852"/>
      </dsp:txXfrm>
    </dsp:sp>
    <dsp:sp modelId="{35CE9E3D-C5F2-4B6F-9995-2C27A14E91AD}">
      <dsp:nvSpPr>
        <dsp:cNvPr id="0" name=""/>
        <dsp:cNvSpPr/>
      </dsp:nvSpPr>
      <dsp:spPr>
        <a:xfrm rot="5400000">
          <a:off x="-107878" y="1245130"/>
          <a:ext cx="719188" cy="503432"/>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t>3,6%</a:t>
          </a:r>
          <a:endParaRPr lang="ru-RU" sz="1400" kern="1200"/>
        </a:p>
      </dsp:txBody>
      <dsp:txXfrm rot="5400000">
        <a:off x="-107878" y="1245130"/>
        <a:ext cx="719188" cy="503432"/>
      </dsp:txXfrm>
    </dsp:sp>
    <dsp:sp modelId="{7C591743-9FEB-4747-804B-3FD914F7C38B}">
      <dsp:nvSpPr>
        <dsp:cNvPr id="0" name=""/>
        <dsp:cNvSpPr/>
      </dsp:nvSpPr>
      <dsp:spPr>
        <a:xfrm rot="5400000">
          <a:off x="2999622" y="-1358937"/>
          <a:ext cx="467472" cy="545985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8890" rIns="8890" bIns="8890" numCol="1" spcCol="1270" anchor="ctr" anchorCtr="0">
          <a:noAutofit/>
        </a:bodyPr>
        <a:lstStyle/>
        <a:p>
          <a:pPr marL="114300" lvl="1" indent="-114300" algn="l" defTabSz="622300">
            <a:lnSpc>
              <a:spcPct val="90000"/>
            </a:lnSpc>
            <a:spcBef>
              <a:spcPct val="0"/>
            </a:spcBef>
            <a:spcAft>
              <a:spcPct val="15000"/>
            </a:spcAft>
            <a:buChar char="••"/>
          </a:pPr>
          <a:r>
            <a:rPr lang="uk-UA" sz="1400" kern="1200"/>
            <a:t>5 312 976 - за рахунок власних надходжень відділу освіти</a:t>
          </a:r>
          <a:endParaRPr lang="ru-RU" sz="1400" kern="1200"/>
        </a:p>
      </dsp:txBody>
      <dsp:txXfrm rot="5400000">
        <a:off x="2999622" y="-1358937"/>
        <a:ext cx="467472" cy="5459852"/>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439DE70-659D-4BC9-8AE0-9B2B623ADC67}">
      <dsp:nvSpPr>
        <dsp:cNvPr id="0" name=""/>
        <dsp:cNvSpPr/>
      </dsp:nvSpPr>
      <dsp:spPr>
        <a:xfrm rot="5400000">
          <a:off x="-68600" y="69508"/>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46,9%</a:t>
          </a:r>
        </a:p>
      </dsp:txBody>
      <dsp:txXfrm rot="5400000">
        <a:off x="-68600" y="69508"/>
        <a:ext cx="457339" cy="320137"/>
      </dsp:txXfrm>
    </dsp:sp>
    <dsp:sp modelId="{A6028B4E-5C1B-4744-8B77-1F8BB17162BD}">
      <dsp:nvSpPr>
        <dsp:cNvPr id="0" name=""/>
        <dsp:cNvSpPr/>
      </dsp:nvSpPr>
      <dsp:spPr>
        <a:xfrm rot="5400000">
          <a:off x="2948308" y="-2627262"/>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28 655 796 грн. - за рахунок медичної субвенції з державного бюджету</a:t>
          </a:r>
        </a:p>
      </dsp:txBody>
      <dsp:txXfrm rot="5400000">
        <a:off x="2948308" y="-2627262"/>
        <a:ext cx="297270" cy="5553612"/>
      </dsp:txXfrm>
    </dsp:sp>
    <dsp:sp modelId="{EAEEA347-4E94-45A2-BF4C-E3C4CC323529}">
      <dsp:nvSpPr>
        <dsp:cNvPr id="0" name=""/>
        <dsp:cNvSpPr/>
      </dsp:nvSpPr>
      <dsp:spPr>
        <a:xfrm rot="5400000">
          <a:off x="-68600" y="430807"/>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uk-UA" sz="900" kern="1200"/>
            <a:t>1,9%</a:t>
          </a:r>
          <a:endParaRPr lang="ru-RU" sz="900" kern="1200"/>
        </a:p>
      </dsp:txBody>
      <dsp:txXfrm rot="5400000">
        <a:off x="-68600" y="430807"/>
        <a:ext cx="457339" cy="320137"/>
      </dsp:txXfrm>
    </dsp:sp>
    <dsp:sp modelId="{7F5B6567-FE4D-4FF3-86E7-A387CB049FE2}">
      <dsp:nvSpPr>
        <dsp:cNvPr id="0" name=""/>
        <dsp:cNvSpPr/>
      </dsp:nvSpPr>
      <dsp:spPr>
        <a:xfrm rot="5400000">
          <a:off x="2948308" y="-2265964"/>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1 149 361 грн. - за рахунок державної програми "Доступні ліки"</a:t>
          </a:r>
        </a:p>
      </dsp:txBody>
      <dsp:txXfrm rot="5400000">
        <a:off x="2948308" y="-2265964"/>
        <a:ext cx="297270" cy="5553612"/>
      </dsp:txXfrm>
    </dsp:sp>
    <dsp:sp modelId="{F2405F39-A148-4EE1-92FA-4F5F2E699CE0}">
      <dsp:nvSpPr>
        <dsp:cNvPr id="0" name=""/>
        <dsp:cNvSpPr/>
      </dsp:nvSpPr>
      <dsp:spPr>
        <a:xfrm rot="5400000">
          <a:off x="-68600" y="792105"/>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44,7%</a:t>
          </a:r>
        </a:p>
      </dsp:txBody>
      <dsp:txXfrm rot="5400000">
        <a:off x="-68600" y="792105"/>
        <a:ext cx="457339" cy="320137"/>
      </dsp:txXfrm>
    </dsp:sp>
    <dsp:sp modelId="{DFCEB777-639B-4158-BFDA-60AAF155C871}">
      <dsp:nvSpPr>
        <dsp:cNvPr id="0" name=""/>
        <dsp:cNvSpPr/>
      </dsp:nvSpPr>
      <dsp:spPr>
        <a:xfrm rot="5400000">
          <a:off x="2948308" y="-1904666"/>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27 310 534 грн. - за рахунок міського бюджету міста Чорноморська</a:t>
          </a:r>
        </a:p>
      </dsp:txBody>
      <dsp:txXfrm rot="5400000">
        <a:off x="2948308" y="-1904666"/>
        <a:ext cx="297270" cy="5553612"/>
      </dsp:txXfrm>
    </dsp:sp>
    <dsp:sp modelId="{D0AA45B3-6BFC-4567-B5FC-8D149389A653}">
      <dsp:nvSpPr>
        <dsp:cNvPr id="0" name=""/>
        <dsp:cNvSpPr/>
      </dsp:nvSpPr>
      <dsp:spPr>
        <a:xfrm rot="5400000">
          <a:off x="-68600" y="1153403"/>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6,5%</a:t>
          </a:r>
        </a:p>
      </dsp:txBody>
      <dsp:txXfrm rot="5400000">
        <a:off x="-68600" y="1153403"/>
        <a:ext cx="457339" cy="320137"/>
      </dsp:txXfrm>
    </dsp:sp>
    <dsp:sp modelId="{73A9D245-268E-4CF7-99C7-99A2AD093B99}">
      <dsp:nvSpPr>
        <dsp:cNvPr id="0" name=""/>
        <dsp:cNvSpPr/>
      </dsp:nvSpPr>
      <dsp:spPr>
        <a:xfrm rot="5400000">
          <a:off x="2948308" y="-1543368"/>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3 942 886 грн. - за рахунок  власних надходжень бюджетних установ</a:t>
          </a:r>
        </a:p>
      </dsp:txBody>
      <dsp:txXfrm rot="5400000">
        <a:off x="2948308" y="-1543368"/>
        <a:ext cx="297270" cy="55536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0.37838</cdr:x>
      <cdr:y>0.31022</cdr:y>
    </cdr:from>
    <cdr:to>
      <cdr:x>0.64229</cdr:x>
      <cdr:y>0.43796</cdr:y>
    </cdr:to>
    <cdr:sp macro="" textlink="">
      <cdr:nvSpPr>
        <cdr:cNvPr id="3" name="Прямая со стрелкой 2"/>
        <cdr:cNvSpPr/>
      </cdr:nvSpPr>
      <cdr:spPr>
        <a:xfrm xmlns:a="http://schemas.openxmlformats.org/drawingml/2006/main" flipV="1">
          <a:off x="2266950" y="809625"/>
          <a:ext cx="1581150" cy="333375"/>
        </a:xfrm>
        <a:prstGeom xmlns:a="http://schemas.openxmlformats.org/drawingml/2006/main" prst="straightConnector1">
          <a:avLst/>
        </a:prstGeom>
        <a:ln xmlns:a="http://schemas.openxmlformats.org/drawingml/2006/main" w="25400" cmpd="dbl">
          <a:solidFill>
            <a:srgbClr val="FF0000"/>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0.38064</cdr:x>
      <cdr:y>0.27012</cdr:y>
    </cdr:from>
    <cdr:to>
      <cdr:x>0.64122</cdr:x>
      <cdr:y>0.38014</cdr:y>
    </cdr:to>
    <cdr:sp macro="" textlink="">
      <cdr:nvSpPr>
        <cdr:cNvPr id="4" name="TextBox 3"/>
        <cdr:cNvSpPr txBox="1"/>
      </cdr:nvSpPr>
      <cdr:spPr>
        <a:xfrm xmlns:a="http://schemas.openxmlformats.org/drawingml/2006/main" rot="20793992">
          <a:off x="2280489" y="704975"/>
          <a:ext cx="1561197" cy="2871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solidFill>
                <a:srgbClr val="FF0000"/>
              </a:solidFill>
            </a:rPr>
            <a:t>              114,5 % </a:t>
          </a:r>
          <a:endParaRPr lang="ru-RU" sz="1100" b="1">
            <a:solidFill>
              <a:srgbClr val="FF000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0.36458</cdr:x>
      <cdr:y>0.31845</cdr:y>
    </cdr:from>
    <cdr:to>
      <cdr:x>0.61458</cdr:x>
      <cdr:y>0.41964</cdr:y>
    </cdr:to>
    <cdr:sp macro="" textlink="">
      <cdr:nvSpPr>
        <cdr:cNvPr id="3" name="Прямая со стрелкой 2"/>
        <cdr:cNvSpPr/>
      </cdr:nvSpPr>
      <cdr:spPr>
        <a:xfrm xmlns:a="http://schemas.openxmlformats.org/drawingml/2006/main" flipV="1">
          <a:off x="2000250" y="1019175"/>
          <a:ext cx="1371600" cy="323850"/>
        </a:xfrm>
        <a:prstGeom xmlns:a="http://schemas.openxmlformats.org/drawingml/2006/main" prst="straightConnector1">
          <a:avLst/>
        </a:prstGeom>
        <a:ln xmlns:a="http://schemas.openxmlformats.org/drawingml/2006/main" w="25400" cmpd="dbl">
          <a:solidFill>
            <a:srgbClr val="FF0000"/>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0.34045</cdr:x>
      <cdr:y>0.26738</cdr:y>
    </cdr:from>
    <cdr:to>
      <cdr:x>0.64236</cdr:x>
      <cdr:y>0.34935</cdr:y>
    </cdr:to>
    <cdr:sp macro="" textlink="">
      <cdr:nvSpPr>
        <cdr:cNvPr id="4" name="TextBox 1"/>
        <cdr:cNvSpPr txBox="1"/>
      </cdr:nvSpPr>
      <cdr:spPr>
        <a:xfrm xmlns:a="http://schemas.openxmlformats.org/drawingml/2006/main" rot="20793992">
          <a:off x="1867833" y="855719"/>
          <a:ext cx="1656410" cy="26233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uk-UA" sz="1100" b="1">
              <a:solidFill>
                <a:srgbClr val="FF0000"/>
              </a:solidFill>
            </a:rPr>
            <a:t>                113,3 % </a:t>
          </a:r>
          <a:endParaRPr lang="ru-RU" sz="1100" b="1">
            <a:solidFill>
              <a:srgbClr val="FF0000"/>
            </a:solidFill>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0.31833</cdr:x>
      <cdr:y>0.24273</cdr:y>
    </cdr:from>
    <cdr:to>
      <cdr:x>0.43297</cdr:x>
      <cdr:y>0.33555</cdr:y>
    </cdr:to>
    <cdr:sp macro="" textlink="">
      <cdr:nvSpPr>
        <cdr:cNvPr id="2" name="TextBox 1"/>
        <cdr:cNvSpPr txBox="1"/>
      </cdr:nvSpPr>
      <cdr:spPr>
        <a:xfrm xmlns:a="http://schemas.openxmlformats.org/drawingml/2006/main">
          <a:off x="1885946" y="707462"/>
          <a:ext cx="679179" cy="2705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400" b="1"/>
            <a:t>72,3</a:t>
          </a:r>
          <a:endParaRPr lang="ru-RU" sz="1400" b="1"/>
        </a:p>
      </cdr:txBody>
    </cdr:sp>
  </cdr:relSizeAnchor>
  <cdr:relSizeAnchor xmlns:cdr="http://schemas.openxmlformats.org/drawingml/2006/chartDrawing">
    <cdr:from>
      <cdr:x>0.63505</cdr:x>
      <cdr:y>0.21242</cdr:y>
    </cdr:from>
    <cdr:to>
      <cdr:x>0.8007</cdr:x>
      <cdr:y>0.311</cdr:y>
    </cdr:to>
    <cdr:sp macro="" textlink="">
      <cdr:nvSpPr>
        <cdr:cNvPr id="3" name="TextBox 2"/>
        <cdr:cNvSpPr txBox="1"/>
      </cdr:nvSpPr>
      <cdr:spPr>
        <a:xfrm xmlns:a="http://schemas.openxmlformats.org/drawingml/2006/main">
          <a:off x="3762384" y="619130"/>
          <a:ext cx="981397" cy="28731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400" b="1"/>
            <a:t>85,8</a:t>
          </a:r>
          <a:endParaRPr lang="ru-RU" sz="1400" b="1"/>
        </a:p>
      </cdr:txBody>
    </cdr:sp>
  </cdr:relSizeAnchor>
  <cdr:relSizeAnchor xmlns:cdr="http://schemas.openxmlformats.org/drawingml/2006/chartDrawing">
    <cdr:from>
      <cdr:x>0.42765</cdr:x>
      <cdr:y>0.23856</cdr:y>
    </cdr:from>
    <cdr:to>
      <cdr:x>0.64469</cdr:x>
      <cdr:y>0.35621</cdr:y>
    </cdr:to>
    <cdr:sp macro="" textlink="">
      <cdr:nvSpPr>
        <cdr:cNvPr id="4" name="Прямая со стрелкой 3"/>
        <cdr:cNvSpPr/>
      </cdr:nvSpPr>
      <cdr:spPr>
        <a:xfrm xmlns:a="http://schemas.openxmlformats.org/drawingml/2006/main" flipV="1">
          <a:off x="2533650" y="695325"/>
          <a:ext cx="1285874" cy="342900"/>
        </a:xfrm>
        <a:prstGeom xmlns:a="http://schemas.openxmlformats.org/drawingml/2006/main" prst="straightConnector1">
          <a:avLst/>
        </a:prstGeom>
        <a:noFill xmlns:a="http://schemas.openxmlformats.org/drawingml/2006/main"/>
        <a:ln xmlns:a="http://schemas.openxmlformats.org/drawingml/2006/main" w="25400" cap="flat" cmpd="dbl" algn="ctr">
          <a:solidFill>
            <a:srgbClr val="FF0000"/>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0.42719</cdr:x>
      <cdr:y>0.18323</cdr:y>
    </cdr:from>
    <cdr:to>
      <cdr:x>0.68729</cdr:x>
      <cdr:y>0.26827</cdr:y>
    </cdr:to>
    <cdr:sp macro="" textlink="">
      <cdr:nvSpPr>
        <cdr:cNvPr id="5" name="TextBox 1"/>
        <cdr:cNvSpPr txBox="1"/>
      </cdr:nvSpPr>
      <cdr:spPr>
        <a:xfrm xmlns:a="http://schemas.openxmlformats.org/drawingml/2006/main" rot="20761991">
          <a:off x="2530886" y="534050"/>
          <a:ext cx="1540975" cy="24786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uk-UA" sz="1100" b="1">
              <a:solidFill>
                <a:srgbClr val="FF0000"/>
              </a:solidFill>
            </a:rPr>
            <a:t>          118,7 %</a:t>
          </a:r>
          <a:endParaRPr lang="ru-RU" sz="1100" b="1">
            <a:solidFill>
              <a:srgbClr val="FF0000"/>
            </a:solidFill>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1A30C-BAEF-408E-AFFE-DC21AD0F7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1</Pages>
  <Words>6786</Words>
  <Characters>38684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FINDEP</Company>
  <LinksUpToDate>false</LinksUpToDate>
  <CharactersWithSpaces>45380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Администратор</cp:lastModifiedBy>
  <cp:revision>40</cp:revision>
  <cp:lastPrinted>2019-07-17T07:00:00Z</cp:lastPrinted>
  <dcterms:created xsi:type="dcterms:W3CDTF">2019-07-12T08:48:00Z</dcterms:created>
  <dcterms:modified xsi:type="dcterms:W3CDTF">2019-07-17T07:01:00Z</dcterms:modified>
</cp:coreProperties>
</file>