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4F4" w:rsidRDefault="00BA54F4" w:rsidP="00BA54F4">
      <w:pPr>
        <w:shd w:val="clear" w:color="auto" w:fill="FFFFFF"/>
        <w:spacing w:after="0"/>
        <w:ind w:left="5670"/>
        <w:jc w:val="center"/>
        <w:rPr>
          <w:rFonts w:ascii="Times New Roman" w:eastAsia="Times New Roman" w:hAnsi="Times New Roman" w:cs="Times New Roman"/>
          <w:sz w:val="24"/>
          <w:szCs w:val="24"/>
          <w:lang w:val="uk-UA"/>
        </w:rPr>
      </w:pPr>
    </w:p>
    <w:p w:rsidR="001B2EE8" w:rsidRDefault="001B2EE8" w:rsidP="00BA54F4">
      <w:pPr>
        <w:shd w:val="clear" w:color="auto" w:fill="FFFFFF"/>
        <w:spacing w:after="0"/>
        <w:ind w:left="5670"/>
        <w:jc w:val="center"/>
        <w:rPr>
          <w:rFonts w:ascii="Times New Roman" w:eastAsia="Times New Roman" w:hAnsi="Times New Roman" w:cs="Times New Roman"/>
          <w:sz w:val="24"/>
          <w:szCs w:val="24"/>
          <w:lang w:val="uk-UA"/>
        </w:rPr>
      </w:pPr>
    </w:p>
    <w:p w:rsidR="001B2EE8" w:rsidRDefault="001B2EE8" w:rsidP="00BA54F4">
      <w:pPr>
        <w:shd w:val="clear" w:color="auto" w:fill="FFFFFF"/>
        <w:spacing w:after="0"/>
        <w:ind w:left="5670"/>
        <w:jc w:val="center"/>
        <w:rPr>
          <w:rFonts w:ascii="Times New Roman" w:eastAsia="Times New Roman" w:hAnsi="Times New Roman" w:cs="Times New Roman"/>
          <w:sz w:val="24"/>
          <w:szCs w:val="24"/>
          <w:lang w:val="uk-UA"/>
        </w:rPr>
      </w:pPr>
    </w:p>
    <w:p w:rsidR="001B2EE8" w:rsidRDefault="001B2EE8" w:rsidP="00BA54F4">
      <w:pPr>
        <w:shd w:val="clear" w:color="auto" w:fill="FFFFFF"/>
        <w:spacing w:after="0"/>
        <w:ind w:left="5670"/>
        <w:jc w:val="center"/>
        <w:rPr>
          <w:rFonts w:ascii="Times New Roman" w:eastAsia="Times New Roman" w:hAnsi="Times New Roman" w:cs="Times New Roman"/>
          <w:sz w:val="24"/>
          <w:szCs w:val="24"/>
          <w:lang w:val="uk-UA"/>
        </w:rPr>
      </w:pPr>
    </w:p>
    <w:p w:rsidR="001B2EE8" w:rsidRDefault="001B2EE8" w:rsidP="00BA54F4">
      <w:pPr>
        <w:shd w:val="clear" w:color="auto" w:fill="FFFFFF"/>
        <w:spacing w:after="0"/>
        <w:ind w:left="5670"/>
        <w:jc w:val="center"/>
        <w:rPr>
          <w:rFonts w:ascii="Times New Roman" w:eastAsia="Times New Roman" w:hAnsi="Times New Roman" w:cs="Times New Roman"/>
          <w:sz w:val="24"/>
          <w:szCs w:val="24"/>
          <w:lang w:val="uk-UA"/>
        </w:rPr>
      </w:pPr>
    </w:p>
    <w:p w:rsidR="001B2EE8" w:rsidRDefault="001B2EE8" w:rsidP="00BA54F4">
      <w:pPr>
        <w:shd w:val="clear" w:color="auto" w:fill="FFFFFF"/>
        <w:spacing w:after="0"/>
        <w:ind w:left="5670"/>
        <w:jc w:val="center"/>
        <w:rPr>
          <w:rFonts w:ascii="Times New Roman" w:eastAsia="Times New Roman" w:hAnsi="Times New Roman" w:cs="Times New Roman"/>
          <w:sz w:val="24"/>
          <w:szCs w:val="24"/>
          <w:lang w:val="uk-UA"/>
        </w:rPr>
      </w:pPr>
    </w:p>
    <w:p w:rsidR="001B2EE8" w:rsidRDefault="001B2EE8" w:rsidP="00BA54F4">
      <w:pPr>
        <w:shd w:val="clear" w:color="auto" w:fill="FFFFFF"/>
        <w:spacing w:after="0"/>
        <w:ind w:left="5670"/>
        <w:jc w:val="center"/>
        <w:rPr>
          <w:rFonts w:ascii="Times New Roman" w:eastAsia="Times New Roman" w:hAnsi="Times New Roman" w:cs="Times New Roman"/>
          <w:sz w:val="24"/>
          <w:szCs w:val="24"/>
          <w:lang w:val="uk-UA"/>
        </w:rPr>
      </w:pPr>
    </w:p>
    <w:p w:rsidR="001B2EE8" w:rsidRDefault="001B2EE8" w:rsidP="00BA54F4">
      <w:pPr>
        <w:shd w:val="clear" w:color="auto" w:fill="FFFFFF"/>
        <w:spacing w:after="0"/>
        <w:ind w:left="5670"/>
        <w:jc w:val="center"/>
        <w:rPr>
          <w:rFonts w:ascii="Times New Roman" w:eastAsia="Times New Roman" w:hAnsi="Times New Roman" w:cs="Times New Roman"/>
          <w:sz w:val="24"/>
          <w:szCs w:val="24"/>
          <w:lang w:val="uk-UA"/>
        </w:rPr>
      </w:pPr>
    </w:p>
    <w:p w:rsidR="001B2EE8" w:rsidRDefault="001B2EE8" w:rsidP="00BA54F4">
      <w:pPr>
        <w:shd w:val="clear" w:color="auto" w:fill="FFFFFF"/>
        <w:spacing w:after="0"/>
        <w:ind w:left="5670"/>
        <w:jc w:val="center"/>
        <w:rPr>
          <w:rFonts w:ascii="Times New Roman" w:eastAsia="Times New Roman" w:hAnsi="Times New Roman" w:cs="Times New Roman"/>
          <w:sz w:val="24"/>
          <w:szCs w:val="24"/>
          <w:lang w:val="uk-UA"/>
        </w:rPr>
      </w:pPr>
    </w:p>
    <w:p w:rsidR="001B2EE8" w:rsidRDefault="001B2EE8" w:rsidP="00BA54F4">
      <w:pPr>
        <w:shd w:val="clear" w:color="auto" w:fill="FFFFFF"/>
        <w:spacing w:after="0"/>
        <w:ind w:left="5670"/>
        <w:jc w:val="center"/>
        <w:rPr>
          <w:rFonts w:ascii="Times New Roman" w:eastAsia="Times New Roman" w:hAnsi="Times New Roman" w:cs="Times New Roman"/>
          <w:sz w:val="24"/>
          <w:szCs w:val="24"/>
          <w:lang w:val="uk-UA"/>
        </w:rPr>
      </w:pPr>
    </w:p>
    <w:p w:rsidR="001B2EE8" w:rsidRDefault="001B2EE8" w:rsidP="00BA54F4">
      <w:pPr>
        <w:shd w:val="clear" w:color="auto" w:fill="FFFFFF"/>
        <w:spacing w:after="0"/>
        <w:ind w:left="5670"/>
        <w:jc w:val="center"/>
        <w:rPr>
          <w:rFonts w:ascii="Times New Roman" w:eastAsia="Times New Roman" w:hAnsi="Times New Roman" w:cs="Times New Roman"/>
          <w:sz w:val="24"/>
          <w:szCs w:val="24"/>
          <w:lang w:val="uk-UA"/>
        </w:rPr>
      </w:pPr>
    </w:p>
    <w:p w:rsidR="001B2EE8" w:rsidRDefault="001B2EE8" w:rsidP="00BA54F4">
      <w:pPr>
        <w:shd w:val="clear" w:color="auto" w:fill="FFFFFF"/>
        <w:spacing w:after="0"/>
        <w:ind w:left="5670"/>
        <w:jc w:val="center"/>
        <w:rPr>
          <w:rFonts w:ascii="Times New Roman" w:eastAsia="Times New Roman" w:hAnsi="Times New Roman" w:cs="Times New Roman"/>
          <w:sz w:val="24"/>
          <w:szCs w:val="24"/>
          <w:lang w:val="uk-UA"/>
        </w:rPr>
      </w:pPr>
    </w:p>
    <w:p w:rsidR="001B2EE8" w:rsidRDefault="001B2EE8" w:rsidP="00BA54F4">
      <w:pPr>
        <w:shd w:val="clear" w:color="auto" w:fill="FFFFFF"/>
        <w:spacing w:after="0"/>
        <w:ind w:left="5670"/>
        <w:jc w:val="center"/>
        <w:rPr>
          <w:rFonts w:ascii="Times New Roman" w:eastAsia="Times New Roman" w:hAnsi="Times New Roman" w:cs="Times New Roman"/>
          <w:sz w:val="24"/>
          <w:szCs w:val="24"/>
          <w:lang w:val="uk-UA"/>
        </w:rPr>
      </w:pPr>
    </w:p>
    <w:p w:rsidR="00BA54F4" w:rsidRDefault="00BA54F4" w:rsidP="00BA54F4">
      <w:pPr>
        <w:shd w:val="clear" w:color="auto" w:fill="FFFFFF"/>
        <w:spacing w:after="0"/>
        <w:ind w:left="5670"/>
        <w:jc w:val="center"/>
        <w:rPr>
          <w:rFonts w:ascii="Times New Roman" w:eastAsia="Times New Roman" w:hAnsi="Times New Roman" w:cs="Times New Roman"/>
          <w:sz w:val="24"/>
          <w:szCs w:val="24"/>
          <w:lang w:val="uk-UA"/>
        </w:rPr>
      </w:pPr>
    </w:p>
    <w:p w:rsidR="00BA54F4" w:rsidRPr="00382867" w:rsidRDefault="00BA54F4" w:rsidP="00314FC9">
      <w:pPr>
        <w:shd w:val="clear" w:color="auto" w:fill="FFFFFF"/>
        <w:spacing w:after="0"/>
        <w:rPr>
          <w:rFonts w:ascii="Times New Roman" w:hAnsi="Times New Roman" w:cs="Times New Roman"/>
          <w:sz w:val="24"/>
          <w:szCs w:val="24"/>
          <w:lang w:val="uk-UA"/>
        </w:rPr>
      </w:pPr>
      <w:r w:rsidRPr="00382867">
        <w:rPr>
          <w:rFonts w:ascii="Times New Roman" w:hAnsi="Times New Roman" w:cs="Times New Roman"/>
          <w:sz w:val="24"/>
          <w:szCs w:val="24"/>
          <w:lang w:val="uk-UA"/>
        </w:rPr>
        <w:t xml:space="preserve">Про  </w:t>
      </w:r>
      <w:r w:rsidR="000907FA">
        <w:rPr>
          <w:rFonts w:ascii="Times New Roman" w:hAnsi="Times New Roman" w:cs="Times New Roman"/>
          <w:sz w:val="24"/>
          <w:szCs w:val="24"/>
          <w:lang w:val="uk-UA"/>
        </w:rPr>
        <w:t xml:space="preserve">Положення  </w:t>
      </w:r>
      <w:r w:rsidRPr="00382867">
        <w:rPr>
          <w:rFonts w:ascii="Times New Roman" w:hAnsi="Times New Roman" w:cs="Times New Roman"/>
          <w:sz w:val="24"/>
          <w:szCs w:val="24"/>
          <w:lang w:val="uk-UA"/>
        </w:rPr>
        <w:t>про</w:t>
      </w:r>
      <w:r w:rsidR="00314FC9">
        <w:rPr>
          <w:rFonts w:ascii="Times New Roman" w:hAnsi="Times New Roman" w:cs="Times New Roman"/>
          <w:sz w:val="24"/>
          <w:szCs w:val="24"/>
          <w:lang w:val="uk-UA"/>
        </w:rPr>
        <w:t xml:space="preserve"> </w:t>
      </w:r>
      <w:r w:rsidR="000907FA">
        <w:rPr>
          <w:rFonts w:ascii="Times New Roman" w:hAnsi="Times New Roman" w:cs="Times New Roman"/>
          <w:sz w:val="24"/>
          <w:szCs w:val="24"/>
          <w:lang w:val="uk-UA"/>
        </w:rPr>
        <w:t xml:space="preserve"> постійні </w:t>
      </w:r>
      <w:r w:rsidRPr="00382867">
        <w:rPr>
          <w:rFonts w:ascii="Times New Roman" w:hAnsi="Times New Roman" w:cs="Times New Roman"/>
          <w:sz w:val="24"/>
          <w:szCs w:val="24"/>
        </w:rPr>
        <w:t xml:space="preserve"> </w:t>
      </w:r>
      <w:r w:rsidRPr="00382867">
        <w:rPr>
          <w:rFonts w:ascii="Times New Roman" w:hAnsi="Times New Roman" w:cs="Times New Roman"/>
          <w:sz w:val="24"/>
          <w:szCs w:val="24"/>
          <w:lang w:val="uk-UA"/>
        </w:rPr>
        <w:t xml:space="preserve">комісії </w:t>
      </w:r>
    </w:p>
    <w:p w:rsidR="00BA54F4" w:rsidRDefault="00BA54F4" w:rsidP="00314FC9">
      <w:p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Чорноморської міської ради Одеського району </w:t>
      </w:r>
    </w:p>
    <w:p w:rsidR="00BA54F4" w:rsidRDefault="00BA54F4" w:rsidP="00314FC9">
      <w:p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Одеської області </w:t>
      </w:r>
      <w:r w:rsidRPr="00382867">
        <w:rPr>
          <w:rFonts w:ascii="Times New Roman" w:hAnsi="Times New Roman" w:cs="Times New Roman"/>
          <w:sz w:val="24"/>
          <w:szCs w:val="24"/>
          <w:lang w:val="en-US"/>
        </w:rPr>
        <w:t>VI</w:t>
      </w:r>
      <w:r w:rsidRPr="00382867">
        <w:rPr>
          <w:rFonts w:ascii="Times New Roman" w:hAnsi="Times New Roman" w:cs="Times New Roman"/>
          <w:sz w:val="24"/>
          <w:szCs w:val="24"/>
          <w:lang w:val="uk-UA"/>
        </w:rPr>
        <w:t>І</w:t>
      </w:r>
      <w:r>
        <w:rPr>
          <w:rFonts w:ascii="Times New Roman" w:hAnsi="Times New Roman" w:cs="Times New Roman"/>
          <w:sz w:val="24"/>
          <w:szCs w:val="24"/>
          <w:lang w:val="uk-UA"/>
        </w:rPr>
        <w:t>І</w:t>
      </w:r>
      <w:r w:rsidRPr="00382867">
        <w:rPr>
          <w:rFonts w:ascii="Times New Roman" w:hAnsi="Times New Roman" w:cs="Times New Roman"/>
          <w:sz w:val="24"/>
          <w:szCs w:val="24"/>
          <w:lang w:val="uk-UA"/>
        </w:rPr>
        <w:t xml:space="preserve"> скликання</w:t>
      </w:r>
    </w:p>
    <w:p w:rsidR="00BA54F4" w:rsidRPr="00382867" w:rsidRDefault="00BA54F4" w:rsidP="00BA54F4">
      <w:pPr>
        <w:spacing w:after="0"/>
        <w:rPr>
          <w:rFonts w:ascii="Times New Roman" w:hAnsi="Times New Roman" w:cs="Times New Roman"/>
          <w:sz w:val="24"/>
          <w:szCs w:val="24"/>
          <w:lang w:val="uk-UA"/>
        </w:rPr>
      </w:pPr>
    </w:p>
    <w:p w:rsidR="00BA54F4" w:rsidRPr="00382867" w:rsidRDefault="00BA54F4" w:rsidP="00BA54F4">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ab/>
      </w:r>
      <w:r>
        <w:rPr>
          <w:rFonts w:ascii="Times New Roman" w:hAnsi="Times New Roman" w:cs="Times New Roman"/>
          <w:bCs/>
          <w:sz w:val="24"/>
          <w:szCs w:val="24"/>
          <w:lang w:val="uk-UA"/>
        </w:rPr>
        <w:t>В</w:t>
      </w:r>
      <w:r w:rsidR="00314FC9">
        <w:rPr>
          <w:rFonts w:ascii="Times New Roman" w:hAnsi="Times New Roman" w:cs="Times New Roman"/>
          <w:bCs/>
          <w:sz w:val="24"/>
          <w:szCs w:val="24"/>
          <w:lang w:val="uk-UA"/>
        </w:rPr>
        <w:t>раховуючи обрання Чорноморської</w:t>
      </w:r>
      <w:r>
        <w:rPr>
          <w:rFonts w:ascii="Times New Roman" w:hAnsi="Times New Roman" w:cs="Times New Roman"/>
          <w:bCs/>
          <w:sz w:val="24"/>
          <w:szCs w:val="24"/>
          <w:lang w:val="uk-UA"/>
        </w:rPr>
        <w:t xml:space="preserve"> міської ради Одеського району Одеської області нового - восьмого скликання, к</w:t>
      </w:r>
      <w:r w:rsidRPr="00382867">
        <w:rPr>
          <w:rFonts w:ascii="Times New Roman" w:hAnsi="Times New Roman" w:cs="Times New Roman"/>
          <w:sz w:val="24"/>
          <w:szCs w:val="24"/>
          <w:lang w:val="uk-UA"/>
        </w:rPr>
        <w:t xml:space="preserve">еруючись статтями 26, 46, 47 Закону України "Про місцеве самоврядування в Україні",                                                                                                                                              </w:t>
      </w:r>
    </w:p>
    <w:p w:rsidR="00BA54F4" w:rsidRPr="00382867" w:rsidRDefault="00BA54F4" w:rsidP="00BA54F4">
      <w:pPr>
        <w:spacing w:after="0"/>
        <w:jc w:val="both"/>
        <w:rPr>
          <w:rFonts w:ascii="Times New Roman" w:hAnsi="Times New Roman" w:cs="Times New Roman"/>
          <w:sz w:val="24"/>
          <w:szCs w:val="24"/>
          <w:lang w:val="uk-UA"/>
        </w:rPr>
      </w:pPr>
    </w:p>
    <w:p w:rsidR="00BA54F4" w:rsidRDefault="00C7777B" w:rsidP="00BA54F4">
      <w:pPr>
        <w:spacing w:after="0"/>
        <w:jc w:val="center"/>
        <w:rPr>
          <w:rFonts w:ascii="Times New Roman" w:hAnsi="Times New Roman" w:cs="Times New Roman"/>
          <w:b/>
          <w:sz w:val="24"/>
          <w:szCs w:val="24"/>
          <w:lang w:val="uk-UA"/>
        </w:rPr>
      </w:pPr>
      <w:r>
        <w:rPr>
          <w:rFonts w:ascii="Times New Roman" w:hAnsi="Times New Roman" w:cs="Times New Roman"/>
          <w:b/>
          <w:sz w:val="24"/>
          <w:szCs w:val="24"/>
          <w:lang w:val="uk-UA"/>
        </w:rPr>
        <w:t>Чорноморська</w:t>
      </w:r>
      <w:r w:rsidR="00BA54F4" w:rsidRPr="00382867">
        <w:rPr>
          <w:rFonts w:ascii="Times New Roman" w:hAnsi="Times New Roman" w:cs="Times New Roman"/>
          <w:b/>
          <w:sz w:val="24"/>
          <w:szCs w:val="24"/>
          <w:lang w:val="uk-UA"/>
        </w:rPr>
        <w:t xml:space="preserve"> міська рада </w:t>
      </w:r>
      <w:r w:rsidR="00BA54F4">
        <w:rPr>
          <w:rFonts w:ascii="Times New Roman" w:hAnsi="Times New Roman" w:cs="Times New Roman"/>
          <w:b/>
          <w:sz w:val="24"/>
          <w:szCs w:val="24"/>
          <w:lang w:val="uk-UA"/>
        </w:rPr>
        <w:t>Оде</w:t>
      </w:r>
      <w:r>
        <w:rPr>
          <w:rFonts w:ascii="Times New Roman" w:hAnsi="Times New Roman" w:cs="Times New Roman"/>
          <w:b/>
          <w:sz w:val="24"/>
          <w:szCs w:val="24"/>
          <w:lang w:val="uk-UA"/>
        </w:rPr>
        <w:t xml:space="preserve">ської області Одеського району </w:t>
      </w:r>
      <w:r w:rsidR="00BA54F4" w:rsidRPr="00382867">
        <w:rPr>
          <w:rFonts w:ascii="Times New Roman" w:hAnsi="Times New Roman" w:cs="Times New Roman"/>
          <w:b/>
          <w:sz w:val="24"/>
          <w:szCs w:val="24"/>
          <w:lang w:val="uk-UA"/>
        </w:rPr>
        <w:t>вирішила:</w:t>
      </w:r>
    </w:p>
    <w:p w:rsidR="00BA54F4" w:rsidRPr="00382867" w:rsidRDefault="00BA54F4" w:rsidP="00BA54F4">
      <w:pPr>
        <w:spacing w:after="0"/>
        <w:jc w:val="center"/>
        <w:rPr>
          <w:rFonts w:ascii="Times New Roman" w:hAnsi="Times New Roman" w:cs="Times New Roman"/>
          <w:b/>
          <w:sz w:val="24"/>
          <w:szCs w:val="24"/>
          <w:lang w:val="uk-UA"/>
        </w:rPr>
      </w:pPr>
    </w:p>
    <w:p w:rsidR="00BA54F4" w:rsidRPr="00382867" w:rsidRDefault="00C7777B" w:rsidP="00BA54F4">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1. Затвердити </w:t>
      </w:r>
      <w:r w:rsidR="00BA54F4" w:rsidRPr="00382867">
        <w:rPr>
          <w:rFonts w:ascii="Times New Roman" w:hAnsi="Times New Roman" w:cs="Times New Roman"/>
          <w:sz w:val="24"/>
          <w:szCs w:val="24"/>
          <w:lang w:val="uk-UA"/>
        </w:rPr>
        <w:t xml:space="preserve">Положення про постійні комісії </w:t>
      </w:r>
      <w:r w:rsidR="00BA54F4">
        <w:rPr>
          <w:rFonts w:ascii="Times New Roman" w:hAnsi="Times New Roman" w:cs="Times New Roman"/>
          <w:sz w:val="24"/>
          <w:szCs w:val="24"/>
          <w:lang w:val="uk-UA"/>
        </w:rPr>
        <w:t xml:space="preserve">Чорноморської міської </w:t>
      </w:r>
      <w:r w:rsidR="00BA54F4" w:rsidRPr="00382867">
        <w:rPr>
          <w:rFonts w:ascii="Times New Roman" w:hAnsi="Times New Roman" w:cs="Times New Roman"/>
          <w:sz w:val="24"/>
          <w:szCs w:val="24"/>
          <w:lang w:val="uk-UA"/>
        </w:rPr>
        <w:t xml:space="preserve">                                      ради  </w:t>
      </w:r>
      <w:r w:rsidR="00BA54F4">
        <w:rPr>
          <w:rFonts w:ascii="Times New Roman" w:hAnsi="Times New Roman" w:cs="Times New Roman"/>
          <w:sz w:val="24"/>
          <w:szCs w:val="24"/>
          <w:lang w:val="uk-UA"/>
        </w:rPr>
        <w:t xml:space="preserve">Одеського району </w:t>
      </w:r>
      <w:r w:rsidR="00BA54F4" w:rsidRPr="00382867">
        <w:rPr>
          <w:rFonts w:ascii="Times New Roman" w:hAnsi="Times New Roman" w:cs="Times New Roman"/>
          <w:sz w:val="24"/>
          <w:szCs w:val="24"/>
          <w:lang w:val="uk-UA"/>
        </w:rPr>
        <w:t xml:space="preserve"> </w:t>
      </w:r>
      <w:r w:rsidR="00BA54F4">
        <w:rPr>
          <w:rFonts w:ascii="Times New Roman" w:hAnsi="Times New Roman" w:cs="Times New Roman"/>
          <w:sz w:val="24"/>
          <w:szCs w:val="24"/>
          <w:lang w:val="uk-UA"/>
        </w:rPr>
        <w:t xml:space="preserve">Одеської області </w:t>
      </w:r>
      <w:r w:rsidR="00BA54F4" w:rsidRPr="00382867">
        <w:rPr>
          <w:rFonts w:ascii="Times New Roman" w:hAnsi="Times New Roman" w:cs="Times New Roman"/>
          <w:sz w:val="24"/>
          <w:szCs w:val="24"/>
          <w:lang w:val="en-US"/>
        </w:rPr>
        <w:t>VI</w:t>
      </w:r>
      <w:r w:rsidR="00BA54F4" w:rsidRPr="00382867">
        <w:rPr>
          <w:rFonts w:ascii="Times New Roman" w:hAnsi="Times New Roman" w:cs="Times New Roman"/>
          <w:sz w:val="24"/>
          <w:szCs w:val="24"/>
          <w:lang w:val="uk-UA"/>
        </w:rPr>
        <w:t>І</w:t>
      </w:r>
      <w:r w:rsidR="00BA54F4">
        <w:rPr>
          <w:rFonts w:ascii="Times New Roman" w:hAnsi="Times New Roman" w:cs="Times New Roman"/>
          <w:sz w:val="24"/>
          <w:szCs w:val="24"/>
          <w:lang w:val="uk-UA"/>
        </w:rPr>
        <w:t>І</w:t>
      </w:r>
      <w:r w:rsidR="00BA54F4" w:rsidRPr="00382867">
        <w:rPr>
          <w:rFonts w:ascii="Times New Roman" w:hAnsi="Times New Roman" w:cs="Times New Roman"/>
          <w:sz w:val="24"/>
          <w:szCs w:val="24"/>
          <w:lang w:val="uk-UA"/>
        </w:rPr>
        <w:t xml:space="preserve"> скликання (додається).</w:t>
      </w:r>
    </w:p>
    <w:p w:rsidR="00BA54F4" w:rsidRDefault="00BA54F4" w:rsidP="00BA54F4">
      <w:pPr>
        <w:spacing w:after="0"/>
        <w:rPr>
          <w:rFonts w:ascii="Times New Roman" w:hAnsi="Times New Roman" w:cs="Times New Roman"/>
          <w:sz w:val="24"/>
          <w:szCs w:val="24"/>
          <w:lang w:val="uk-UA"/>
        </w:rPr>
      </w:pPr>
    </w:p>
    <w:p w:rsidR="00BA54F4" w:rsidRDefault="00BA54F4" w:rsidP="00BA54F4">
      <w:pPr>
        <w:spacing w:after="0"/>
        <w:rPr>
          <w:rFonts w:ascii="Times New Roman" w:hAnsi="Times New Roman" w:cs="Times New Roman"/>
          <w:sz w:val="24"/>
          <w:szCs w:val="24"/>
          <w:lang w:val="uk-UA"/>
        </w:rPr>
      </w:pPr>
    </w:p>
    <w:p w:rsidR="00BA54F4" w:rsidRDefault="00BA54F4" w:rsidP="00BA54F4">
      <w:pPr>
        <w:spacing w:after="0"/>
        <w:rPr>
          <w:rFonts w:ascii="Times New Roman" w:hAnsi="Times New Roman" w:cs="Times New Roman"/>
          <w:sz w:val="24"/>
          <w:szCs w:val="24"/>
          <w:lang w:val="uk-UA"/>
        </w:rPr>
      </w:pPr>
    </w:p>
    <w:p w:rsidR="00BA54F4" w:rsidRPr="00382867" w:rsidRDefault="00BA54F4" w:rsidP="00BA54F4">
      <w:pPr>
        <w:spacing w:after="0"/>
        <w:rPr>
          <w:rFonts w:ascii="Times New Roman" w:hAnsi="Times New Roman" w:cs="Times New Roman"/>
          <w:sz w:val="24"/>
          <w:szCs w:val="24"/>
          <w:lang w:val="uk-UA"/>
        </w:rPr>
      </w:pPr>
      <w:r w:rsidRPr="00382867">
        <w:rPr>
          <w:rFonts w:ascii="Times New Roman" w:hAnsi="Times New Roman" w:cs="Times New Roman"/>
          <w:sz w:val="24"/>
          <w:szCs w:val="24"/>
          <w:lang w:val="uk-UA"/>
        </w:rPr>
        <w:t>Міський голова</w:t>
      </w:r>
      <w:r w:rsidRPr="00382867">
        <w:rPr>
          <w:rFonts w:ascii="Times New Roman" w:hAnsi="Times New Roman" w:cs="Times New Roman"/>
          <w:sz w:val="24"/>
          <w:szCs w:val="24"/>
          <w:lang w:val="uk-UA"/>
        </w:rPr>
        <w:tab/>
      </w:r>
      <w:r w:rsidRPr="00382867">
        <w:rPr>
          <w:rFonts w:ascii="Times New Roman" w:hAnsi="Times New Roman" w:cs="Times New Roman"/>
          <w:sz w:val="24"/>
          <w:szCs w:val="24"/>
          <w:lang w:val="uk-UA"/>
        </w:rPr>
        <w:tab/>
        <w:t xml:space="preserve">                      </w:t>
      </w:r>
      <w:r w:rsidR="001B2EE8">
        <w:rPr>
          <w:rFonts w:ascii="Times New Roman" w:hAnsi="Times New Roman" w:cs="Times New Roman"/>
          <w:sz w:val="24"/>
          <w:szCs w:val="24"/>
          <w:lang w:val="uk-UA"/>
        </w:rPr>
        <w:tab/>
      </w:r>
      <w:r w:rsidR="001B2EE8">
        <w:rPr>
          <w:rFonts w:ascii="Times New Roman" w:hAnsi="Times New Roman" w:cs="Times New Roman"/>
          <w:sz w:val="24"/>
          <w:szCs w:val="24"/>
          <w:lang w:val="uk-UA"/>
        </w:rPr>
        <w:tab/>
      </w:r>
      <w:r w:rsidR="001B2EE8">
        <w:rPr>
          <w:rFonts w:ascii="Times New Roman" w:hAnsi="Times New Roman" w:cs="Times New Roman"/>
          <w:sz w:val="24"/>
          <w:szCs w:val="24"/>
          <w:lang w:val="uk-UA"/>
        </w:rPr>
        <w:tab/>
      </w:r>
      <w:r w:rsidR="001B2EE8">
        <w:rPr>
          <w:rFonts w:ascii="Times New Roman" w:hAnsi="Times New Roman" w:cs="Times New Roman"/>
          <w:sz w:val="24"/>
          <w:szCs w:val="24"/>
          <w:lang w:val="uk-UA"/>
        </w:rPr>
        <w:tab/>
        <w:t>Василь ГУЛЯЄВ</w:t>
      </w:r>
      <w:r w:rsidRPr="00382867">
        <w:rPr>
          <w:rFonts w:ascii="Times New Roman" w:hAnsi="Times New Roman" w:cs="Times New Roman"/>
          <w:sz w:val="24"/>
          <w:szCs w:val="24"/>
          <w:lang w:val="uk-UA"/>
        </w:rPr>
        <w:t xml:space="preserve">   </w:t>
      </w:r>
      <w:r w:rsidRPr="00382867">
        <w:rPr>
          <w:rFonts w:ascii="Times New Roman" w:hAnsi="Times New Roman" w:cs="Times New Roman"/>
          <w:sz w:val="24"/>
          <w:szCs w:val="24"/>
          <w:lang w:val="uk-UA"/>
        </w:rPr>
        <w:tab/>
      </w:r>
      <w:r w:rsidRPr="00382867">
        <w:rPr>
          <w:rFonts w:ascii="Times New Roman" w:hAnsi="Times New Roman" w:cs="Times New Roman"/>
          <w:sz w:val="24"/>
          <w:szCs w:val="24"/>
          <w:lang w:val="uk-UA"/>
        </w:rPr>
        <w:tab/>
      </w:r>
      <w:r w:rsidRPr="00382867">
        <w:rPr>
          <w:rFonts w:ascii="Times New Roman" w:hAnsi="Times New Roman" w:cs="Times New Roman"/>
          <w:sz w:val="24"/>
          <w:szCs w:val="24"/>
          <w:lang w:val="uk-UA"/>
        </w:rPr>
        <w:tab/>
      </w:r>
      <w:r w:rsidRPr="00382867">
        <w:rPr>
          <w:rFonts w:ascii="Times New Roman" w:hAnsi="Times New Roman" w:cs="Times New Roman"/>
          <w:sz w:val="24"/>
          <w:szCs w:val="24"/>
          <w:lang w:val="uk-UA"/>
        </w:rPr>
        <w:tab/>
      </w:r>
      <w:r w:rsidRPr="00382867">
        <w:rPr>
          <w:rFonts w:ascii="Times New Roman" w:hAnsi="Times New Roman" w:cs="Times New Roman"/>
          <w:sz w:val="24"/>
          <w:szCs w:val="24"/>
          <w:lang w:val="uk-UA"/>
        </w:rPr>
        <w:tab/>
      </w:r>
    </w:p>
    <w:p w:rsidR="00BA54F4" w:rsidRPr="00382867" w:rsidRDefault="00BA54F4" w:rsidP="00BA54F4">
      <w:pPr>
        <w:spacing w:after="0"/>
        <w:rPr>
          <w:rFonts w:ascii="Times New Roman" w:hAnsi="Times New Roman" w:cs="Times New Roman"/>
          <w:i/>
          <w:sz w:val="24"/>
          <w:szCs w:val="24"/>
        </w:rPr>
      </w:pPr>
      <w:r w:rsidRPr="00382867">
        <w:rPr>
          <w:rFonts w:ascii="Times New Roman" w:hAnsi="Times New Roman" w:cs="Times New Roman"/>
          <w:sz w:val="24"/>
          <w:szCs w:val="24"/>
        </w:rPr>
        <w:t xml:space="preserve"> </w:t>
      </w:r>
    </w:p>
    <w:p w:rsidR="00BA54F4" w:rsidRPr="00382867" w:rsidRDefault="00BA54F4" w:rsidP="00BA54F4">
      <w:pPr>
        <w:spacing w:after="0"/>
        <w:rPr>
          <w:rFonts w:ascii="Times New Roman" w:hAnsi="Times New Roman" w:cs="Times New Roman"/>
          <w:i/>
          <w:sz w:val="24"/>
          <w:szCs w:val="24"/>
          <w:lang w:val="uk-UA"/>
        </w:rPr>
      </w:pPr>
    </w:p>
    <w:p w:rsidR="00BA54F4" w:rsidRPr="00382867" w:rsidRDefault="00BA54F4" w:rsidP="00BA54F4">
      <w:pPr>
        <w:spacing w:after="0"/>
        <w:rPr>
          <w:rFonts w:ascii="Times New Roman" w:hAnsi="Times New Roman" w:cs="Times New Roman"/>
          <w:i/>
          <w:sz w:val="24"/>
          <w:szCs w:val="24"/>
          <w:lang w:val="uk-UA"/>
        </w:rPr>
      </w:pPr>
    </w:p>
    <w:p w:rsidR="00BA54F4" w:rsidRPr="00382867" w:rsidRDefault="00BA54F4" w:rsidP="00BA54F4">
      <w:pPr>
        <w:spacing w:after="0"/>
        <w:rPr>
          <w:rFonts w:ascii="Times New Roman" w:hAnsi="Times New Roman" w:cs="Times New Roman"/>
          <w:i/>
          <w:sz w:val="24"/>
          <w:szCs w:val="24"/>
          <w:lang w:val="uk-UA"/>
        </w:rPr>
      </w:pPr>
    </w:p>
    <w:p w:rsidR="00BA54F4" w:rsidRPr="00382867" w:rsidRDefault="00BA54F4" w:rsidP="00BA54F4">
      <w:pPr>
        <w:spacing w:after="0"/>
        <w:rPr>
          <w:rFonts w:ascii="Times New Roman" w:hAnsi="Times New Roman" w:cs="Times New Roman"/>
          <w:i/>
          <w:sz w:val="24"/>
          <w:szCs w:val="24"/>
          <w:lang w:val="uk-UA"/>
        </w:rPr>
      </w:pPr>
    </w:p>
    <w:p w:rsidR="00BA54F4" w:rsidRDefault="00BA54F4" w:rsidP="00BA54F4">
      <w:pPr>
        <w:rPr>
          <w:rFonts w:ascii="Arial" w:hAnsi="Arial" w:cs="Arial"/>
          <w:i/>
          <w:lang w:val="uk-UA"/>
        </w:rPr>
      </w:pPr>
    </w:p>
    <w:p w:rsidR="00BA54F4" w:rsidRDefault="00BA54F4" w:rsidP="00BA54F4">
      <w:pPr>
        <w:rPr>
          <w:rFonts w:ascii="Arial" w:hAnsi="Arial" w:cs="Arial"/>
          <w:i/>
          <w:lang w:val="uk-UA"/>
        </w:rPr>
      </w:pPr>
    </w:p>
    <w:p w:rsidR="00BA54F4" w:rsidRDefault="00BA54F4" w:rsidP="00BA54F4">
      <w:pPr>
        <w:rPr>
          <w:rFonts w:ascii="Arial" w:hAnsi="Arial" w:cs="Arial"/>
          <w:i/>
          <w:lang w:val="uk-UA"/>
        </w:rPr>
      </w:pPr>
    </w:p>
    <w:p w:rsidR="00BA54F4" w:rsidRPr="00A12836" w:rsidRDefault="00BA54F4" w:rsidP="00BA54F4">
      <w:pPr>
        <w:jc w:val="both"/>
      </w:pPr>
      <w:r>
        <w:rPr>
          <w:lang w:val="uk-UA"/>
        </w:rPr>
        <w:t xml:space="preserve">                                                                                                          </w:t>
      </w:r>
    </w:p>
    <w:p w:rsidR="00BA54F4" w:rsidRPr="00382867" w:rsidRDefault="00BA54F4" w:rsidP="00BA54F4">
      <w:pPr>
        <w:jc w:val="both"/>
        <w:rPr>
          <w:lang w:val="uk-UA"/>
        </w:rPr>
      </w:pPr>
    </w:p>
    <w:p w:rsidR="00BA54F4" w:rsidRDefault="00BA54F4" w:rsidP="00765587">
      <w:pPr>
        <w:spacing w:after="0"/>
        <w:jc w:val="center"/>
        <w:rPr>
          <w:rFonts w:ascii="Times New Roman" w:hAnsi="Times New Roman" w:cs="Times New Roman"/>
          <w:b/>
          <w:sz w:val="24"/>
          <w:szCs w:val="24"/>
          <w:lang w:val="uk-UA"/>
        </w:rPr>
      </w:pPr>
    </w:p>
    <w:p w:rsidR="001B2EE8" w:rsidRDefault="001B2EE8" w:rsidP="00765587">
      <w:pPr>
        <w:spacing w:after="0"/>
        <w:jc w:val="center"/>
        <w:rPr>
          <w:rFonts w:ascii="Times New Roman" w:hAnsi="Times New Roman" w:cs="Times New Roman"/>
          <w:b/>
          <w:sz w:val="24"/>
          <w:szCs w:val="24"/>
          <w:lang w:val="uk-UA"/>
        </w:rPr>
      </w:pPr>
    </w:p>
    <w:p w:rsidR="001B2EE8" w:rsidRDefault="001B2EE8" w:rsidP="00765587">
      <w:pPr>
        <w:spacing w:after="0"/>
        <w:jc w:val="center"/>
        <w:rPr>
          <w:rFonts w:ascii="Times New Roman" w:hAnsi="Times New Roman" w:cs="Times New Roman"/>
          <w:b/>
          <w:sz w:val="24"/>
          <w:szCs w:val="24"/>
          <w:lang w:val="uk-UA"/>
        </w:rPr>
      </w:pPr>
    </w:p>
    <w:p w:rsidR="00BA54F4" w:rsidRPr="003E742E" w:rsidRDefault="00BA54F4" w:rsidP="00BA54F4">
      <w:pPr>
        <w:shd w:val="clear" w:color="auto" w:fill="FFFFFF"/>
        <w:spacing w:after="0"/>
        <w:ind w:left="4962"/>
        <w:jc w:val="center"/>
        <w:rPr>
          <w:rFonts w:ascii="Times New Roman" w:eastAsia="Times New Roman" w:hAnsi="Times New Roman" w:cs="Times New Roman"/>
          <w:sz w:val="24"/>
          <w:szCs w:val="24"/>
          <w:lang w:val="uk-UA"/>
        </w:rPr>
      </w:pPr>
      <w:r w:rsidRPr="003E742E">
        <w:rPr>
          <w:rFonts w:ascii="Times New Roman" w:eastAsia="Times New Roman" w:hAnsi="Times New Roman" w:cs="Times New Roman"/>
          <w:sz w:val="24"/>
          <w:szCs w:val="24"/>
          <w:lang w:val="uk-UA"/>
        </w:rPr>
        <w:t xml:space="preserve">Додаток  </w:t>
      </w:r>
    </w:p>
    <w:p w:rsidR="00BA54F4" w:rsidRPr="003E742E" w:rsidRDefault="00BA54F4" w:rsidP="00BA54F4">
      <w:pPr>
        <w:shd w:val="clear" w:color="auto" w:fill="FFFFFF"/>
        <w:spacing w:after="0"/>
        <w:ind w:left="4962"/>
        <w:jc w:val="center"/>
        <w:rPr>
          <w:rFonts w:ascii="Times New Roman" w:eastAsia="Times New Roman" w:hAnsi="Times New Roman" w:cs="Times New Roman"/>
          <w:sz w:val="24"/>
          <w:szCs w:val="24"/>
          <w:lang w:val="uk-UA"/>
        </w:rPr>
      </w:pPr>
      <w:r w:rsidRPr="003E742E">
        <w:rPr>
          <w:rFonts w:ascii="Times New Roman" w:eastAsia="Times New Roman" w:hAnsi="Times New Roman" w:cs="Times New Roman"/>
          <w:sz w:val="24"/>
          <w:szCs w:val="24"/>
          <w:lang w:val="uk-UA"/>
        </w:rPr>
        <w:t>до  рішення Чорноморської міської  ради</w:t>
      </w:r>
      <w:r>
        <w:rPr>
          <w:rFonts w:ascii="Times New Roman" w:eastAsia="Times New Roman" w:hAnsi="Times New Roman" w:cs="Times New Roman"/>
          <w:sz w:val="24"/>
          <w:szCs w:val="24"/>
          <w:lang w:val="uk-UA"/>
        </w:rPr>
        <w:t xml:space="preserve"> Одеського району </w:t>
      </w:r>
      <w:r w:rsidRPr="003E742E">
        <w:rPr>
          <w:rFonts w:ascii="Times New Roman" w:eastAsia="Times New Roman" w:hAnsi="Times New Roman" w:cs="Times New Roman"/>
          <w:sz w:val="24"/>
          <w:szCs w:val="24"/>
          <w:lang w:val="uk-UA"/>
        </w:rPr>
        <w:t>Одеської області</w:t>
      </w:r>
    </w:p>
    <w:p w:rsidR="00BA54F4" w:rsidRPr="009766DE" w:rsidRDefault="00BA54F4" w:rsidP="00BA54F4">
      <w:pPr>
        <w:shd w:val="clear" w:color="auto" w:fill="FFFFFF"/>
        <w:spacing w:after="0"/>
        <w:ind w:left="4962"/>
        <w:jc w:val="center"/>
        <w:rPr>
          <w:rFonts w:ascii="Times New Roman" w:eastAsia="Times New Roman" w:hAnsi="Times New Roman" w:cs="Times New Roman"/>
          <w:sz w:val="24"/>
          <w:szCs w:val="24"/>
          <w:lang w:val="uk-UA"/>
        </w:rPr>
      </w:pPr>
      <w:r w:rsidRPr="003E742E">
        <w:rPr>
          <w:rFonts w:ascii="Times New Roman" w:eastAsia="Times New Roman" w:hAnsi="Times New Roman" w:cs="Times New Roman"/>
          <w:sz w:val="24"/>
          <w:szCs w:val="24"/>
          <w:lang w:val="uk-UA"/>
        </w:rPr>
        <w:t>від ________2020 року № ___-VII</w:t>
      </w:r>
      <w:r>
        <w:rPr>
          <w:rFonts w:ascii="Times New Roman" w:eastAsia="Times New Roman" w:hAnsi="Times New Roman" w:cs="Times New Roman"/>
          <w:sz w:val="24"/>
          <w:szCs w:val="24"/>
          <w:lang w:val="en-US"/>
        </w:rPr>
        <w:t>I</w:t>
      </w:r>
    </w:p>
    <w:p w:rsidR="00BA54F4" w:rsidRDefault="00BA54F4" w:rsidP="00765587">
      <w:pPr>
        <w:spacing w:after="0"/>
        <w:jc w:val="center"/>
        <w:rPr>
          <w:rFonts w:ascii="Times New Roman" w:hAnsi="Times New Roman" w:cs="Times New Roman"/>
          <w:b/>
          <w:sz w:val="24"/>
          <w:szCs w:val="24"/>
          <w:lang w:val="uk-UA"/>
        </w:rPr>
      </w:pPr>
    </w:p>
    <w:p w:rsidR="007D21AB" w:rsidRDefault="007D21AB" w:rsidP="00765587">
      <w:pPr>
        <w:spacing w:after="0"/>
        <w:jc w:val="center"/>
        <w:rPr>
          <w:rFonts w:ascii="Times New Roman" w:hAnsi="Times New Roman" w:cs="Times New Roman"/>
          <w:sz w:val="24"/>
          <w:szCs w:val="24"/>
          <w:lang w:val="uk-UA"/>
        </w:rPr>
      </w:pPr>
      <w:r w:rsidRPr="00382867">
        <w:rPr>
          <w:rFonts w:ascii="Times New Roman" w:hAnsi="Times New Roman" w:cs="Times New Roman"/>
          <w:sz w:val="24"/>
          <w:szCs w:val="24"/>
          <w:lang w:val="uk-UA"/>
        </w:rPr>
        <w:t xml:space="preserve">Положення про постійні комісії </w:t>
      </w:r>
      <w:r>
        <w:rPr>
          <w:rFonts w:ascii="Times New Roman" w:hAnsi="Times New Roman" w:cs="Times New Roman"/>
          <w:sz w:val="24"/>
          <w:szCs w:val="24"/>
          <w:lang w:val="uk-UA"/>
        </w:rPr>
        <w:t xml:space="preserve">Чорноморської міської   </w:t>
      </w:r>
      <w:r w:rsidRPr="00382867">
        <w:rPr>
          <w:rFonts w:ascii="Times New Roman" w:hAnsi="Times New Roman" w:cs="Times New Roman"/>
          <w:sz w:val="24"/>
          <w:szCs w:val="24"/>
          <w:lang w:val="uk-UA"/>
        </w:rPr>
        <w:t xml:space="preserve">ради  </w:t>
      </w:r>
      <w:r>
        <w:rPr>
          <w:rFonts w:ascii="Times New Roman" w:hAnsi="Times New Roman" w:cs="Times New Roman"/>
          <w:sz w:val="24"/>
          <w:szCs w:val="24"/>
          <w:lang w:val="uk-UA"/>
        </w:rPr>
        <w:t xml:space="preserve">Одеського району </w:t>
      </w:r>
      <w:r w:rsidRPr="00382867">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Одеської області </w:t>
      </w:r>
      <w:r w:rsidRPr="00382867">
        <w:rPr>
          <w:rFonts w:ascii="Times New Roman" w:hAnsi="Times New Roman" w:cs="Times New Roman"/>
          <w:sz w:val="24"/>
          <w:szCs w:val="24"/>
          <w:lang w:val="en-US"/>
        </w:rPr>
        <w:t>VI</w:t>
      </w:r>
      <w:r w:rsidRPr="00382867">
        <w:rPr>
          <w:rFonts w:ascii="Times New Roman" w:hAnsi="Times New Roman" w:cs="Times New Roman"/>
          <w:sz w:val="24"/>
          <w:szCs w:val="24"/>
          <w:lang w:val="uk-UA"/>
        </w:rPr>
        <w:t>І</w:t>
      </w:r>
      <w:r>
        <w:rPr>
          <w:rFonts w:ascii="Times New Roman" w:hAnsi="Times New Roman" w:cs="Times New Roman"/>
          <w:sz w:val="24"/>
          <w:szCs w:val="24"/>
          <w:lang w:val="uk-UA"/>
        </w:rPr>
        <w:t>І</w:t>
      </w:r>
      <w:r w:rsidRPr="00382867">
        <w:rPr>
          <w:rFonts w:ascii="Times New Roman" w:hAnsi="Times New Roman" w:cs="Times New Roman"/>
          <w:sz w:val="24"/>
          <w:szCs w:val="24"/>
          <w:lang w:val="uk-UA"/>
        </w:rPr>
        <w:t xml:space="preserve"> скликання</w:t>
      </w:r>
    </w:p>
    <w:p w:rsidR="007D21AB" w:rsidRDefault="007D21AB" w:rsidP="00765587">
      <w:pPr>
        <w:spacing w:after="0"/>
        <w:jc w:val="center"/>
        <w:rPr>
          <w:rFonts w:ascii="Times New Roman" w:hAnsi="Times New Roman" w:cs="Times New Roman"/>
          <w:b/>
          <w:sz w:val="24"/>
          <w:szCs w:val="24"/>
          <w:lang w:val="uk-UA"/>
        </w:rPr>
      </w:pPr>
    </w:p>
    <w:p w:rsidR="00082DEF" w:rsidRDefault="00082DEF" w:rsidP="00765587">
      <w:pPr>
        <w:spacing w:after="0"/>
        <w:jc w:val="center"/>
        <w:rPr>
          <w:rFonts w:ascii="Times New Roman" w:hAnsi="Times New Roman" w:cs="Times New Roman"/>
          <w:b/>
          <w:sz w:val="24"/>
          <w:szCs w:val="24"/>
          <w:lang w:val="uk-UA"/>
        </w:rPr>
      </w:pPr>
      <w:r w:rsidRPr="007D3756">
        <w:rPr>
          <w:rFonts w:ascii="Times New Roman" w:hAnsi="Times New Roman" w:cs="Times New Roman"/>
          <w:b/>
          <w:sz w:val="24"/>
          <w:szCs w:val="24"/>
          <w:lang w:val="uk-UA"/>
        </w:rPr>
        <w:t>1. Загальні положення</w:t>
      </w:r>
    </w:p>
    <w:p w:rsidR="00765587" w:rsidRPr="007D3756" w:rsidRDefault="00765587" w:rsidP="00765587">
      <w:pPr>
        <w:spacing w:after="0"/>
        <w:jc w:val="center"/>
        <w:rPr>
          <w:rFonts w:ascii="Times New Roman" w:hAnsi="Times New Roman" w:cs="Times New Roman"/>
          <w:b/>
          <w:sz w:val="24"/>
          <w:szCs w:val="24"/>
          <w:lang w:val="uk-UA"/>
        </w:rPr>
      </w:pPr>
    </w:p>
    <w:p w:rsidR="00082DEF" w:rsidRDefault="00082DEF" w:rsidP="000907FA">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ab/>
      </w:r>
      <w:r w:rsidRPr="00082DEF">
        <w:rPr>
          <w:rFonts w:ascii="Times New Roman" w:hAnsi="Times New Roman" w:cs="Times New Roman"/>
          <w:sz w:val="24"/>
          <w:szCs w:val="24"/>
          <w:lang w:val="uk-UA"/>
        </w:rPr>
        <w:t>1.1. Постійн</w:t>
      </w:r>
      <w:r>
        <w:rPr>
          <w:rFonts w:ascii="Times New Roman" w:hAnsi="Times New Roman" w:cs="Times New Roman"/>
          <w:sz w:val="24"/>
          <w:szCs w:val="24"/>
          <w:lang w:val="uk-UA"/>
        </w:rPr>
        <w:t xml:space="preserve">і комісії Чорноморської міської ради </w:t>
      </w:r>
      <w:r w:rsidR="00AA36A0">
        <w:rPr>
          <w:rFonts w:ascii="Times New Roman" w:hAnsi="Times New Roman" w:cs="Times New Roman"/>
          <w:sz w:val="24"/>
          <w:szCs w:val="24"/>
          <w:lang w:val="uk-UA"/>
        </w:rPr>
        <w:t xml:space="preserve">Одеського району </w:t>
      </w:r>
      <w:r>
        <w:rPr>
          <w:rFonts w:ascii="Times New Roman" w:hAnsi="Times New Roman" w:cs="Times New Roman"/>
          <w:sz w:val="24"/>
          <w:szCs w:val="24"/>
          <w:lang w:val="uk-UA"/>
        </w:rPr>
        <w:t xml:space="preserve">Одеської області </w:t>
      </w:r>
      <w:r w:rsidRPr="00082DEF">
        <w:rPr>
          <w:rFonts w:ascii="Times New Roman" w:hAnsi="Times New Roman" w:cs="Times New Roman"/>
          <w:sz w:val="24"/>
          <w:szCs w:val="24"/>
          <w:lang w:val="uk-UA"/>
        </w:rPr>
        <w:t xml:space="preserve"> ради </w:t>
      </w:r>
      <w:r>
        <w:rPr>
          <w:rFonts w:ascii="Times New Roman" w:hAnsi="Times New Roman" w:cs="Times New Roman"/>
          <w:sz w:val="24"/>
          <w:szCs w:val="24"/>
          <w:lang w:val="en-US"/>
        </w:rPr>
        <w:t>VIII</w:t>
      </w:r>
      <w:r w:rsidR="00C7777B">
        <w:rPr>
          <w:rFonts w:ascii="Times New Roman" w:hAnsi="Times New Roman" w:cs="Times New Roman"/>
          <w:sz w:val="24"/>
          <w:szCs w:val="24"/>
          <w:lang w:val="uk-UA"/>
        </w:rPr>
        <w:t xml:space="preserve"> скликання</w:t>
      </w:r>
      <w:r>
        <w:rPr>
          <w:rFonts w:ascii="Times New Roman" w:hAnsi="Times New Roman" w:cs="Times New Roman"/>
          <w:sz w:val="24"/>
          <w:szCs w:val="24"/>
          <w:lang w:val="uk-UA"/>
        </w:rPr>
        <w:t xml:space="preserve"> </w:t>
      </w:r>
      <w:r w:rsidRPr="006E4FF2">
        <w:rPr>
          <w:rFonts w:ascii="Times New Roman" w:hAnsi="Times New Roman" w:cs="Times New Roman"/>
          <w:i/>
          <w:sz w:val="24"/>
          <w:szCs w:val="24"/>
          <w:lang w:val="uk-UA"/>
        </w:rPr>
        <w:t xml:space="preserve">(далі – </w:t>
      </w:r>
      <w:r w:rsidRPr="006E4FF2">
        <w:rPr>
          <w:rFonts w:ascii="Times New Roman" w:hAnsi="Times New Roman" w:cs="Times New Roman"/>
          <w:b/>
          <w:i/>
          <w:sz w:val="24"/>
          <w:szCs w:val="24"/>
          <w:lang w:val="uk-UA"/>
        </w:rPr>
        <w:t>постійні комісії</w:t>
      </w:r>
      <w:r w:rsidRPr="006E4FF2">
        <w:rPr>
          <w:rFonts w:ascii="Times New Roman" w:hAnsi="Times New Roman" w:cs="Times New Roman"/>
          <w:i/>
          <w:sz w:val="24"/>
          <w:szCs w:val="24"/>
          <w:lang w:val="uk-UA"/>
        </w:rPr>
        <w:t>)</w:t>
      </w:r>
      <w:r w:rsidRPr="00082DEF">
        <w:rPr>
          <w:rFonts w:ascii="Times New Roman" w:hAnsi="Times New Roman" w:cs="Times New Roman"/>
          <w:sz w:val="24"/>
          <w:szCs w:val="24"/>
          <w:lang w:val="uk-UA"/>
        </w:rPr>
        <w:t xml:space="preserve"> є орган</w:t>
      </w:r>
      <w:r>
        <w:rPr>
          <w:rFonts w:ascii="Times New Roman" w:hAnsi="Times New Roman" w:cs="Times New Roman"/>
          <w:sz w:val="24"/>
          <w:szCs w:val="24"/>
          <w:lang w:val="uk-UA"/>
        </w:rPr>
        <w:t xml:space="preserve">ами Чорноморської міської ради </w:t>
      </w:r>
      <w:r w:rsidR="00AA36A0">
        <w:rPr>
          <w:rFonts w:ascii="Times New Roman" w:hAnsi="Times New Roman" w:cs="Times New Roman"/>
          <w:sz w:val="24"/>
          <w:szCs w:val="24"/>
          <w:lang w:val="uk-UA"/>
        </w:rPr>
        <w:t xml:space="preserve">Одеського району </w:t>
      </w:r>
      <w:r>
        <w:rPr>
          <w:rFonts w:ascii="Times New Roman" w:hAnsi="Times New Roman" w:cs="Times New Roman"/>
          <w:sz w:val="24"/>
          <w:szCs w:val="24"/>
          <w:lang w:val="uk-UA"/>
        </w:rPr>
        <w:t xml:space="preserve">Одеської області </w:t>
      </w:r>
      <w:r w:rsidRPr="00082DEF">
        <w:rPr>
          <w:rFonts w:ascii="Times New Roman" w:hAnsi="Times New Roman" w:cs="Times New Roman"/>
          <w:sz w:val="24"/>
          <w:szCs w:val="24"/>
          <w:lang w:val="uk-UA"/>
        </w:rPr>
        <w:t xml:space="preserve"> </w:t>
      </w:r>
      <w:r w:rsidRPr="009766DE">
        <w:rPr>
          <w:rFonts w:ascii="Times New Roman" w:hAnsi="Times New Roman" w:cs="Times New Roman"/>
          <w:i/>
          <w:sz w:val="24"/>
          <w:szCs w:val="24"/>
          <w:lang w:val="uk-UA"/>
        </w:rPr>
        <w:t xml:space="preserve">(далі - </w:t>
      </w:r>
      <w:r w:rsidRPr="009766DE">
        <w:rPr>
          <w:rFonts w:ascii="Times New Roman" w:hAnsi="Times New Roman" w:cs="Times New Roman"/>
          <w:b/>
          <w:i/>
          <w:sz w:val="24"/>
          <w:szCs w:val="24"/>
          <w:lang w:val="uk-UA"/>
        </w:rPr>
        <w:t>рад</w:t>
      </w:r>
      <w:r w:rsidR="009766DE">
        <w:rPr>
          <w:rFonts w:ascii="Times New Roman" w:hAnsi="Times New Roman" w:cs="Times New Roman"/>
          <w:b/>
          <w:i/>
          <w:sz w:val="24"/>
          <w:szCs w:val="24"/>
          <w:lang w:val="uk-UA"/>
        </w:rPr>
        <w:t>а</w:t>
      </w:r>
      <w:r w:rsidRPr="009766DE">
        <w:rPr>
          <w:rFonts w:ascii="Times New Roman" w:hAnsi="Times New Roman" w:cs="Times New Roman"/>
          <w:i/>
          <w:sz w:val="24"/>
          <w:szCs w:val="24"/>
          <w:lang w:val="uk-UA"/>
        </w:rPr>
        <w:t>),</w:t>
      </w:r>
      <w:r w:rsidRPr="00082DEF">
        <w:rPr>
          <w:rFonts w:ascii="Times New Roman" w:hAnsi="Times New Roman" w:cs="Times New Roman"/>
          <w:sz w:val="24"/>
          <w:szCs w:val="24"/>
          <w:lang w:val="uk-UA"/>
        </w:rPr>
        <w:t xml:space="preserve"> що </w:t>
      </w:r>
      <w:r w:rsidR="009766DE" w:rsidRPr="00082DEF">
        <w:rPr>
          <w:rFonts w:ascii="Times New Roman" w:hAnsi="Times New Roman" w:cs="Times New Roman"/>
          <w:sz w:val="24"/>
          <w:szCs w:val="24"/>
          <w:lang w:val="uk-UA"/>
        </w:rPr>
        <w:t>обира</w:t>
      </w:r>
      <w:r w:rsidR="009766DE">
        <w:rPr>
          <w:rFonts w:ascii="Times New Roman" w:hAnsi="Times New Roman" w:cs="Times New Roman"/>
          <w:sz w:val="24"/>
          <w:szCs w:val="24"/>
          <w:lang w:val="uk-UA"/>
        </w:rPr>
        <w:t>ю</w:t>
      </w:r>
      <w:r w:rsidR="009766DE" w:rsidRPr="00082DEF">
        <w:rPr>
          <w:rFonts w:ascii="Times New Roman" w:hAnsi="Times New Roman" w:cs="Times New Roman"/>
          <w:sz w:val="24"/>
          <w:szCs w:val="24"/>
          <w:lang w:val="uk-UA"/>
        </w:rPr>
        <w:t xml:space="preserve">ться </w:t>
      </w:r>
      <w:r w:rsidRPr="00082DEF">
        <w:rPr>
          <w:rFonts w:ascii="Times New Roman" w:hAnsi="Times New Roman" w:cs="Times New Roman"/>
          <w:sz w:val="24"/>
          <w:szCs w:val="24"/>
          <w:lang w:val="uk-UA"/>
        </w:rPr>
        <w:t xml:space="preserve">з числа її депутатів для вивчення, попереднього розгляду і підготовки питань, які належать до її відання, здійснення контролю за виконанням рішень ради, її виконавчого комітету. </w:t>
      </w:r>
    </w:p>
    <w:p w:rsidR="00361CA3" w:rsidRDefault="00082DEF" w:rsidP="000907FA">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ab/>
      </w:r>
      <w:r w:rsidRPr="00082DEF">
        <w:rPr>
          <w:rFonts w:ascii="Times New Roman" w:hAnsi="Times New Roman" w:cs="Times New Roman"/>
          <w:sz w:val="24"/>
          <w:szCs w:val="24"/>
          <w:lang w:val="uk-UA"/>
        </w:rPr>
        <w:t>1.2. Постійн</w:t>
      </w:r>
      <w:r w:rsidR="00361CA3">
        <w:rPr>
          <w:rFonts w:ascii="Times New Roman" w:hAnsi="Times New Roman" w:cs="Times New Roman"/>
          <w:sz w:val="24"/>
          <w:szCs w:val="24"/>
          <w:lang w:val="uk-UA"/>
        </w:rPr>
        <w:t>і комісії обираю</w:t>
      </w:r>
      <w:r w:rsidRPr="00082DEF">
        <w:rPr>
          <w:rFonts w:ascii="Times New Roman" w:hAnsi="Times New Roman" w:cs="Times New Roman"/>
          <w:sz w:val="24"/>
          <w:szCs w:val="24"/>
          <w:lang w:val="uk-UA"/>
        </w:rPr>
        <w:t>ться радою на строк її повноважень у складі го</w:t>
      </w:r>
      <w:r w:rsidR="00361CA3">
        <w:rPr>
          <w:rFonts w:ascii="Times New Roman" w:hAnsi="Times New Roman" w:cs="Times New Roman"/>
          <w:sz w:val="24"/>
          <w:szCs w:val="24"/>
          <w:lang w:val="uk-UA"/>
        </w:rPr>
        <w:t>лови і членів постійної комісії</w:t>
      </w:r>
      <w:r w:rsidR="009766DE">
        <w:rPr>
          <w:rFonts w:ascii="Times New Roman" w:hAnsi="Times New Roman" w:cs="Times New Roman"/>
          <w:sz w:val="24"/>
          <w:szCs w:val="24"/>
          <w:lang w:val="uk-UA"/>
        </w:rPr>
        <w:t xml:space="preserve"> </w:t>
      </w:r>
      <w:r w:rsidR="00E321E1" w:rsidRPr="00E321E1">
        <w:rPr>
          <w:rFonts w:ascii="Times New Roman" w:hAnsi="Times New Roman" w:cs="Times New Roman"/>
          <w:sz w:val="24"/>
          <w:szCs w:val="24"/>
          <w:lang w:val="uk-UA"/>
        </w:rPr>
        <w:t>(заступника голови, секретаря та членів комісії).</w:t>
      </w:r>
      <w:r w:rsidR="000907FA">
        <w:rPr>
          <w:rFonts w:ascii="Times New Roman" w:hAnsi="Times New Roman" w:cs="Times New Roman"/>
          <w:sz w:val="24"/>
          <w:szCs w:val="24"/>
          <w:lang w:val="uk-UA"/>
        </w:rPr>
        <w:t xml:space="preserve"> Всі інші </w:t>
      </w:r>
      <w:r w:rsidRPr="00082DEF">
        <w:rPr>
          <w:rFonts w:ascii="Times New Roman" w:hAnsi="Times New Roman" w:cs="Times New Roman"/>
          <w:sz w:val="24"/>
          <w:szCs w:val="24"/>
          <w:lang w:val="uk-UA"/>
        </w:rPr>
        <w:t>питання структури постійної комісії вирішуються постійною комісією.</w:t>
      </w:r>
    </w:p>
    <w:p w:rsidR="00E708AD" w:rsidRDefault="00E708AD" w:rsidP="000907FA">
      <w:pPr>
        <w:spacing w:after="0"/>
        <w:ind w:firstLine="709"/>
        <w:jc w:val="both"/>
        <w:rPr>
          <w:rFonts w:ascii="Times New Roman" w:hAnsi="Times New Roman" w:cs="Times New Roman"/>
          <w:sz w:val="24"/>
          <w:szCs w:val="24"/>
          <w:lang w:val="uk-UA"/>
        </w:rPr>
      </w:pPr>
      <w:r w:rsidRPr="00E708AD">
        <w:rPr>
          <w:rFonts w:ascii="Times New Roman" w:hAnsi="Times New Roman" w:cs="Times New Roman"/>
          <w:sz w:val="24"/>
          <w:szCs w:val="24"/>
          <w:lang w:val="uk-UA"/>
        </w:rPr>
        <w:t>Пропозиції щодо визначення переліку постійних комісій ра</w:t>
      </w:r>
      <w:r w:rsidR="0015220A">
        <w:rPr>
          <w:rFonts w:ascii="Times New Roman" w:hAnsi="Times New Roman" w:cs="Times New Roman"/>
          <w:sz w:val="24"/>
          <w:szCs w:val="24"/>
          <w:lang w:val="uk-UA"/>
        </w:rPr>
        <w:t xml:space="preserve">ди та їх персонального складу </w:t>
      </w:r>
      <w:bookmarkStart w:id="0" w:name="_GoBack"/>
      <w:bookmarkEnd w:id="0"/>
      <w:r w:rsidRPr="00E708AD">
        <w:rPr>
          <w:rFonts w:ascii="Times New Roman" w:hAnsi="Times New Roman" w:cs="Times New Roman"/>
          <w:sz w:val="24"/>
          <w:szCs w:val="24"/>
          <w:lang w:val="uk-UA"/>
        </w:rPr>
        <w:t xml:space="preserve">надаються депутатськими групами та/або фракціями ради на розгляд сесії ради у вигляді проєктів рішень ради.   </w:t>
      </w:r>
    </w:p>
    <w:p w:rsidR="00361CA3" w:rsidRDefault="00361CA3" w:rsidP="000907FA">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ab/>
      </w:r>
      <w:r w:rsidR="00082DEF" w:rsidRPr="00082DEF">
        <w:rPr>
          <w:rFonts w:ascii="Times New Roman" w:hAnsi="Times New Roman" w:cs="Times New Roman"/>
          <w:sz w:val="24"/>
          <w:szCs w:val="24"/>
          <w:lang w:val="uk-UA"/>
        </w:rPr>
        <w:t xml:space="preserve">1.3. До складу </w:t>
      </w:r>
      <w:r w:rsidR="00E708AD" w:rsidRPr="00082DEF">
        <w:rPr>
          <w:rFonts w:ascii="Times New Roman" w:hAnsi="Times New Roman" w:cs="Times New Roman"/>
          <w:sz w:val="24"/>
          <w:szCs w:val="24"/>
          <w:lang w:val="uk-UA"/>
        </w:rPr>
        <w:t>постійн</w:t>
      </w:r>
      <w:r w:rsidR="00E708AD">
        <w:rPr>
          <w:rFonts w:ascii="Times New Roman" w:hAnsi="Times New Roman" w:cs="Times New Roman"/>
          <w:sz w:val="24"/>
          <w:szCs w:val="24"/>
          <w:lang w:val="uk-UA"/>
        </w:rPr>
        <w:t>их</w:t>
      </w:r>
      <w:r w:rsidR="00E708AD" w:rsidRPr="00082DEF">
        <w:rPr>
          <w:rFonts w:ascii="Times New Roman" w:hAnsi="Times New Roman" w:cs="Times New Roman"/>
          <w:sz w:val="24"/>
          <w:szCs w:val="24"/>
          <w:lang w:val="uk-UA"/>
        </w:rPr>
        <w:t xml:space="preserve"> комісі</w:t>
      </w:r>
      <w:r w:rsidR="00E708AD">
        <w:rPr>
          <w:rFonts w:ascii="Times New Roman" w:hAnsi="Times New Roman" w:cs="Times New Roman"/>
          <w:sz w:val="24"/>
          <w:szCs w:val="24"/>
          <w:lang w:val="uk-UA"/>
        </w:rPr>
        <w:t xml:space="preserve">й </w:t>
      </w:r>
      <w:r w:rsidR="00082DEF" w:rsidRPr="00082DEF">
        <w:rPr>
          <w:rFonts w:ascii="Times New Roman" w:hAnsi="Times New Roman" w:cs="Times New Roman"/>
          <w:sz w:val="24"/>
          <w:szCs w:val="24"/>
          <w:lang w:val="uk-UA"/>
        </w:rPr>
        <w:t xml:space="preserve">не можуть бути обрані міський голова та секретар ради. </w:t>
      </w:r>
    </w:p>
    <w:p w:rsidR="00361CA3" w:rsidRDefault="00361CA3" w:rsidP="00765587">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ab/>
      </w:r>
      <w:r w:rsidR="00082DEF" w:rsidRPr="00082DEF">
        <w:rPr>
          <w:rFonts w:ascii="Times New Roman" w:hAnsi="Times New Roman" w:cs="Times New Roman"/>
          <w:sz w:val="24"/>
          <w:szCs w:val="24"/>
          <w:lang w:val="uk-UA"/>
        </w:rPr>
        <w:t xml:space="preserve">1.4. </w:t>
      </w:r>
      <w:r>
        <w:rPr>
          <w:rFonts w:ascii="Times New Roman" w:hAnsi="Times New Roman" w:cs="Times New Roman"/>
          <w:sz w:val="24"/>
          <w:szCs w:val="24"/>
          <w:lang w:val="uk-UA"/>
        </w:rPr>
        <w:t xml:space="preserve">Постійні комісії є </w:t>
      </w:r>
      <w:r w:rsidR="00082DEF" w:rsidRPr="00082DEF">
        <w:rPr>
          <w:rFonts w:ascii="Times New Roman" w:hAnsi="Times New Roman" w:cs="Times New Roman"/>
          <w:sz w:val="24"/>
          <w:szCs w:val="24"/>
          <w:lang w:val="uk-UA"/>
        </w:rPr>
        <w:t>підзвітн</w:t>
      </w:r>
      <w:r>
        <w:rPr>
          <w:rFonts w:ascii="Times New Roman" w:hAnsi="Times New Roman" w:cs="Times New Roman"/>
          <w:sz w:val="24"/>
          <w:szCs w:val="24"/>
          <w:lang w:val="uk-UA"/>
        </w:rPr>
        <w:t>ими раді та відповідальні</w:t>
      </w:r>
      <w:r w:rsidR="00082DEF" w:rsidRPr="00082DEF">
        <w:rPr>
          <w:rFonts w:ascii="Times New Roman" w:hAnsi="Times New Roman" w:cs="Times New Roman"/>
          <w:sz w:val="24"/>
          <w:szCs w:val="24"/>
          <w:lang w:val="uk-UA"/>
        </w:rPr>
        <w:t xml:space="preserve"> перед нею. </w:t>
      </w:r>
    </w:p>
    <w:p w:rsidR="00361CA3" w:rsidRDefault="00361CA3" w:rsidP="00765587">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ab/>
      </w:r>
      <w:r w:rsidR="00082DEF" w:rsidRPr="00082DEF">
        <w:rPr>
          <w:rFonts w:ascii="Times New Roman" w:hAnsi="Times New Roman" w:cs="Times New Roman"/>
          <w:sz w:val="24"/>
          <w:szCs w:val="24"/>
          <w:lang w:val="uk-UA"/>
        </w:rPr>
        <w:t xml:space="preserve">1.5. У своїй діяльності </w:t>
      </w:r>
      <w:r>
        <w:rPr>
          <w:rFonts w:ascii="Times New Roman" w:hAnsi="Times New Roman" w:cs="Times New Roman"/>
          <w:sz w:val="24"/>
          <w:szCs w:val="24"/>
          <w:lang w:val="uk-UA"/>
        </w:rPr>
        <w:t>постійні комісії ради керую</w:t>
      </w:r>
      <w:r w:rsidR="00082DEF" w:rsidRPr="00082DEF">
        <w:rPr>
          <w:rFonts w:ascii="Times New Roman" w:hAnsi="Times New Roman" w:cs="Times New Roman"/>
          <w:sz w:val="24"/>
          <w:szCs w:val="24"/>
          <w:lang w:val="uk-UA"/>
        </w:rPr>
        <w:t>ться Конституцією України, Законом України «Про місцеве самоврядування в Україні», іншими законодавчими актами,</w:t>
      </w:r>
      <w:r>
        <w:rPr>
          <w:rFonts w:ascii="Times New Roman" w:hAnsi="Times New Roman" w:cs="Times New Roman"/>
          <w:sz w:val="24"/>
          <w:szCs w:val="24"/>
          <w:lang w:val="uk-UA"/>
        </w:rPr>
        <w:t xml:space="preserve"> </w:t>
      </w:r>
      <w:r w:rsidR="00082DEF" w:rsidRPr="00082DEF">
        <w:rPr>
          <w:rFonts w:ascii="Times New Roman" w:hAnsi="Times New Roman" w:cs="Times New Roman"/>
          <w:sz w:val="24"/>
          <w:szCs w:val="24"/>
          <w:lang w:val="uk-UA"/>
        </w:rPr>
        <w:t xml:space="preserve"> </w:t>
      </w:r>
      <w:r w:rsidR="00082DEF" w:rsidRPr="00361CA3">
        <w:rPr>
          <w:rFonts w:ascii="Times New Roman" w:hAnsi="Times New Roman" w:cs="Times New Roman"/>
          <w:sz w:val="24"/>
          <w:szCs w:val="24"/>
          <w:lang w:val="uk-UA"/>
        </w:rPr>
        <w:t xml:space="preserve">рішеннями ради, Регламентом ради та цим Положенням. </w:t>
      </w:r>
      <w:r w:rsidRPr="00137D90">
        <w:rPr>
          <w:rFonts w:ascii="Times New Roman" w:hAnsi="Times New Roman" w:cs="Times New Roman"/>
          <w:sz w:val="24"/>
          <w:szCs w:val="24"/>
          <w:lang w:val="uk-UA"/>
        </w:rPr>
        <w:t xml:space="preserve"> </w:t>
      </w:r>
    </w:p>
    <w:p w:rsidR="00361CA3" w:rsidRPr="00361CA3" w:rsidRDefault="00361CA3" w:rsidP="00765587">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ab/>
      </w:r>
      <w:r w:rsidR="00082DEF" w:rsidRPr="00361CA3">
        <w:rPr>
          <w:rFonts w:ascii="Times New Roman" w:hAnsi="Times New Roman" w:cs="Times New Roman"/>
          <w:sz w:val="24"/>
          <w:szCs w:val="24"/>
          <w:lang w:val="uk-UA"/>
        </w:rPr>
        <w:t>1.</w:t>
      </w:r>
      <w:r w:rsidR="007D3756">
        <w:rPr>
          <w:rFonts w:ascii="Times New Roman" w:hAnsi="Times New Roman" w:cs="Times New Roman"/>
          <w:sz w:val="24"/>
          <w:szCs w:val="24"/>
          <w:lang w:val="uk-UA"/>
        </w:rPr>
        <w:t>6</w:t>
      </w:r>
      <w:r w:rsidR="00082DEF" w:rsidRPr="00361CA3">
        <w:rPr>
          <w:rFonts w:ascii="Times New Roman" w:hAnsi="Times New Roman" w:cs="Times New Roman"/>
          <w:sz w:val="24"/>
          <w:szCs w:val="24"/>
          <w:lang w:val="uk-UA"/>
        </w:rPr>
        <w:t xml:space="preserve">. Депутати працюють у </w:t>
      </w:r>
      <w:r w:rsidR="00E708AD" w:rsidRPr="00361CA3">
        <w:rPr>
          <w:rFonts w:ascii="Times New Roman" w:hAnsi="Times New Roman" w:cs="Times New Roman"/>
          <w:sz w:val="24"/>
          <w:szCs w:val="24"/>
          <w:lang w:val="uk-UA"/>
        </w:rPr>
        <w:t>постійн</w:t>
      </w:r>
      <w:r w:rsidR="00E708AD">
        <w:rPr>
          <w:rFonts w:ascii="Times New Roman" w:hAnsi="Times New Roman" w:cs="Times New Roman"/>
          <w:sz w:val="24"/>
          <w:szCs w:val="24"/>
          <w:lang w:val="uk-UA"/>
        </w:rPr>
        <w:t>их</w:t>
      </w:r>
      <w:r w:rsidR="00E708AD" w:rsidRPr="00361CA3">
        <w:rPr>
          <w:rFonts w:ascii="Times New Roman" w:hAnsi="Times New Roman" w:cs="Times New Roman"/>
          <w:sz w:val="24"/>
          <w:szCs w:val="24"/>
          <w:lang w:val="uk-UA"/>
        </w:rPr>
        <w:t xml:space="preserve"> комісі</w:t>
      </w:r>
      <w:r w:rsidR="00E708AD">
        <w:rPr>
          <w:rFonts w:ascii="Times New Roman" w:hAnsi="Times New Roman" w:cs="Times New Roman"/>
          <w:sz w:val="24"/>
          <w:szCs w:val="24"/>
          <w:lang w:val="uk-UA"/>
        </w:rPr>
        <w:t>ях</w:t>
      </w:r>
      <w:r w:rsidR="00E708AD" w:rsidRPr="00361CA3">
        <w:rPr>
          <w:rFonts w:ascii="Times New Roman" w:hAnsi="Times New Roman" w:cs="Times New Roman"/>
          <w:sz w:val="24"/>
          <w:szCs w:val="24"/>
          <w:lang w:val="uk-UA"/>
        </w:rPr>
        <w:t xml:space="preserve"> </w:t>
      </w:r>
      <w:r w:rsidR="00082DEF" w:rsidRPr="00361CA3">
        <w:rPr>
          <w:rFonts w:ascii="Times New Roman" w:hAnsi="Times New Roman" w:cs="Times New Roman"/>
          <w:sz w:val="24"/>
          <w:szCs w:val="24"/>
          <w:lang w:val="uk-UA"/>
        </w:rPr>
        <w:t xml:space="preserve">на громадських засадах. </w:t>
      </w:r>
    </w:p>
    <w:p w:rsidR="00361CA3" w:rsidRDefault="00361CA3" w:rsidP="00765587">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ab/>
      </w:r>
      <w:r w:rsidR="007D3756" w:rsidRPr="000907FA">
        <w:rPr>
          <w:rFonts w:ascii="Times New Roman" w:hAnsi="Times New Roman" w:cs="Times New Roman"/>
          <w:sz w:val="24"/>
          <w:szCs w:val="24"/>
          <w:lang w:val="uk-UA"/>
        </w:rPr>
        <w:t>1.7</w:t>
      </w:r>
      <w:r w:rsidRPr="000907FA">
        <w:rPr>
          <w:rFonts w:ascii="Times New Roman" w:hAnsi="Times New Roman" w:cs="Times New Roman"/>
          <w:sz w:val="24"/>
          <w:szCs w:val="24"/>
          <w:lang w:val="uk-UA"/>
        </w:rPr>
        <w:t>. Перелік постійних комісій  визначається радою.</w:t>
      </w:r>
      <w:r>
        <w:rPr>
          <w:rFonts w:ascii="Times New Roman" w:hAnsi="Times New Roman" w:cs="Times New Roman"/>
          <w:sz w:val="24"/>
          <w:szCs w:val="24"/>
          <w:lang w:val="uk-UA"/>
        </w:rPr>
        <w:t xml:space="preserve"> </w:t>
      </w:r>
    </w:p>
    <w:p w:rsidR="009D1BB0" w:rsidRDefault="009D1BB0" w:rsidP="00765587">
      <w:pPr>
        <w:spacing w:after="0"/>
        <w:jc w:val="both"/>
        <w:rPr>
          <w:rFonts w:ascii="Times New Roman" w:hAnsi="Times New Roman" w:cs="Times New Roman"/>
          <w:sz w:val="24"/>
          <w:szCs w:val="24"/>
          <w:lang w:val="uk-UA"/>
        </w:rPr>
      </w:pPr>
    </w:p>
    <w:p w:rsidR="00955014" w:rsidRDefault="00955014" w:rsidP="00765587">
      <w:pPr>
        <w:jc w:val="center"/>
        <w:rPr>
          <w:rFonts w:ascii="Times New Roman" w:hAnsi="Times New Roman" w:cs="Times New Roman"/>
          <w:b/>
          <w:sz w:val="24"/>
          <w:szCs w:val="24"/>
          <w:lang w:val="uk-UA"/>
        </w:rPr>
      </w:pPr>
      <w:r>
        <w:rPr>
          <w:rFonts w:ascii="Times New Roman" w:hAnsi="Times New Roman" w:cs="Times New Roman"/>
          <w:b/>
          <w:sz w:val="24"/>
          <w:szCs w:val="24"/>
          <w:lang w:val="uk-UA"/>
        </w:rPr>
        <w:t>2</w:t>
      </w:r>
      <w:r w:rsidRPr="009D1BB0">
        <w:rPr>
          <w:rFonts w:ascii="Times New Roman" w:hAnsi="Times New Roman" w:cs="Times New Roman"/>
          <w:b/>
          <w:sz w:val="24"/>
          <w:szCs w:val="24"/>
          <w:lang w:val="uk-UA"/>
        </w:rPr>
        <w:t xml:space="preserve">. Основні </w:t>
      </w:r>
      <w:r w:rsidR="00AB0A96">
        <w:rPr>
          <w:rFonts w:ascii="Times New Roman" w:hAnsi="Times New Roman" w:cs="Times New Roman"/>
          <w:b/>
          <w:sz w:val="24"/>
          <w:szCs w:val="24"/>
          <w:lang w:val="uk-UA"/>
        </w:rPr>
        <w:t>завдання</w:t>
      </w:r>
      <w:r>
        <w:rPr>
          <w:rFonts w:ascii="Times New Roman" w:hAnsi="Times New Roman" w:cs="Times New Roman"/>
          <w:b/>
          <w:sz w:val="24"/>
          <w:szCs w:val="24"/>
          <w:lang w:val="uk-UA"/>
        </w:rPr>
        <w:t xml:space="preserve"> та повноваження </w:t>
      </w:r>
      <w:r w:rsidRPr="009D1BB0">
        <w:rPr>
          <w:rFonts w:ascii="Times New Roman" w:hAnsi="Times New Roman" w:cs="Times New Roman"/>
          <w:b/>
          <w:sz w:val="24"/>
          <w:szCs w:val="24"/>
          <w:lang w:val="uk-UA"/>
        </w:rPr>
        <w:t>постійних комісій</w:t>
      </w:r>
    </w:p>
    <w:p w:rsidR="00955014" w:rsidRPr="00955014" w:rsidRDefault="00955014" w:rsidP="00765587">
      <w:pPr>
        <w:spacing w:after="0"/>
        <w:ind w:left="40" w:firstLine="720"/>
        <w:jc w:val="both"/>
        <w:rPr>
          <w:rFonts w:ascii="Times New Roman" w:hAnsi="Times New Roman" w:cs="Times New Roman"/>
          <w:color w:val="000000"/>
          <w:sz w:val="24"/>
          <w:szCs w:val="24"/>
          <w:lang w:val="uk-UA"/>
        </w:rPr>
      </w:pPr>
      <w:r w:rsidRPr="00955014">
        <w:rPr>
          <w:rFonts w:ascii="Times New Roman" w:hAnsi="Times New Roman" w:cs="Times New Roman"/>
          <w:color w:val="000000"/>
          <w:sz w:val="24"/>
          <w:szCs w:val="24"/>
          <w:lang w:val="uk-UA"/>
        </w:rPr>
        <w:t xml:space="preserve">2.1. Основними </w:t>
      </w:r>
      <w:r w:rsidR="00AB0A96">
        <w:rPr>
          <w:rFonts w:ascii="Times New Roman" w:hAnsi="Times New Roman" w:cs="Times New Roman"/>
          <w:color w:val="000000"/>
          <w:sz w:val="24"/>
          <w:szCs w:val="24"/>
          <w:lang w:val="uk-UA"/>
        </w:rPr>
        <w:t xml:space="preserve">завданнями </w:t>
      </w:r>
      <w:r w:rsidRPr="00955014">
        <w:rPr>
          <w:rFonts w:ascii="Times New Roman" w:hAnsi="Times New Roman" w:cs="Times New Roman"/>
          <w:color w:val="000000"/>
          <w:sz w:val="24"/>
          <w:szCs w:val="24"/>
          <w:lang w:val="uk-UA"/>
        </w:rPr>
        <w:t>постійних комісій ради є</w:t>
      </w:r>
      <w:r w:rsidR="00AB0A96">
        <w:rPr>
          <w:rFonts w:ascii="Times New Roman" w:hAnsi="Times New Roman" w:cs="Times New Roman"/>
          <w:color w:val="000000"/>
          <w:sz w:val="24"/>
          <w:szCs w:val="24"/>
          <w:lang w:val="uk-UA"/>
        </w:rPr>
        <w:t>:</w:t>
      </w:r>
    </w:p>
    <w:p w:rsidR="00955014" w:rsidRPr="00955014" w:rsidRDefault="00AB0A96" w:rsidP="00765587">
      <w:pPr>
        <w:spacing w:after="0"/>
        <w:ind w:left="40" w:firstLine="720"/>
        <w:jc w:val="both"/>
        <w:rPr>
          <w:rFonts w:ascii="Times New Roman" w:hAnsi="Times New Roman" w:cs="Times New Roman"/>
          <w:sz w:val="24"/>
          <w:szCs w:val="24"/>
          <w:lang w:val="uk-UA"/>
        </w:rPr>
      </w:pPr>
      <w:r>
        <w:rPr>
          <w:rFonts w:ascii="Times New Roman" w:hAnsi="Times New Roman" w:cs="Times New Roman"/>
          <w:color w:val="000000"/>
          <w:sz w:val="24"/>
          <w:szCs w:val="24"/>
          <w:lang w:val="uk-UA"/>
        </w:rPr>
        <w:t>1)</w:t>
      </w:r>
      <w:r w:rsidR="00955014" w:rsidRPr="00955014">
        <w:rPr>
          <w:rFonts w:ascii="Times New Roman" w:hAnsi="Times New Roman" w:cs="Times New Roman"/>
          <w:color w:val="000000"/>
          <w:sz w:val="24"/>
          <w:szCs w:val="24"/>
          <w:lang w:val="uk-UA"/>
        </w:rPr>
        <w:t xml:space="preserve"> </w:t>
      </w:r>
      <w:r>
        <w:rPr>
          <w:rFonts w:ascii="Times New Roman" w:hAnsi="Times New Roman" w:cs="Times New Roman"/>
          <w:color w:val="000000"/>
          <w:sz w:val="24"/>
          <w:szCs w:val="24"/>
          <w:lang w:val="uk-UA"/>
        </w:rPr>
        <w:t>п</w:t>
      </w:r>
      <w:r w:rsidR="000907FA">
        <w:rPr>
          <w:rFonts w:ascii="Times New Roman" w:hAnsi="Times New Roman" w:cs="Times New Roman"/>
          <w:sz w:val="24"/>
          <w:szCs w:val="24"/>
          <w:lang w:val="uk-UA"/>
        </w:rPr>
        <w:t>опередній розгляд проє</w:t>
      </w:r>
      <w:r w:rsidR="00955014" w:rsidRPr="00955014">
        <w:rPr>
          <w:rFonts w:ascii="Times New Roman" w:hAnsi="Times New Roman" w:cs="Times New Roman"/>
          <w:sz w:val="24"/>
          <w:szCs w:val="24"/>
          <w:lang w:val="uk-UA"/>
        </w:rPr>
        <w:t>ктів рішень, що виносяться на розгляд ради, для надання рекомендацій та  висновків щодо них</w:t>
      </w:r>
      <w:r>
        <w:rPr>
          <w:rFonts w:ascii="Times New Roman" w:hAnsi="Times New Roman" w:cs="Times New Roman"/>
          <w:sz w:val="24"/>
          <w:szCs w:val="24"/>
          <w:lang w:val="uk-UA"/>
        </w:rPr>
        <w:t>;</w:t>
      </w:r>
      <w:r w:rsidR="00955014" w:rsidRPr="00955014">
        <w:rPr>
          <w:rFonts w:ascii="Times New Roman" w:hAnsi="Times New Roman" w:cs="Times New Roman"/>
          <w:sz w:val="24"/>
          <w:szCs w:val="24"/>
          <w:lang w:val="uk-UA"/>
        </w:rPr>
        <w:t xml:space="preserve"> </w:t>
      </w:r>
    </w:p>
    <w:p w:rsidR="00955014" w:rsidRPr="00955014" w:rsidRDefault="00AB0A96" w:rsidP="00765587">
      <w:pPr>
        <w:spacing w:after="0"/>
        <w:ind w:left="40" w:firstLine="720"/>
        <w:jc w:val="both"/>
        <w:rPr>
          <w:rFonts w:ascii="Times New Roman" w:hAnsi="Times New Roman" w:cs="Times New Roman"/>
          <w:sz w:val="24"/>
          <w:szCs w:val="24"/>
          <w:lang w:val="uk-UA"/>
        </w:rPr>
      </w:pPr>
      <w:r>
        <w:rPr>
          <w:rFonts w:ascii="Times New Roman" w:hAnsi="Times New Roman" w:cs="Times New Roman"/>
          <w:sz w:val="24"/>
          <w:szCs w:val="24"/>
          <w:lang w:val="uk-UA"/>
        </w:rPr>
        <w:t>2)</w:t>
      </w:r>
      <w:r w:rsidR="00955014" w:rsidRPr="00955014">
        <w:rPr>
          <w:rFonts w:ascii="Times New Roman" w:hAnsi="Times New Roman" w:cs="Times New Roman"/>
          <w:sz w:val="24"/>
          <w:szCs w:val="24"/>
          <w:lang w:val="uk-UA"/>
        </w:rPr>
        <w:t xml:space="preserve"> </w:t>
      </w:r>
      <w:r>
        <w:rPr>
          <w:rFonts w:ascii="Times New Roman" w:hAnsi="Times New Roman" w:cs="Times New Roman"/>
          <w:sz w:val="24"/>
          <w:szCs w:val="24"/>
          <w:lang w:val="uk-UA"/>
        </w:rPr>
        <w:t>д</w:t>
      </w:r>
      <w:r w:rsidR="00955014" w:rsidRPr="00955014">
        <w:rPr>
          <w:rFonts w:ascii="Times New Roman" w:hAnsi="Times New Roman" w:cs="Times New Roman"/>
          <w:sz w:val="24"/>
          <w:szCs w:val="24"/>
          <w:lang w:val="uk-UA"/>
        </w:rPr>
        <w:t>оопрацювання за дорученням ради чи з власної ініціативи проєктів рішень за наслідками їх розгляду, узагальнення зауважень і пропозицій, що на</w:t>
      </w:r>
      <w:r>
        <w:rPr>
          <w:rFonts w:ascii="Times New Roman" w:hAnsi="Times New Roman" w:cs="Times New Roman"/>
          <w:sz w:val="24"/>
          <w:szCs w:val="24"/>
          <w:lang w:val="uk-UA"/>
        </w:rPr>
        <w:t>дійшли внаслідок їх обговорення;</w:t>
      </w:r>
    </w:p>
    <w:p w:rsidR="00955014" w:rsidRPr="00955014" w:rsidRDefault="00AB0A96" w:rsidP="00765587">
      <w:pPr>
        <w:spacing w:after="0"/>
        <w:ind w:left="40" w:firstLine="720"/>
        <w:jc w:val="both"/>
        <w:rPr>
          <w:rFonts w:ascii="Times New Roman" w:hAnsi="Times New Roman" w:cs="Times New Roman"/>
          <w:sz w:val="24"/>
          <w:szCs w:val="24"/>
          <w:lang w:val="uk-UA"/>
        </w:rPr>
      </w:pPr>
      <w:r>
        <w:rPr>
          <w:rFonts w:ascii="Times New Roman" w:hAnsi="Times New Roman" w:cs="Times New Roman"/>
          <w:sz w:val="24"/>
          <w:szCs w:val="24"/>
          <w:lang w:val="uk-UA"/>
        </w:rPr>
        <w:t>3)</w:t>
      </w:r>
      <w:r w:rsidR="00955014" w:rsidRPr="00955014">
        <w:rPr>
          <w:rFonts w:ascii="Times New Roman" w:hAnsi="Times New Roman" w:cs="Times New Roman"/>
          <w:sz w:val="24"/>
          <w:szCs w:val="24"/>
          <w:lang w:val="uk-UA"/>
        </w:rPr>
        <w:t xml:space="preserve"> </w:t>
      </w:r>
      <w:r>
        <w:rPr>
          <w:rFonts w:ascii="Times New Roman" w:hAnsi="Times New Roman" w:cs="Times New Roman"/>
          <w:sz w:val="24"/>
          <w:szCs w:val="24"/>
          <w:lang w:val="uk-UA"/>
        </w:rPr>
        <w:t>з</w:t>
      </w:r>
      <w:r w:rsidR="000907FA">
        <w:rPr>
          <w:rFonts w:ascii="Times New Roman" w:hAnsi="Times New Roman" w:cs="Times New Roman"/>
          <w:sz w:val="24"/>
          <w:szCs w:val="24"/>
          <w:lang w:val="uk-UA"/>
        </w:rPr>
        <w:t>дійснення контролю за виконанням рішень, прийнятих міською радою та</w:t>
      </w:r>
      <w:r w:rsidR="00955014" w:rsidRPr="00955014">
        <w:rPr>
          <w:rFonts w:ascii="Times New Roman" w:hAnsi="Times New Roman" w:cs="Times New Roman"/>
          <w:sz w:val="24"/>
          <w:szCs w:val="24"/>
          <w:lang w:val="uk-UA"/>
        </w:rPr>
        <w:t xml:space="preserve"> її  виконавчим  комітетом</w:t>
      </w:r>
      <w:r w:rsidR="00955014">
        <w:rPr>
          <w:rFonts w:ascii="Times New Roman" w:hAnsi="Times New Roman" w:cs="Times New Roman"/>
          <w:sz w:val="24"/>
          <w:szCs w:val="24"/>
          <w:lang w:val="uk-UA"/>
        </w:rPr>
        <w:t xml:space="preserve">. </w:t>
      </w:r>
    </w:p>
    <w:p w:rsidR="00955014" w:rsidRPr="00955014" w:rsidRDefault="00955014" w:rsidP="00765587">
      <w:pPr>
        <w:pStyle w:val="rvps2"/>
        <w:shd w:val="clear" w:color="auto" w:fill="FFFFFF"/>
        <w:spacing w:before="0" w:beforeAutospacing="0" w:after="0" w:afterAutospacing="0" w:line="276" w:lineRule="auto"/>
        <w:ind w:firstLine="360"/>
        <w:jc w:val="both"/>
        <w:rPr>
          <w:color w:val="000000"/>
          <w:lang w:val="uk-UA"/>
        </w:rPr>
      </w:pPr>
      <w:r w:rsidRPr="00955014">
        <w:rPr>
          <w:color w:val="000000"/>
          <w:lang w:val="uk-UA"/>
        </w:rPr>
        <w:tab/>
      </w:r>
      <w:r>
        <w:rPr>
          <w:color w:val="000000"/>
          <w:lang w:val="uk-UA"/>
        </w:rPr>
        <w:t xml:space="preserve"> </w:t>
      </w:r>
      <w:r w:rsidRPr="00955014">
        <w:rPr>
          <w:color w:val="000000"/>
          <w:lang w:val="uk-UA"/>
        </w:rPr>
        <w:t>2.2. Постійні комісії за дорученням ради або за власною ініціативою попередньо розглядають проєкти програм соціально-економічного і культурного розвитку, місцевого бюджету, звіти про виконання програм і бюджету, вивчають і готують питання про стан та розвиток відповідних галузей господарського і соціально-культурного будівництва, інші питання, які вносяться на розгляд ради, розробляють проєкти рішень ради та готують висновки з цих питань, виступають на сесіях ради з доповідями і співдоповідями.</w:t>
      </w:r>
    </w:p>
    <w:p w:rsidR="00955014" w:rsidRPr="00955014" w:rsidRDefault="00955014" w:rsidP="00765587">
      <w:pPr>
        <w:pStyle w:val="rvps2"/>
        <w:shd w:val="clear" w:color="auto" w:fill="FFFFFF"/>
        <w:spacing w:before="0" w:beforeAutospacing="0" w:after="0" w:afterAutospacing="0" w:line="276" w:lineRule="auto"/>
        <w:ind w:firstLine="360"/>
        <w:jc w:val="both"/>
        <w:rPr>
          <w:color w:val="000000"/>
          <w:lang w:val="uk-UA"/>
        </w:rPr>
      </w:pPr>
      <w:bookmarkStart w:id="1" w:name="n772"/>
      <w:bookmarkEnd w:id="1"/>
      <w:r w:rsidRPr="00955014">
        <w:rPr>
          <w:color w:val="000000"/>
          <w:lang w:val="uk-UA"/>
        </w:rPr>
        <w:lastRenderedPageBreak/>
        <w:tab/>
        <w:t>2.</w:t>
      </w:r>
      <w:r>
        <w:rPr>
          <w:color w:val="000000"/>
          <w:lang w:val="uk-UA"/>
        </w:rPr>
        <w:t>3</w:t>
      </w:r>
      <w:r w:rsidRPr="00955014">
        <w:rPr>
          <w:color w:val="000000"/>
          <w:lang w:val="uk-UA"/>
        </w:rPr>
        <w:t>. Постійні комісії попередньо розглядають кандидатури осіб, які пропонуються для обрання, затвердження, призначення</w:t>
      </w:r>
      <w:r w:rsidR="004D1A38">
        <w:rPr>
          <w:color w:val="000000"/>
          <w:lang w:val="uk-UA"/>
        </w:rPr>
        <w:t>, погодження або звільнення</w:t>
      </w:r>
      <w:r w:rsidRPr="00955014">
        <w:rPr>
          <w:color w:val="000000"/>
          <w:lang w:val="uk-UA"/>
        </w:rPr>
        <w:t xml:space="preserve"> радою, готують висновки з цих питань.</w:t>
      </w:r>
    </w:p>
    <w:p w:rsidR="00955014" w:rsidRPr="00955014" w:rsidRDefault="00955014" w:rsidP="00765587">
      <w:pPr>
        <w:pStyle w:val="rvps2"/>
        <w:shd w:val="clear" w:color="auto" w:fill="FFFFFF"/>
        <w:spacing w:before="0" w:beforeAutospacing="0" w:after="0" w:afterAutospacing="0" w:line="276" w:lineRule="auto"/>
        <w:ind w:firstLine="360"/>
        <w:jc w:val="both"/>
        <w:rPr>
          <w:color w:val="000000"/>
          <w:lang w:val="uk-UA"/>
        </w:rPr>
      </w:pPr>
      <w:bookmarkStart w:id="2" w:name="n773"/>
      <w:bookmarkEnd w:id="2"/>
      <w:r>
        <w:rPr>
          <w:color w:val="000000"/>
          <w:lang w:val="uk-UA"/>
        </w:rPr>
        <w:tab/>
        <w:t>2</w:t>
      </w:r>
      <w:r w:rsidRPr="00955014">
        <w:rPr>
          <w:color w:val="000000"/>
          <w:lang w:val="uk-UA"/>
        </w:rPr>
        <w:t>.</w:t>
      </w:r>
      <w:r>
        <w:rPr>
          <w:color w:val="000000"/>
          <w:lang w:val="uk-UA"/>
        </w:rPr>
        <w:t>4</w:t>
      </w:r>
      <w:r w:rsidRPr="00955014">
        <w:rPr>
          <w:color w:val="000000"/>
          <w:lang w:val="uk-UA"/>
        </w:rPr>
        <w:t>. Постійні комісії за дорученням ради чи секретаря ради або за власною ініціативою вивчають діяльність підзвітних і підконтрольних раді та виконавчому комітету ради органів, а також з питань, віднесених до відання ради, місцевих державних адміністрацій, підприємств, установ та організацій, їх філіалів і відділень незалежно від форм власності та їх посадових осіб, подають за результатами перевірки рекомендації на розгляд їх керівників, а в необхідних випадках - на розгляд ради або виконавчого комітету ради; здійснюють контроль за виконанням рішень ради, виконавчого комітету ради.</w:t>
      </w:r>
    </w:p>
    <w:p w:rsidR="00955014" w:rsidRPr="00955014" w:rsidRDefault="00955014" w:rsidP="00765587">
      <w:pPr>
        <w:pStyle w:val="rvps2"/>
        <w:shd w:val="clear" w:color="auto" w:fill="FFFFFF"/>
        <w:spacing w:before="0" w:beforeAutospacing="0" w:after="0" w:afterAutospacing="0" w:line="276" w:lineRule="auto"/>
        <w:ind w:firstLine="360"/>
        <w:jc w:val="both"/>
        <w:rPr>
          <w:color w:val="000000"/>
          <w:lang w:val="uk-UA"/>
        </w:rPr>
      </w:pPr>
      <w:bookmarkStart w:id="3" w:name="n774"/>
      <w:bookmarkStart w:id="4" w:name="n775"/>
      <w:bookmarkEnd w:id="3"/>
      <w:bookmarkEnd w:id="4"/>
      <w:r w:rsidRPr="00955014">
        <w:rPr>
          <w:color w:val="000000"/>
          <w:lang w:val="uk-UA"/>
        </w:rPr>
        <w:tab/>
      </w:r>
      <w:r>
        <w:rPr>
          <w:color w:val="000000"/>
          <w:lang w:val="uk-UA"/>
        </w:rPr>
        <w:t>2</w:t>
      </w:r>
      <w:r w:rsidRPr="00955014">
        <w:rPr>
          <w:color w:val="000000"/>
          <w:lang w:val="uk-UA"/>
        </w:rPr>
        <w:t>.</w:t>
      </w:r>
      <w:r>
        <w:rPr>
          <w:color w:val="000000"/>
          <w:lang w:val="uk-UA"/>
        </w:rPr>
        <w:t>5</w:t>
      </w:r>
      <w:r w:rsidRPr="00955014">
        <w:rPr>
          <w:color w:val="000000"/>
          <w:lang w:val="uk-UA"/>
        </w:rPr>
        <w:t>. Постійні комісії у питаннях, які належать до їх відання, та в порядку, визначеному законом, мають право отримувати від керівників органів, підприємств, установ, організацій та їх філіалів і відділень необхідні матеріали і документи.</w:t>
      </w:r>
    </w:p>
    <w:p w:rsidR="00955014" w:rsidRPr="00955014" w:rsidRDefault="00AB0A96" w:rsidP="000907FA">
      <w:pPr>
        <w:spacing w:after="0"/>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2.6. </w:t>
      </w:r>
      <w:r w:rsidR="00D048A7">
        <w:rPr>
          <w:rFonts w:ascii="Times New Roman" w:hAnsi="Times New Roman" w:cs="Times New Roman"/>
          <w:sz w:val="24"/>
          <w:szCs w:val="24"/>
          <w:lang w:val="uk-UA"/>
        </w:rPr>
        <w:t xml:space="preserve">Постійні комісії мають право </w:t>
      </w:r>
      <w:r w:rsidR="00955014" w:rsidRPr="00955014">
        <w:rPr>
          <w:rFonts w:ascii="Times New Roman" w:hAnsi="Times New Roman" w:cs="Times New Roman"/>
          <w:sz w:val="24"/>
          <w:szCs w:val="24"/>
          <w:lang w:val="uk-UA"/>
        </w:rPr>
        <w:t>залучати спеціалістів та працівників  за  згодою підприємств, установ, навчальних закладів</w:t>
      </w:r>
      <w:r w:rsidR="00D048A7">
        <w:rPr>
          <w:rFonts w:ascii="Times New Roman" w:hAnsi="Times New Roman" w:cs="Times New Roman"/>
          <w:sz w:val="24"/>
          <w:szCs w:val="24"/>
          <w:lang w:val="uk-UA"/>
        </w:rPr>
        <w:t>,</w:t>
      </w:r>
      <w:r w:rsidR="00955014" w:rsidRPr="00955014">
        <w:rPr>
          <w:rFonts w:ascii="Times New Roman" w:hAnsi="Times New Roman" w:cs="Times New Roman"/>
          <w:sz w:val="24"/>
          <w:szCs w:val="24"/>
          <w:lang w:val="uk-UA"/>
        </w:rPr>
        <w:t xml:space="preserve">  виконавчих органів міської ради для розробки проєктів  рішень, які  опрацьовуються з  ініціативи  постійних  комісій.</w:t>
      </w:r>
    </w:p>
    <w:p w:rsidR="00955014" w:rsidRPr="00955014" w:rsidRDefault="00D048A7" w:rsidP="0015220A">
      <w:pPr>
        <w:spacing w:after="0"/>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2.7. </w:t>
      </w:r>
      <w:r w:rsidR="00955014" w:rsidRPr="00955014">
        <w:rPr>
          <w:rFonts w:ascii="Times New Roman" w:hAnsi="Times New Roman" w:cs="Times New Roman"/>
          <w:sz w:val="24"/>
          <w:szCs w:val="24"/>
          <w:lang w:val="uk-UA"/>
        </w:rPr>
        <w:t>Органи влади, підприємства, установи і організації, їх посадові особи зобов'язані виконувати законні вимоги постійних комісій щодо надання їм необхідних матеріалів.</w:t>
      </w:r>
    </w:p>
    <w:p w:rsidR="00955014" w:rsidRPr="00955014" w:rsidRDefault="00D048A7" w:rsidP="0015220A">
      <w:pPr>
        <w:spacing w:after="0"/>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2.8. </w:t>
      </w:r>
      <w:r w:rsidR="00955014" w:rsidRPr="00955014">
        <w:rPr>
          <w:rFonts w:ascii="Times New Roman" w:hAnsi="Times New Roman" w:cs="Times New Roman"/>
          <w:sz w:val="24"/>
          <w:szCs w:val="24"/>
          <w:lang w:val="uk-UA"/>
        </w:rPr>
        <w:t>Постійні комісії під час здійс</w:t>
      </w:r>
      <w:r w:rsidR="000907FA">
        <w:rPr>
          <w:rFonts w:ascii="Times New Roman" w:hAnsi="Times New Roman" w:cs="Times New Roman"/>
          <w:sz w:val="24"/>
          <w:szCs w:val="24"/>
          <w:lang w:val="uk-UA"/>
        </w:rPr>
        <w:t>нення своїх функцій мають право</w:t>
      </w:r>
      <w:r w:rsidR="00955014" w:rsidRPr="00955014">
        <w:rPr>
          <w:rFonts w:ascii="Times New Roman" w:hAnsi="Times New Roman" w:cs="Times New Roman"/>
          <w:sz w:val="24"/>
          <w:szCs w:val="24"/>
          <w:lang w:val="uk-UA"/>
        </w:rPr>
        <w:t xml:space="preserve"> в порядку контролю за дотриманням </w:t>
      </w:r>
      <w:r w:rsidR="00AB0A96">
        <w:rPr>
          <w:rFonts w:ascii="Times New Roman" w:hAnsi="Times New Roman" w:cs="Times New Roman"/>
          <w:sz w:val="24"/>
          <w:szCs w:val="24"/>
          <w:lang w:val="uk-UA"/>
        </w:rPr>
        <w:t xml:space="preserve">прийнятих </w:t>
      </w:r>
      <w:r w:rsidR="00955014" w:rsidRPr="00955014">
        <w:rPr>
          <w:rFonts w:ascii="Times New Roman" w:hAnsi="Times New Roman" w:cs="Times New Roman"/>
          <w:sz w:val="24"/>
          <w:szCs w:val="24"/>
          <w:lang w:val="uk-UA"/>
        </w:rPr>
        <w:t xml:space="preserve">рішень </w:t>
      </w:r>
      <w:r w:rsidR="00AB0A96">
        <w:rPr>
          <w:rFonts w:ascii="Times New Roman" w:hAnsi="Times New Roman" w:cs="Times New Roman"/>
          <w:sz w:val="24"/>
          <w:szCs w:val="24"/>
          <w:lang w:val="uk-UA"/>
        </w:rPr>
        <w:t>ради та її виконавчого комітету</w:t>
      </w:r>
      <w:r w:rsidR="00955014" w:rsidRPr="00955014">
        <w:rPr>
          <w:rFonts w:ascii="Times New Roman" w:hAnsi="Times New Roman" w:cs="Times New Roman"/>
          <w:sz w:val="24"/>
          <w:szCs w:val="24"/>
          <w:lang w:val="uk-UA"/>
        </w:rPr>
        <w:t>, заслуховувати керівників в</w:t>
      </w:r>
      <w:r w:rsidR="00AB0A96">
        <w:rPr>
          <w:rFonts w:ascii="Times New Roman" w:hAnsi="Times New Roman" w:cs="Times New Roman"/>
          <w:sz w:val="24"/>
          <w:szCs w:val="24"/>
          <w:lang w:val="uk-UA"/>
        </w:rPr>
        <w:t xml:space="preserve">иконавчих </w:t>
      </w:r>
      <w:r w:rsidR="00955014" w:rsidRPr="00955014">
        <w:rPr>
          <w:rFonts w:ascii="Times New Roman" w:hAnsi="Times New Roman" w:cs="Times New Roman"/>
          <w:sz w:val="24"/>
          <w:szCs w:val="24"/>
          <w:lang w:val="uk-UA"/>
        </w:rPr>
        <w:t xml:space="preserve">органів ради та керівників підприємств, установ, організацій, які  </w:t>
      </w:r>
      <w:r w:rsidR="00955014" w:rsidRPr="000907FA">
        <w:rPr>
          <w:rFonts w:ascii="Times New Roman" w:hAnsi="Times New Roman" w:cs="Times New Roman"/>
          <w:sz w:val="24"/>
          <w:szCs w:val="24"/>
          <w:lang w:val="uk-UA"/>
        </w:rPr>
        <w:t>відносяться</w:t>
      </w:r>
      <w:r w:rsidR="000907FA">
        <w:rPr>
          <w:rFonts w:ascii="Times New Roman" w:hAnsi="Times New Roman" w:cs="Times New Roman"/>
          <w:sz w:val="24"/>
          <w:szCs w:val="24"/>
          <w:lang w:val="uk-UA"/>
        </w:rPr>
        <w:t xml:space="preserve">  до </w:t>
      </w:r>
      <w:r w:rsidR="00955014" w:rsidRPr="00955014">
        <w:rPr>
          <w:rFonts w:ascii="Times New Roman" w:hAnsi="Times New Roman" w:cs="Times New Roman"/>
          <w:sz w:val="24"/>
          <w:szCs w:val="24"/>
          <w:lang w:val="uk-UA"/>
        </w:rPr>
        <w:t xml:space="preserve"> комунальної  власності.</w:t>
      </w:r>
    </w:p>
    <w:p w:rsidR="00955014" w:rsidRPr="00955014" w:rsidRDefault="00955014" w:rsidP="0015220A">
      <w:pPr>
        <w:spacing w:after="0"/>
        <w:ind w:firstLine="708"/>
        <w:jc w:val="both"/>
        <w:rPr>
          <w:rFonts w:ascii="Times New Roman" w:hAnsi="Times New Roman" w:cs="Times New Roman"/>
          <w:b/>
          <w:bCs/>
          <w:sz w:val="24"/>
          <w:szCs w:val="24"/>
          <w:lang w:val="uk-UA"/>
        </w:rPr>
      </w:pPr>
      <w:r w:rsidRPr="00955014">
        <w:rPr>
          <w:rFonts w:ascii="Times New Roman" w:hAnsi="Times New Roman" w:cs="Times New Roman"/>
          <w:sz w:val="24"/>
          <w:szCs w:val="24"/>
          <w:lang w:val="uk-UA"/>
        </w:rPr>
        <w:t xml:space="preserve">На </w:t>
      </w:r>
      <w:r w:rsidR="00E450BA">
        <w:rPr>
          <w:rFonts w:ascii="Times New Roman" w:hAnsi="Times New Roman" w:cs="Times New Roman"/>
          <w:sz w:val="24"/>
          <w:szCs w:val="24"/>
          <w:lang w:val="uk-UA"/>
        </w:rPr>
        <w:t>вимогу</w:t>
      </w:r>
      <w:r w:rsidRPr="00955014">
        <w:rPr>
          <w:rFonts w:ascii="Times New Roman" w:hAnsi="Times New Roman" w:cs="Times New Roman"/>
          <w:sz w:val="24"/>
          <w:szCs w:val="24"/>
          <w:lang w:val="uk-UA"/>
        </w:rPr>
        <w:t xml:space="preserve"> постійної комісії керівники цих органів та організацій, інші посадові особи зобов'язані прибути на її </w:t>
      </w:r>
      <w:r w:rsidR="000907FA">
        <w:rPr>
          <w:rFonts w:ascii="Times New Roman" w:hAnsi="Times New Roman" w:cs="Times New Roman"/>
          <w:sz w:val="24"/>
          <w:szCs w:val="24"/>
          <w:lang w:val="uk-UA"/>
        </w:rPr>
        <w:t>засідання та надати інформацію</w:t>
      </w:r>
      <w:r w:rsidRPr="00955014">
        <w:rPr>
          <w:rFonts w:ascii="Times New Roman" w:hAnsi="Times New Roman" w:cs="Times New Roman"/>
          <w:sz w:val="24"/>
          <w:szCs w:val="24"/>
          <w:lang w:val="uk-UA"/>
        </w:rPr>
        <w:t xml:space="preserve"> щодо питань, які</w:t>
      </w:r>
      <w:r w:rsidRPr="00955014">
        <w:rPr>
          <w:rFonts w:ascii="Times New Roman" w:hAnsi="Times New Roman" w:cs="Times New Roman"/>
          <w:i/>
          <w:iCs/>
          <w:sz w:val="24"/>
          <w:szCs w:val="24"/>
          <w:lang w:val="uk-UA"/>
        </w:rPr>
        <w:t xml:space="preserve"> </w:t>
      </w:r>
      <w:r w:rsidRPr="00955014">
        <w:rPr>
          <w:rFonts w:ascii="Times New Roman" w:hAnsi="Times New Roman" w:cs="Times New Roman"/>
          <w:sz w:val="24"/>
          <w:szCs w:val="24"/>
          <w:lang w:val="uk-UA"/>
        </w:rPr>
        <w:t>розглядаються постійною комісією.</w:t>
      </w:r>
    </w:p>
    <w:p w:rsidR="00955014" w:rsidRPr="00955014" w:rsidRDefault="00765587" w:rsidP="000907FA">
      <w:pPr>
        <w:spacing w:after="0"/>
        <w:ind w:firstLine="700"/>
        <w:jc w:val="both"/>
        <w:rPr>
          <w:rFonts w:ascii="Times New Roman" w:hAnsi="Times New Roman" w:cs="Times New Roman"/>
          <w:sz w:val="24"/>
          <w:szCs w:val="24"/>
          <w:lang w:val="uk-UA"/>
        </w:rPr>
      </w:pPr>
      <w:r>
        <w:rPr>
          <w:rFonts w:ascii="Times New Roman" w:hAnsi="Times New Roman" w:cs="Times New Roman"/>
          <w:sz w:val="24"/>
          <w:szCs w:val="24"/>
          <w:lang w:val="uk-UA"/>
        </w:rPr>
        <w:t>2.</w:t>
      </w:r>
      <w:r w:rsidR="00D048A7">
        <w:rPr>
          <w:rFonts w:ascii="Times New Roman" w:hAnsi="Times New Roman" w:cs="Times New Roman"/>
          <w:sz w:val="24"/>
          <w:szCs w:val="24"/>
          <w:lang w:val="uk-UA"/>
        </w:rPr>
        <w:t xml:space="preserve">9. </w:t>
      </w:r>
      <w:r w:rsidR="00955014" w:rsidRPr="00955014">
        <w:rPr>
          <w:rFonts w:ascii="Times New Roman" w:hAnsi="Times New Roman" w:cs="Times New Roman"/>
          <w:sz w:val="24"/>
          <w:szCs w:val="24"/>
          <w:lang w:val="uk-UA"/>
        </w:rPr>
        <w:t>Постійні комісії мають право вносити пропозиції щодо порядку денного пленарних засідань ради, робити на них доповіді і співдоповіді з питань, віднесених до їх відання, визначати доповідачів (співдоповідачів).</w:t>
      </w:r>
    </w:p>
    <w:p w:rsidR="00D048A7" w:rsidRPr="00955014" w:rsidRDefault="00D048A7" w:rsidP="000907FA">
      <w:pPr>
        <w:spacing w:after="0"/>
        <w:ind w:firstLine="700"/>
        <w:jc w:val="both"/>
        <w:rPr>
          <w:rFonts w:ascii="Times New Roman" w:hAnsi="Times New Roman" w:cs="Times New Roman"/>
          <w:sz w:val="24"/>
          <w:szCs w:val="24"/>
          <w:lang w:val="uk-UA"/>
        </w:rPr>
      </w:pPr>
      <w:r w:rsidRPr="000907FA">
        <w:rPr>
          <w:rFonts w:ascii="Times New Roman" w:hAnsi="Times New Roman" w:cs="Times New Roman"/>
          <w:sz w:val="24"/>
          <w:szCs w:val="24"/>
          <w:lang w:val="uk-UA"/>
        </w:rPr>
        <w:t xml:space="preserve">2.10. </w:t>
      </w:r>
      <w:r w:rsidR="00955014" w:rsidRPr="000907FA">
        <w:rPr>
          <w:rFonts w:ascii="Times New Roman" w:hAnsi="Times New Roman" w:cs="Times New Roman"/>
          <w:sz w:val="24"/>
          <w:szCs w:val="24"/>
          <w:lang w:val="uk-UA"/>
        </w:rPr>
        <w:t>Постійн</w:t>
      </w:r>
      <w:r w:rsidR="000907FA" w:rsidRPr="000907FA">
        <w:rPr>
          <w:rFonts w:ascii="Times New Roman" w:hAnsi="Times New Roman" w:cs="Times New Roman"/>
          <w:sz w:val="24"/>
          <w:szCs w:val="24"/>
          <w:lang w:val="uk-UA"/>
        </w:rPr>
        <w:t>і комісії мають право вносити у порядок денний  сесії</w:t>
      </w:r>
      <w:r w:rsidR="00955014" w:rsidRPr="000907FA">
        <w:rPr>
          <w:rFonts w:ascii="Times New Roman" w:hAnsi="Times New Roman" w:cs="Times New Roman"/>
          <w:sz w:val="24"/>
          <w:szCs w:val="24"/>
          <w:lang w:val="uk-UA"/>
        </w:rPr>
        <w:t xml:space="preserve"> </w:t>
      </w:r>
      <w:r w:rsidR="00AB0A96" w:rsidRPr="000907FA">
        <w:rPr>
          <w:rFonts w:ascii="Times New Roman" w:hAnsi="Times New Roman" w:cs="Times New Roman"/>
          <w:sz w:val="24"/>
          <w:szCs w:val="24"/>
          <w:lang w:val="uk-UA"/>
        </w:rPr>
        <w:t xml:space="preserve">ради </w:t>
      </w:r>
      <w:r w:rsidR="00955014" w:rsidRPr="000907FA">
        <w:rPr>
          <w:rFonts w:ascii="Times New Roman" w:hAnsi="Times New Roman" w:cs="Times New Roman"/>
          <w:sz w:val="24"/>
          <w:szCs w:val="24"/>
          <w:lang w:val="uk-UA"/>
        </w:rPr>
        <w:t>пропозиції щодо заслуховування на сесії ради звіту</w:t>
      </w:r>
      <w:r w:rsidR="00AB0A96" w:rsidRPr="000907FA">
        <w:rPr>
          <w:rFonts w:ascii="Times New Roman" w:hAnsi="Times New Roman" w:cs="Times New Roman"/>
          <w:sz w:val="24"/>
          <w:szCs w:val="24"/>
          <w:lang w:val="uk-UA"/>
        </w:rPr>
        <w:t xml:space="preserve"> Чорноморського міського</w:t>
      </w:r>
      <w:r w:rsidR="00955014" w:rsidRPr="000907FA">
        <w:rPr>
          <w:rFonts w:ascii="Times New Roman" w:hAnsi="Times New Roman" w:cs="Times New Roman"/>
          <w:sz w:val="24"/>
          <w:szCs w:val="24"/>
          <w:lang w:val="uk-UA"/>
        </w:rPr>
        <w:t xml:space="preserve"> голови про його роботу в цілому або з окремих питань, а також звітів заступників міського голови, керівників виконавчих органів  місь</w:t>
      </w:r>
      <w:r w:rsidR="000907FA" w:rsidRPr="000907FA">
        <w:rPr>
          <w:rFonts w:ascii="Times New Roman" w:hAnsi="Times New Roman" w:cs="Times New Roman"/>
          <w:sz w:val="24"/>
          <w:szCs w:val="24"/>
          <w:lang w:val="uk-UA"/>
        </w:rPr>
        <w:t xml:space="preserve">кої  ради та  інших керівників </w:t>
      </w:r>
      <w:r w:rsidR="00955014" w:rsidRPr="000907FA">
        <w:rPr>
          <w:rFonts w:ascii="Times New Roman" w:hAnsi="Times New Roman" w:cs="Times New Roman"/>
          <w:sz w:val="24"/>
          <w:szCs w:val="24"/>
          <w:lang w:val="uk-UA"/>
        </w:rPr>
        <w:t>місцевих органів виконавчої влади.</w:t>
      </w:r>
    </w:p>
    <w:p w:rsidR="00BA54F4" w:rsidRDefault="00BA54F4" w:rsidP="00765587">
      <w:pPr>
        <w:spacing w:after="0"/>
        <w:jc w:val="both"/>
        <w:rPr>
          <w:rFonts w:ascii="Times New Roman" w:hAnsi="Times New Roman" w:cs="Times New Roman"/>
          <w:sz w:val="24"/>
          <w:szCs w:val="24"/>
          <w:lang w:val="uk-UA"/>
        </w:rPr>
      </w:pPr>
    </w:p>
    <w:p w:rsidR="00361CA3" w:rsidRDefault="00AB0A96" w:rsidP="00765587">
      <w:pPr>
        <w:jc w:val="center"/>
        <w:rPr>
          <w:rFonts w:ascii="Times New Roman" w:hAnsi="Times New Roman" w:cs="Times New Roman"/>
          <w:b/>
          <w:sz w:val="24"/>
          <w:szCs w:val="24"/>
          <w:lang w:val="uk-UA"/>
        </w:rPr>
      </w:pPr>
      <w:r>
        <w:rPr>
          <w:rFonts w:ascii="Times New Roman" w:hAnsi="Times New Roman" w:cs="Times New Roman"/>
          <w:b/>
          <w:sz w:val="24"/>
          <w:szCs w:val="24"/>
          <w:lang w:val="uk-UA"/>
        </w:rPr>
        <w:t>3</w:t>
      </w:r>
      <w:r w:rsidR="007D3756" w:rsidRPr="007D3756">
        <w:rPr>
          <w:rFonts w:ascii="Times New Roman" w:hAnsi="Times New Roman" w:cs="Times New Roman"/>
          <w:b/>
          <w:sz w:val="24"/>
          <w:szCs w:val="24"/>
          <w:lang w:val="uk-UA"/>
        </w:rPr>
        <w:t xml:space="preserve">. Організація роботи постійних комісій </w:t>
      </w:r>
    </w:p>
    <w:p w:rsidR="007D3756" w:rsidRPr="009D1BB0" w:rsidRDefault="007D3756" w:rsidP="00765587">
      <w:pPr>
        <w:pStyle w:val="rvps2"/>
        <w:shd w:val="clear" w:color="auto" w:fill="FFFFFF"/>
        <w:spacing w:before="0" w:beforeAutospacing="0" w:after="0" w:afterAutospacing="0" w:line="276" w:lineRule="auto"/>
        <w:ind w:firstLine="360"/>
        <w:jc w:val="both"/>
        <w:rPr>
          <w:color w:val="000000"/>
          <w:lang w:val="uk-UA"/>
        </w:rPr>
      </w:pPr>
      <w:r>
        <w:rPr>
          <w:color w:val="000000"/>
          <w:lang w:val="uk-UA"/>
        </w:rPr>
        <w:tab/>
      </w:r>
      <w:r w:rsidR="00AB0A96">
        <w:rPr>
          <w:color w:val="000000"/>
          <w:lang w:val="uk-UA"/>
        </w:rPr>
        <w:t>3</w:t>
      </w:r>
      <w:r>
        <w:rPr>
          <w:color w:val="000000"/>
          <w:lang w:val="uk-UA"/>
        </w:rPr>
        <w:t xml:space="preserve">.1. </w:t>
      </w:r>
      <w:r w:rsidRPr="00137D90">
        <w:rPr>
          <w:color w:val="000000"/>
          <w:lang w:val="uk-UA"/>
        </w:rPr>
        <w:t xml:space="preserve">Організація роботи постійної комісії ради покладається на голову </w:t>
      </w:r>
      <w:r w:rsidR="009A2742">
        <w:rPr>
          <w:color w:val="000000"/>
          <w:lang w:val="uk-UA"/>
        </w:rPr>
        <w:t xml:space="preserve">постійної </w:t>
      </w:r>
      <w:r w:rsidRPr="00137D90">
        <w:rPr>
          <w:color w:val="000000"/>
          <w:lang w:val="uk-UA"/>
        </w:rPr>
        <w:t xml:space="preserve">комісії. Голова </w:t>
      </w:r>
      <w:r w:rsidR="009A2742">
        <w:rPr>
          <w:color w:val="000000"/>
          <w:lang w:val="uk-UA"/>
        </w:rPr>
        <w:t xml:space="preserve">постійної </w:t>
      </w:r>
      <w:r w:rsidRPr="00137D90">
        <w:rPr>
          <w:color w:val="000000"/>
          <w:lang w:val="uk-UA"/>
        </w:rPr>
        <w:t xml:space="preserve">комісії скликає і веде засідання комісії, дає доручення членам комісії, представляє </w:t>
      </w:r>
      <w:r w:rsidR="009A2742">
        <w:rPr>
          <w:color w:val="000000"/>
          <w:lang w:val="uk-UA"/>
        </w:rPr>
        <w:t xml:space="preserve">постійну </w:t>
      </w:r>
      <w:r w:rsidRPr="00137D90">
        <w:rPr>
          <w:color w:val="000000"/>
          <w:lang w:val="uk-UA"/>
        </w:rPr>
        <w:t xml:space="preserve">комісію у відносинах з іншими органами, об'єднаннями громадян, підприємствами, установами, організаціями, а також громадянами, організує роботу по реалізації висновків і рекомендацій </w:t>
      </w:r>
      <w:r w:rsidR="009A2742">
        <w:rPr>
          <w:color w:val="000000"/>
          <w:lang w:val="uk-UA"/>
        </w:rPr>
        <w:t xml:space="preserve">постійної </w:t>
      </w:r>
      <w:r w:rsidRPr="00137D90">
        <w:rPr>
          <w:color w:val="000000"/>
          <w:lang w:val="uk-UA"/>
        </w:rPr>
        <w:t xml:space="preserve">комісії. У разі відсутності голови </w:t>
      </w:r>
      <w:r w:rsidR="009A2742">
        <w:rPr>
          <w:color w:val="000000"/>
          <w:lang w:val="uk-UA"/>
        </w:rPr>
        <w:t xml:space="preserve">постійної </w:t>
      </w:r>
      <w:r w:rsidRPr="00137D90">
        <w:rPr>
          <w:color w:val="000000"/>
          <w:lang w:val="uk-UA"/>
        </w:rPr>
        <w:t xml:space="preserve">комісії або неможливості ним виконувати свої повноваження з інших причин його функції здійснює заступник голови комісії або секретар </w:t>
      </w:r>
      <w:r w:rsidR="009A2742">
        <w:rPr>
          <w:color w:val="000000"/>
          <w:lang w:val="uk-UA"/>
        </w:rPr>
        <w:t xml:space="preserve">постійної </w:t>
      </w:r>
      <w:r w:rsidRPr="00137D90">
        <w:rPr>
          <w:color w:val="000000"/>
          <w:lang w:val="uk-UA"/>
        </w:rPr>
        <w:t>комісії.</w:t>
      </w:r>
    </w:p>
    <w:p w:rsidR="007D3756" w:rsidRDefault="00D048A7" w:rsidP="00765587">
      <w:pPr>
        <w:pStyle w:val="rvps2"/>
        <w:shd w:val="clear" w:color="auto" w:fill="FFFFFF"/>
        <w:tabs>
          <w:tab w:val="left" w:pos="993"/>
        </w:tabs>
        <w:spacing w:before="0" w:beforeAutospacing="0" w:after="0" w:afterAutospacing="0" w:line="276" w:lineRule="auto"/>
        <w:ind w:firstLine="709"/>
        <w:jc w:val="both"/>
        <w:rPr>
          <w:lang w:val="uk-UA"/>
        </w:rPr>
      </w:pPr>
      <w:r>
        <w:rPr>
          <w:lang w:val="uk-UA"/>
        </w:rPr>
        <w:t>3</w:t>
      </w:r>
      <w:r w:rsidR="007D3756">
        <w:rPr>
          <w:lang w:val="uk-UA"/>
        </w:rPr>
        <w:t xml:space="preserve">.2. </w:t>
      </w:r>
      <w:r w:rsidR="007D3756" w:rsidRPr="00057742">
        <w:rPr>
          <w:lang w:val="uk-UA"/>
        </w:rPr>
        <w:t>Протокол засідання постійних  комісій веде секретар комісії</w:t>
      </w:r>
      <w:r w:rsidR="00E450BA">
        <w:rPr>
          <w:lang w:val="uk-UA"/>
        </w:rPr>
        <w:t>,</w:t>
      </w:r>
      <w:r w:rsidR="007D3756" w:rsidRPr="00057742">
        <w:rPr>
          <w:lang w:val="uk-UA"/>
        </w:rPr>
        <w:t xml:space="preserve"> на якого покладена відповідальність за правильне оформлення протоколів та іншої документації </w:t>
      </w:r>
      <w:r w:rsidR="000907FA">
        <w:rPr>
          <w:lang w:val="uk-UA"/>
        </w:rPr>
        <w:t>комісії. У</w:t>
      </w:r>
      <w:r w:rsidR="007D3756" w:rsidRPr="00057742">
        <w:rPr>
          <w:lang w:val="uk-UA"/>
        </w:rPr>
        <w:t xml:space="preserve"> разі відсутності на засіданні секретаря </w:t>
      </w:r>
      <w:r w:rsidR="009A2742">
        <w:rPr>
          <w:lang w:val="uk-UA"/>
        </w:rPr>
        <w:t xml:space="preserve">постійної </w:t>
      </w:r>
      <w:r w:rsidR="007D3756" w:rsidRPr="00057742">
        <w:rPr>
          <w:lang w:val="uk-UA"/>
        </w:rPr>
        <w:t>комісії його обов’язки покладаються на особу вибрану з числа членів постійної комісії, яка є відповідальною за ведення протоколу відповідного засідання.</w:t>
      </w:r>
    </w:p>
    <w:p w:rsidR="007D3756" w:rsidRPr="00137D90" w:rsidRDefault="007D3756" w:rsidP="00765587">
      <w:pPr>
        <w:pStyle w:val="rvps2"/>
        <w:shd w:val="clear" w:color="auto" w:fill="FFFFFF"/>
        <w:spacing w:before="0" w:beforeAutospacing="0" w:after="0" w:afterAutospacing="0" w:line="276" w:lineRule="auto"/>
        <w:ind w:firstLine="360"/>
        <w:jc w:val="both"/>
        <w:rPr>
          <w:color w:val="000000"/>
          <w:lang w:val="uk-UA"/>
        </w:rPr>
      </w:pPr>
      <w:r>
        <w:rPr>
          <w:lang w:val="uk-UA"/>
        </w:rPr>
        <w:tab/>
      </w:r>
      <w:r w:rsidR="00D048A7">
        <w:rPr>
          <w:lang w:val="uk-UA"/>
        </w:rPr>
        <w:t>3.3</w:t>
      </w:r>
      <w:r>
        <w:rPr>
          <w:lang w:val="uk-UA"/>
        </w:rPr>
        <w:t xml:space="preserve">. </w:t>
      </w:r>
      <w:r w:rsidRPr="00137D90">
        <w:rPr>
          <w:color w:val="000000"/>
          <w:lang w:val="uk-UA"/>
        </w:rPr>
        <w:t>Засідання постійної комісії скликається в міру необхідності і є правомочним, якщо в ньому бере участь не менш як половина від загального складу комісії.</w:t>
      </w:r>
    </w:p>
    <w:p w:rsidR="007D3756" w:rsidRDefault="007D3756" w:rsidP="00765587">
      <w:pPr>
        <w:shd w:val="clear" w:color="auto" w:fill="FFFFFF"/>
        <w:spacing w:after="0"/>
        <w:jc w:val="both"/>
        <w:rPr>
          <w:rFonts w:ascii="Times New Roman" w:hAnsi="Times New Roman" w:cs="Times New Roman"/>
          <w:sz w:val="24"/>
          <w:szCs w:val="24"/>
          <w:lang w:val="uk-UA"/>
        </w:rPr>
      </w:pPr>
      <w:r w:rsidRPr="00137D90">
        <w:rPr>
          <w:rFonts w:ascii="Times New Roman" w:hAnsi="Times New Roman" w:cs="Times New Roman"/>
          <w:sz w:val="24"/>
          <w:szCs w:val="24"/>
          <w:lang w:val="uk-UA"/>
        </w:rPr>
        <w:tab/>
      </w:r>
      <w:r w:rsidRPr="00137D90">
        <w:rPr>
          <w:rFonts w:ascii="Times New Roman" w:eastAsia="Times New Roman" w:hAnsi="Times New Roman" w:cs="Times New Roman"/>
          <w:sz w:val="24"/>
          <w:szCs w:val="24"/>
          <w:lang w:val="uk-UA"/>
        </w:rPr>
        <w:t>Свої  засідання  постійні  комісії  проводять у  депутатській  кімнаті або у іншому приміщенні будівлі ради, якщо це не виїзне засідання.</w:t>
      </w:r>
      <w:r w:rsidRPr="00137D90">
        <w:rPr>
          <w:rFonts w:ascii="Times New Roman" w:hAnsi="Times New Roman" w:cs="Times New Roman"/>
          <w:sz w:val="24"/>
          <w:szCs w:val="24"/>
          <w:lang w:val="uk-UA"/>
        </w:rPr>
        <w:t xml:space="preserve"> </w:t>
      </w:r>
    </w:p>
    <w:p w:rsidR="007D3756" w:rsidRPr="00137D90" w:rsidRDefault="007D3756" w:rsidP="00765587">
      <w:pPr>
        <w:shd w:val="clear" w:color="auto" w:fill="FFFFFF"/>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ab/>
      </w:r>
      <w:r w:rsidRPr="00137D90">
        <w:rPr>
          <w:rFonts w:ascii="Times New Roman" w:eastAsia="Times New Roman" w:hAnsi="Times New Roman" w:cs="Times New Roman"/>
          <w:sz w:val="24"/>
          <w:szCs w:val="24"/>
          <w:lang w:val="uk-UA"/>
        </w:rPr>
        <w:t>Під час засідання постійної комісії при наявності технічної можливості здійснюється її он</w:t>
      </w:r>
      <w:r w:rsidR="009F096A">
        <w:rPr>
          <w:rFonts w:ascii="Times New Roman" w:eastAsia="Times New Roman" w:hAnsi="Times New Roman" w:cs="Times New Roman"/>
          <w:sz w:val="24"/>
          <w:szCs w:val="24"/>
          <w:lang w:val="uk-UA"/>
        </w:rPr>
        <w:t>-</w:t>
      </w:r>
      <w:r w:rsidRPr="00137D90">
        <w:rPr>
          <w:rFonts w:ascii="Times New Roman" w:eastAsia="Times New Roman" w:hAnsi="Times New Roman" w:cs="Times New Roman"/>
          <w:sz w:val="24"/>
          <w:szCs w:val="24"/>
          <w:lang w:val="uk-UA"/>
        </w:rPr>
        <w:t>лайн трансляція</w:t>
      </w:r>
      <w:r w:rsidRPr="00137D90">
        <w:rPr>
          <w:rFonts w:ascii="Times New Roman" w:hAnsi="Times New Roman" w:cs="Times New Roman"/>
          <w:sz w:val="24"/>
          <w:szCs w:val="24"/>
          <w:lang w:val="uk-UA"/>
        </w:rPr>
        <w:t xml:space="preserve"> в мережі Інтернет</w:t>
      </w:r>
      <w:r w:rsidRPr="00137D90">
        <w:rPr>
          <w:rFonts w:ascii="Times New Roman" w:eastAsia="Times New Roman" w:hAnsi="Times New Roman" w:cs="Times New Roman"/>
          <w:sz w:val="24"/>
          <w:szCs w:val="24"/>
          <w:lang w:val="uk-UA"/>
        </w:rPr>
        <w:t xml:space="preserve">. </w:t>
      </w:r>
    </w:p>
    <w:p w:rsidR="007D3756" w:rsidRDefault="007D3756" w:rsidP="00765587">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ab/>
      </w:r>
      <w:r>
        <w:rPr>
          <w:rFonts w:ascii="Times New Roman" w:eastAsia="Times New Roman" w:hAnsi="Times New Roman" w:cs="Times New Roman"/>
          <w:sz w:val="24"/>
          <w:szCs w:val="24"/>
          <w:lang w:val="uk-UA"/>
        </w:rPr>
        <w:t>П</w:t>
      </w:r>
      <w:r w:rsidRPr="00137D90">
        <w:rPr>
          <w:rFonts w:ascii="Times New Roman" w:eastAsia="Times New Roman" w:hAnsi="Times New Roman" w:cs="Times New Roman"/>
          <w:sz w:val="24"/>
          <w:szCs w:val="24"/>
          <w:lang w:val="uk-UA"/>
        </w:rPr>
        <w:t>остійні комісії можуть проводити виїзні</w:t>
      </w:r>
      <w:r w:rsidRPr="00137D90">
        <w:rPr>
          <w:rFonts w:ascii="Times New Roman" w:hAnsi="Times New Roman" w:cs="Times New Roman"/>
          <w:sz w:val="24"/>
          <w:szCs w:val="24"/>
          <w:lang w:val="uk-UA"/>
        </w:rPr>
        <w:t xml:space="preserve"> засідання.</w:t>
      </w:r>
    </w:p>
    <w:p w:rsidR="009D1BB0" w:rsidRPr="00137D90" w:rsidRDefault="009D1BB0" w:rsidP="00765587">
      <w:pPr>
        <w:pStyle w:val="rvps2"/>
        <w:shd w:val="clear" w:color="auto" w:fill="FFFFFF"/>
        <w:spacing w:before="0" w:beforeAutospacing="0" w:after="0" w:afterAutospacing="0" w:line="276" w:lineRule="auto"/>
        <w:ind w:firstLine="360"/>
        <w:jc w:val="both"/>
        <w:rPr>
          <w:color w:val="000000"/>
          <w:lang w:val="uk-UA"/>
        </w:rPr>
      </w:pPr>
      <w:r>
        <w:rPr>
          <w:color w:val="000000"/>
          <w:lang w:val="uk-UA"/>
        </w:rPr>
        <w:tab/>
      </w:r>
      <w:r w:rsidR="00D048A7">
        <w:rPr>
          <w:color w:val="000000"/>
          <w:lang w:val="uk-UA"/>
        </w:rPr>
        <w:t>3.4.</w:t>
      </w:r>
      <w:r>
        <w:rPr>
          <w:color w:val="000000"/>
          <w:lang w:val="uk-UA"/>
        </w:rPr>
        <w:t xml:space="preserve"> </w:t>
      </w:r>
      <w:r w:rsidRPr="00137D90">
        <w:rPr>
          <w:color w:val="000000"/>
          <w:lang w:val="uk-UA"/>
        </w:rPr>
        <w:t xml:space="preserve">Питання, які належать до відання кількох постійних комісій, можуть розглядатися постійними комісіями спільно (спільне засідання </w:t>
      </w:r>
      <w:r>
        <w:rPr>
          <w:lang w:val="uk-UA"/>
        </w:rPr>
        <w:t>постійних комісій</w:t>
      </w:r>
      <w:r w:rsidRPr="00137D90">
        <w:rPr>
          <w:color w:val="000000"/>
          <w:lang w:val="uk-UA"/>
        </w:rPr>
        <w:t xml:space="preserve">). </w:t>
      </w:r>
    </w:p>
    <w:p w:rsidR="009D1BB0" w:rsidRPr="00137D90" w:rsidRDefault="009D1BB0" w:rsidP="00765587">
      <w:pPr>
        <w:pStyle w:val="rvps2"/>
        <w:shd w:val="clear" w:color="auto" w:fill="FFFFFF"/>
        <w:spacing w:before="0" w:beforeAutospacing="0" w:after="0" w:afterAutospacing="0" w:line="276" w:lineRule="auto"/>
        <w:ind w:firstLine="360"/>
        <w:jc w:val="both"/>
        <w:rPr>
          <w:color w:val="000000"/>
          <w:lang w:val="uk-UA"/>
        </w:rPr>
      </w:pPr>
      <w:r w:rsidRPr="00137D90">
        <w:rPr>
          <w:lang w:val="uk-UA"/>
        </w:rPr>
        <w:tab/>
        <w:t xml:space="preserve">Спільне засідання постійних комісій  є правомочним, якщо в ньому бере участь не менш половини членів від загального складу </w:t>
      </w:r>
      <w:r>
        <w:rPr>
          <w:lang w:val="uk-UA"/>
        </w:rPr>
        <w:t xml:space="preserve">відповідних постійних </w:t>
      </w:r>
      <w:r w:rsidRPr="00137D90">
        <w:rPr>
          <w:lang w:val="uk-UA"/>
        </w:rPr>
        <w:t xml:space="preserve"> комісі</w:t>
      </w:r>
      <w:r>
        <w:rPr>
          <w:lang w:val="uk-UA"/>
        </w:rPr>
        <w:t>й</w:t>
      </w:r>
      <w:r w:rsidRPr="00137D90">
        <w:rPr>
          <w:lang w:val="uk-UA"/>
        </w:rPr>
        <w:t>. Для проведення спільного засідання постійних комісій з числа їх членів обирають відповідального за ведення протоколу засідання.</w:t>
      </w:r>
    </w:p>
    <w:p w:rsidR="009D1BB0" w:rsidRPr="00D048A7" w:rsidRDefault="0015220A" w:rsidP="00765587">
      <w:pPr>
        <w:pStyle w:val="rvps2"/>
        <w:shd w:val="clear" w:color="auto" w:fill="FFFFFF"/>
        <w:spacing w:before="0" w:beforeAutospacing="0" w:after="0" w:afterAutospacing="0" w:line="276" w:lineRule="auto"/>
        <w:ind w:firstLine="360"/>
        <w:jc w:val="both"/>
        <w:rPr>
          <w:lang w:val="uk-UA"/>
        </w:rPr>
      </w:pPr>
      <w:r>
        <w:rPr>
          <w:color w:val="000000"/>
          <w:lang w:val="uk-UA"/>
        </w:rPr>
        <w:tab/>
        <w:t>Протокол</w:t>
      </w:r>
      <w:r w:rsidR="009D1BB0" w:rsidRPr="00137D90">
        <w:rPr>
          <w:color w:val="000000"/>
          <w:lang w:val="uk-UA"/>
        </w:rPr>
        <w:t xml:space="preserve"> спільного засідання постійних комісій підписуються головами </w:t>
      </w:r>
      <w:r w:rsidR="009D1BB0" w:rsidRPr="00D048A7">
        <w:rPr>
          <w:color w:val="000000"/>
          <w:lang w:val="uk-UA"/>
        </w:rPr>
        <w:t xml:space="preserve">відповідних постійних комісій та відповідальним </w:t>
      </w:r>
      <w:r w:rsidR="009D1BB0" w:rsidRPr="00D048A7">
        <w:rPr>
          <w:lang w:val="uk-UA"/>
        </w:rPr>
        <w:t xml:space="preserve">за ведення протоколу такого засідання.  </w:t>
      </w:r>
    </w:p>
    <w:p w:rsidR="00EC72A8" w:rsidRDefault="009D2412" w:rsidP="00050A62">
      <w:pPr>
        <w:shd w:val="clear" w:color="auto" w:fill="FFFFFF"/>
        <w:spacing w:after="0"/>
        <w:jc w:val="both"/>
        <w:rPr>
          <w:rFonts w:ascii="Times New Roman" w:eastAsia="Times New Roman" w:hAnsi="Times New Roman" w:cs="Times New Roman"/>
          <w:sz w:val="24"/>
          <w:szCs w:val="24"/>
          <w:lang w:val="uk-UA"/>
        </w:rPr>
      </w:pPr>
      <w:r w:rsidRPr="00D048A7">
        <w:rPr>
          <w:rFonts w:ascii="Times New Roman" w:hAnsi="Times New Roman" w:cs="Times New Roman"/>
          <w:sz w:val="24"/>
          <w:szCs w:val="24"/>
          <w:lang w:val="uk-UA"/>
        </w:rPr>
        <w:tab/>
      </w:r>
      <w:r w:rsidR="00D048A7" w:rsidRPr="00D048A7">
        <w:rPr>
          <w:rFonts w:ascii="Times New Roman" w:hAnsi="Times New Roman" w:cs="Times New Roman"/>
          <w:sz w:val="24"/>
          <w:szCs w:val="24"/>
          <w:lang w:val="uk-UA"/>
        </w:rPr>
        <w:t>3.5.</w:t>
      </w:r>
      <w:r w:rsidRPr="00D048A7">
        <w:rPr>
          <w:rFonts w:ascii="Times New Roman" w:hAnsi="Times New Roman" w:cs="Times New Roman"/>
          <w:sz w:val="24"/>
          <w:szCs w:val="24"/>
          <w:lang w:val="uk-UA"/>
        </w:rPr>
        <w:t xml:space="preserve"> </w:t>
      </w:r>
      <w:r w:rsidR="00EC72A8" w:rsidRPr="00D048A7">
        <w:rPr>
          <w:rFonts w:ascii="Times New Roman" w:eastAsia="Times New Roman" w:hAnsi="Times New Roman" w:cs="Times New Roman"/>
          <w:sz w:val="24"/>
          <w:szCs w:val="24"/>
          <w:lang w:val="uk-UA"/>
        </w:rPr>
        <w:t>На  всіх засіданнях  постійних  комісій обов’язково повинні бути присутні  працівники організаційного  відділу</w:t>
      </w:r>
      <w:r w:rsidR="00AA36A0">
        <w:rPr>
          <w:rFonts w:ascii="Times New Roman" w:eastAsia="Times New Roman" w:hAnsi="Times New Roman" w:cs="Times New Roman"/>
          <w:sz w:val="24"/>
          <w:szCs w:val="24"/>
          <w:lang w:val="uk-UA"/>
        </w:rPr>
        <w:t xml:space="preserve"> </w:t>
      </w:r>
      <w:r w:rsidR="00EC72A8" w:rsidRPr="00D048A7">
        <w:rPr>
          <w:rFonts w:ascii="Times New Roman" w:eastAsia="Times New Roman" w:hAnsi="Times New Roman" w:cs="Times New Roman"/>
          <w:sz w:val="24"/>
          <w:szCs w:val="24"/>
          <w:lang w:val="uk-UA"/>
        </w:rPr>
        <w:t>та юридичного відділ</w:t>
      </w:r>
      <w:r w:rsidR="00EC72A8" w:rsidRPr="00D048A7">
        <w:rPr>
          <w:rFonts w:ascii="Times New Roman" w:hAnsi="Times New Roman" w:cs="Times New Roman"/>
          <w:sz w:val="24"/>
          <w:szCs w:val="24"/>
          <w:lang w:val="uk-UA"/>
        </w:rPr>
        <w:t>у управління державної реєстрації прав та правового забезпечення</w:t>
      </w:r>
      <w:r w:rsidR="00AA36A0" w:rsidRPr="00AA36A0">
        <w:rPr>
          <w:rFonts w:ascii="Times New Roman" w:eastAsia="Times New Roman" w:hAnsi="Times New Roman" w:cs="Times New Roman"/>
          <w:sz w:val="24"/>
          <w:szCs w:val="24"/>
          <w:lang w:val="uk-UA"/>
        </w:rPr>
        <w:t xml:space="preserve"> </w:t>
      </w:r>
      <w:r w:rsidR="00AA36A0" w:rsidRPr="003E742E">
        <w:rPr>
          <w:rFonts w:ascii="Times New Roman" w:eastAsia="Times New Roman" w:hAnsi="Times New Roman" w:cs="Times New Roman"/>
          <w:sz w:val="24"/>
          <w:szCs w:val="24"/>
          <w:lang w:val="uk-UA"/>
        </w:rPr>
        <w:t xml:space="preserve">виконавчого комітету Чорноморської міської ради </w:t>
      </w:r>
      <w:r w:rsidR="00AA36A0">
        <w:rPr>
          <w:rFonts w:ascii="Times New Roman" w:hAnsi="Times New Roman" w:cs="Times New Roman"/>
          <w:sz w:val="24"/>
          <w:szCs w:val="24"/>
          <w:lang w:val="uk-UA"/>
        </w:rPr>
        <w:t xml:space="preserve">Одеського району  </w:t>
      </w:r>
      <w:r w:rsidR="00AA36A0" w:rsidRPr="003E742E">
        <w:rPr>
          <w:rFonts w:ascii="Times New Roman" w:eastAsia="Times New Roman" w:hAnsi="Times New Roman" w:cs="Times New Roman"/>
          <w:sz w:val="24"/>
          <w:szCs w:val="24"/>
          <w:lang w:val="uk-UA"/>
        </w:rPr>
        <w:t>Одеської області</w:t>
      </w:r>
      <w:r w:rsidR="00050A62">
        <w:rPr>
          <w:lang w:val="uk-UA"/>
        </w:rPr>
        <w:t xml:space="preserve">, </w:t>
      </w:r>
      <w:r w:rsidR="00050A62" w:rsidRPr="00050A62">
        <w:rPr>
          <w:rFonts w:ascii="Times New Roman" w:eastAsia="Times New Roman" w:hAnsi="Times New Roman" w:cs="Times New Roman"/>
          <w:sz w:val="24"/>
          <w:szCs w:val="24"/>
          <w:lang w:val="uk-UA"/>
        </w:rPr>
        <w:t xml:space="preserve">посадові особи виконавчих органів ради та управлінь, участь яких необхідна для розгляду питань порядку денного. Відсутність таких осіб не перешкоджає проведенню засідання комісії та прийняттю нею рішень, що належать до компетенції комісії. Перелік інших осіб, які повинні бути присутні на засіданні комісії, визначається головою відповідної постійної комісії. </w:t>
      </w:r>
      <w:r w:rsidR="00EC72A8" w:rsidRPr="00D048A7">
        <w:rPr>
          <w:rFonts w:ascii="Times New Roman" w:eastAsia="Times New Roman" w:hAnsi="Times New Roman" w:cs="Times New Roman"/>
          <w:sz w:val="24"/>
          <w:szCs w:val="24"/>
          <w:lang w:val="uk-UA"/>
        </w:rPr>
        <w:t xml:space="preserve"> </w:t>
      </w:r>
    </w:p>
    <w:p w:rsidR="00050A62" w:rsidRDefault="00AA36A0" w:rsidP="00314FC9">
      <w:pPr>
        <w:shd w:val="clear" w:color="auto" w:fill="FFFFFF"/>
        <w:spacing w:after="0"/>
        <w:ind w:firstLine="708"/>
        <w:jc w:val="both"/>
        <w:rPr>
          <w:ins w:id="5" w:author="Елена Шоларь" w:date="2020-12-02T17:47:00Z"/>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3.6. </w:t>
      </w:r>
      <w:r w:rsidR="00050A62" w:rsidRPr="00050A62">
        <w:rPr>
          <w:rFonts w:ascii="Times New Roman" w:eastAsia="Times New Roman" w:hAnsi="Times New Roman" w:cs="Times New Roman"/>
          <w:sz w:val="24"/>
          <w:szCs w:val="24"/>
          <w:lang w:val="uk-UA"/>
        </w:rPr>
        <w:t>Постійна комісія для вивчення питань, розробки проєктів рішень ради може створювати підготовчі комісії і робочі групи з залученням представників громадськості, вчених, експертів і спеціалістів.</w:t>
      </w:r>
    </w:p>
    <w:p w:rsidR="007D3756" w:rsidRPr="00137D90" w:rsidRDefault="00AA36A0" w:rsidP="00314FC9">
      <w:pPr>
        <w:shd w:val="clear" w:color="auto" w:fill="FFFFFF"/>
        <w:spacing w:after="0"/>
        <w:ind w:firstLine="708"/>
        <w:jc w:val="both"/>
        <w:rPr>
          <w:rFonts w:ascii="Times New Roman" w:eastAsia="Times New Roman" w:hAnsi="Times New Roman" w:cs="Times New Roman"/>
          <w:sz w:val="24"/>
          <w:szCs w:val="24"/>
          <w:lang w:val="uk-UA"/>
        </w:rPr>
      </w:pPr>
      <w:r w:rsidRPr="00314FC9">
        <w:rPr>
          <w:rFonts w:ascii="Times New Roman" w:eastAsia="Times New Roman" w:hAnsi="Times New Roman" w:cs="Times New Roman"/>
          <w:sz w:val="24"/>
          <w:szCs w:val="24"/>
          <w:lang w:val="uk-UA"/>
        </w:rPr>
        <w:t>3.7</w:t>
      </w:r>
      <w:r w:rsidR="00D048A7" w:rsidRPr="00314FC9">
        <w:rPr>
          <w:rFonts w:ascii="Times New Roman" w:eastAsia="Times New Roman" w:hAnsi="Times New Roman" w:cs="Times New Roman"/>
          <w:sz w:val="24"/>
          <w:szCs w:val="24"/>
          <w:lang w:val="uk-UA"/>
        </w:rPr>
        <w:t>.</w:t>
      </w:r>
      <w:r w:rsidR="007D3756">
        <w:rPr>
          <w:rFonts w:ascii="Times New Roman" w:eastAsia="Times New Roman" w:hAnsi="Times New Roman" w:cs="Times New Roman"/>
          <w:sz w:val="24"/>
          <w:szCs w:val="24"/>
          <w:lang w:val="uk-UA"/>
        </w:rPr>
        <w:t xml:space="preserve"> </w:t>
      </w:r>
      <w:r w:rsidR="007D3756" w:rsidRPr="00137D90">
        <w:rPr>
          <w:rFonts w:ascii="Times New Roman" w:eastAsia="Times New Roman" w:hAnsi="Times New Roman" w:cs="Times New Roman"/>
          <w:sz w:val="24"/>
          <w:szCs w:val="24"/>
          <w:lang w:val="uk-UA"/>
        </w:rPr>
        <w:t xml:space="preserve">За рішенням постійної комісії  можуть бути проведені закриті засідання або закритий розгляд окремих питань. Рішення про проведення закритого засідання </w:t>
      </w:r>
      <w:r w:rsidR="009A2742">
        <w:rPr>
          <w:rFonts w:ascii="Times New Roman" w:eastAsia="Times New Roman" w:hAnsi="Times New Roman" w:cs="Times New Roman"/>
          <w:sz w:val="24"/>
          <w:szCs w:val="24"/>
          <w:lang w:val="uk-UA"/>
        </w:rPr>
        <w:t xml:space="preserve">постійної </w:t>
      </w:r>
      <w:r w:rsidR="007D3756" w:rsidRPr="00137D90">
        <w:rPr>
          <w:rFonts w:ascii="Times New Roman" w:eastAsia="Times New Roman" w:hAnsi="Times New Roman" w:cs="Times New Roman"/>
          <w:sz w:val="24"/>
          <w:szCs w:val="24"/>
          <w:lang w:val="uk-UA"/>
        </w:rPr>
        <w:t xml:space="preserve">комісії  та про склад її учасників приймається на відкритій частині засідання. </w:t>
      </w:r>
      <w:r w:rsidR="007D3756" w:rsidRPr="00137D90">
        <w:rPr>
          <w:rFonts w:ascii="Times New Roman" w:hAnsi="Times New Roman" w:cs="Times New Roman"/>
          <w:sz w:val="24"/>
          <w:szCs w:val="24"/>
          <w:lang w:val="uk-UA"/>
        </w:rPr>
        <w:t xml:space="preserve"> </w:t>
      </w:r>
      <w:r w:rsidR="007D3756" w:rsidRPr="00137D90">
        <w:rPr>
          <w:rFonts w:ascii="Times New Roman" w:eastAsia="Times New Roman" w:hAnsi="Times New Roman" w:cs="Times New Roman"/>
          <w:sz w:val="24"/>
          <w:szCs w:val="24"/>
          <w:lang w:val="uk-UA"/>
        </w:rPr>
        <w:t xml:space="preserve">Постійна комісія після обговорення наприкінці закритого засідання приймає рішення щодо публікації матеріалів такого засідання. </w:t>
      </w:r>
    </w:p>
    <w:p w:rsidR="009D2412" w:rsidRDefault="007D3756" w:rsidP="00314FC9">
      <w:pPr>
        <w:pStyle w:val="1"/>
        <w:spacing w:before="0" w:line="276" w:lineRule="auto"/>
        <w:ind w:firstLine="708"/>
        <w:rPr>
          <w:sz w:val="24"/>
          <w:szCs w:val="24"/>
          <w:lang w:eastAsia="en-US"/>
        </w:rPr>
      </w:pPr>
      <w:r w:rsidRPr="00137D90">
        <w:rPr>
          <w:sz w:val="24"/>
          <w:szCs w:val="24"/>
          <w:lang w:eastAsia="en-US"/>
        </w:rPr>
        <w:t xml:space="preserve">Закриті засідання постійних комісій проводяться для розгляду питань в інтересах нерозголошення конфіденційної інформації про особу, державної чи іншої таємниці, що охороняється законом та у інших випадках, передбачених чинним законодавством України.   </w:t>
      </w:r>
    </w:p>
    <w:p w:rsidR="001A3F35" w:rsidRDefault="001A3F35" w:rsidP="001A3F35">
      <w:pPr>
        <w:pStyle w:val="1"/>
        <w:spacing w:before="0" w:line="276" w:lineRule="auto"/>
        <w:ind w:firstLine="0"/>
        <w:rPr>
          <w:sz w:val="24"/>
          <w:szCs w:val="24"/>
        </w:rPr>
      </w:pPr>
    </w:p>
    <w:p w:rsidR="001A3F35" w:rsidRDefault="00131950" w:rsidP="00314FC9">
      <w:pPr>
        <w:shd w:val="clear" w:color="auto" w:fill="FFFFFF"/>
        <w:spacing w:after="0"/>
        <w:jc w:val="center"/>
        <w:rPr>
          <w:rFonts w:ascii="Times New Roman" w:hAnsi="Times New Roman" w:cs="Times New Roman"/>
          <w:b/>
          <w:sz w:val="24"/>
          <w:szCs w:val="24"/>
          <w:lang w:val="uk-UA"/>
        </w:rPr>
      </w:pPr>
      <w:r w:rsidRPr="00131950">
        <w:rPr>
          <w:rFonts w:ascii="Times New Roman" w:hAnsi="Times New Roman" w:cs="Times New Roman"/>
          <w:b/>
          <w:sz w:val="24"/>
          <w:szCs w:val="24"/>
          <w:lang w:val="uk-UA"/>
        </w:rPr>
        <w:t>4. Голова</w:t>
      </w:r>
      <w:r w:rsidR="009F096A">
        <w:rPr>
          <w:rFonts w:ascii="Times New Roman" w:hAnsi="Times New Roman" w:cs="Times New Roman"/>
          <w:b/>
          <w:sz w:val="24"/>
          <w:szCs w:val="24"/>
          <w:lang w:val="uk-UA"/>
        </w:rPr>
        <w:t>,</w:t>
      </w:r>
      <w:r w:rsidRPr="00131950">
        <w:rPr>
          <w:rFonts w:ascii="Times New Roman" w:hAnsi="Times New Roman" w:cs="Times New Roman"/>
          <w:b/>
          <w:sz w:val="24"/>
          <w:szCs w:val="24"/>
          <w:lang w:val="uk-UA"/>
        </w:rPr>
        <w:t xml:space="preserve"> заступник голови, секретар, члени постійних комісій</w:t>
      </w:r>
    </w:p>
    <w:p w:rsidR="00314FC9" w:rsidRPr="00131950" w:rsidRDefault="00314FC9" w:rsidP="00314FC9">
      <w:pPr>
        <w:shd w:val="clear" w:color="auto" w:fill="FFFFFF"/>
        <w:spacing w:after="0"/>
        <w:jc w:val="center"/>
        <w:rPr>
          <w:rFonts w:ascii="Times New Roman" w:hAnsi="Times New Roman" w:cs="Times New Roman"/>
          <w:b/>
          <w:sz w:val="24"/>
          <w:szCs w:val="24"/>
          <w:lang w:val="uk-UA"/>
        </w:rPr>
      </w:pPr>
    </w:p>
    <w:p w:rsidR="00131950" w:rsidRPr="00131950" w:rsidRDefault="001A3F35" w:rsidP="00314FC9">
      <w:pPr>
        <w:spacing w:after="0"/>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4.1. </w:t>
      </w:r>
      <w:r w:rsidR="00131950" w:rsidRPr="00131950">
        <w:rPr>
          <w:rFonts w:ascii="Times New Roman" w:hAnsi="Times New Roman" w:cs="Times New Roman"/>
          <w:sz w:val="24"/>
          <w:szCs w:val="24"/>
          <w:lang w:val="uk-UA"/>
        </w:rPr>
        <w:t>Голова постійної комісії:</w:t>
      </w:r>
    </w:p>
    <w:p w:rsidR="00131950" w:rsidRPr="00314FC9" w:rsidRDefault="00131950" w:rsidP="00314FC9">
      <w:pPr>
        <w:pStyle w:val="a3"/>
        <w:numPr>
          <w:ilvl w:val="0"/>
          <w:numId w:val="3"/>
        </w:numPr>
        <w:spacing w:after="0"/>
        <w:ind w:left="1134"/>
        <w:jc w:val="both"/>
        <w:rPr>
          <w:rFonts w:ascii="Times New Roman" w:hAnsi="Times New Roman" w:cs="Times New Roman"/>
          <w:sz w:val="24"/>
          <w:szCs w:val="24"/>
          <w:lang w:val="uk-UA"/>
        </w:rPr>
      </w:pPr>
      <w:r w:rsidRPr="00314FC9">
        <w:rPr>
          <w:rFonts w:ascii="Times New Roman" w:hAnsi="Times New Roman" w:cs="Times New Roman"/>
          <w:sz w:val="24"/>
          <w:szCs w:val="24"/>
          <w:lang w:val="uk-UA"/>
        </w:rPr>
        <w:t>забезпечує керівництво постійною комісією;</w:t>
      </w:r>
    </w:p>
    <w:p w:rsidR="00131950" w:rsidRPr="00314FC9" w:rsidRDefault="00131950" w:rsidP="00314FC9">
      <w:pPr>
        <w:pStyle w:val="a3"/>
        <w:numPr>
          <w:ilvl w:val="0"/>
          <w:numId w:val="3"/>
        </w:numPr>
        <w:spacing w:after="0"/>
        <w:ind w:left="1134"/>
        <w:jc w:val="both"/>
        <w:rPr>
          <w:rFonts w:ascii="Times New Roman" w:hAnsi="Times New Roman" w:cs="Times New Roman"/>
          <w:sz w:val="24"/>
          <w:szCs w:val="24"/>
          <w:lang w:val="uk-UA"/>
        </w:rPr>
      </w:pPr>
      <w:r w:rsidRPr="00314FC9">
        <w:rPr>
          <w:rFonts w:ascii="Times New Roman" w:hAnsi="Times New Roman" w:cs="Times New Roman"/>
          <w:sz w:val="24"/>
          <w:szCs w:val="24"/>
          <w:lang w:val="uk-UA"/>
        </w:rPr>
        <w:t>головує на засіданні постійної комісії;</w:t>
      </w:r>
    </w:p>
    <w:p w:rsidR="00131950" w:rsidRPr="00314FC9" w:rsidRDefault="00131950" w:rsidP="00314FC9">
      <w:pPr>
        <w:pStyle w:val="a3"/>
        <w:numPr>
          <w:ilvl w:val="0"/>
          <w:numId w:val="3"/>
        </w:numPr>
        <w:spacing w:after="0"/>
        <w:ind w:left="1134"/>
        <w:jc w:val="both"/>
        <w:rPr>
          <w:rFonts w:ascii="Times New Roman" w:hAnsi="Times New Roman" w:cs="Times New Roman"/>
          <w:sz w:val="24"/>
          <w:szCs w:val="24"/>
          <w:lang w:val="uk-UA"/>
        </w:rPr>
      </w:pPr>
      <w:r w:rsidRPr="00314FC9">
        <w:rPr>
          <w:rFonts w:ascii="Times New Roman" w:hAnsi="Times New Roman" w:cs="Times New Roman"/>
          <w:sz w:val="24"/>
          <w:szCs w:val="24"/>
          <w:lang w:val="uk-UA"/>
        </w:rPr>
        <w:t>забезпечує складання плану її роботи;</w:t>
      </w:r>
    </w:p>
    <w:p w:rsidR="00131950" w:rsidRPr="00314FC9" w:rsidRDefault="00131950" w:rsidP="00314FC9">
      <w:pPr>
        <w:pStyle w:val="a3"/>
        <w:numPr>
          <w:ilvl w:val="0"/>
          <w:numId w:val="3"/>
        </w:numPr>
        <w:spacing w:after="0"/>
        <w:ind w:left="1134"/>
        <w:jc w:val="both"/>
        <w:rPr>
          <w:rFonts w:ascii="Times New Roman" w:hAnsi="Times New Roman" w:cs="Times New Roman"/>
          <w:sz w:val="24"/>
          <w:szCs w:val="24"/>
          <w:lang w:val="uk-UA"/>
        </w:rPr>
      </w:pPr>
      <w:r w:rsidRPr="00314FC9">
        <w:rPr>
          <w:rFonts w:ascii="Times New Roman" w:hAnsi="Times New Roman" w:cs="Times New Roman"/>
          <w:sz w:val="24"/>
          <w:szCs w:val="24"/>
          <w:lang w:val="uk-UA"/>
        </w:rPr>
        <w:t>запрошує в разі необхідності для участі у роботі постійної комісії робочу групу фахівців;</w:t>
      </w:r>
    </w:p>
    <w:p w:rsidR="00131950" w:rsidRPr="00314FC9" w:rsidRDefault="00131950" w:rsidP="00314FC9">
      <w:pPr>
        <w:pStyle w:val="a3"/>
        <w:numPr>
          <w:ilvl w:val="0"/>
          <w:numId w:val="3"/>
        </w:numPr>
        <w:spacing w:after="0"/>
        <w:ind w:left="1134"/>
        <w:rPr>
          <w:rFonts w:ascii="Times New Roman" w:hAnsi="Times New Roman" w:cs="Times New Roman"/>
          <w:sz w:val="24"/>
          <w:szCs w:val="24"/>
          <w:lang w:val="uk-UA"/>
        </w:rPr>
      </w:pPr>
      <w:r w:rsidRPr="00314FC9">
        <w:rPr>
          <w:rFonts w:ascii="Times New Roman" w:hAnsi="Times New Roman" w:cs="Times New Roman"/>
          <w:sz w:val="24"/>
          <w:szCs w:val="24"/>
          <w:lang w:val="uk-UA"/>
        </w:rPr>
        <w:t>підписує документи, прийняті постійною комісією;</w:t>
      </w:r>
    </w:p>
    <w:p w:rsidR="00131950" w:rsidRPr="00314FC9" w:rsidRDefault="00131950" w:rsidP="00314FC9">
      <w:pPr>
        <w:pStyle w:val="a3"/>
        <w:numPr>
          <w:ilvl w:val="0"/>
          <w:numId w:val="3"/>
        </w:numPr>
        <w:spacing w:after="0"/>
        <w:ind w:left="1134"/>
        <w:jc w:val="both"/>
        <w:rPr>
          <w:rFonts w:ascii="Times New Roman" w:hAnsi="Times New Roman" w:cs="Times New Roman"/>
          <w:sz w:val="24"/>
          <w:szCs w:val="24"/>
          <w:lang w:val="uk-UA"/>
        </w:rPr>
      </w:pPr>
      <w:r w:rsidRPr="00314FC9">
        <w:rPr>
          <w:rFonts w:ascii="Times New Roman" w:hAnsi="Times New Roman" w:cs="Times New Roman"/>
          <w:sz w:val="24"/>
          <w:szCs w:val="24"/>
          <w:lang w:val="uk-UA"/>
        </w:rPr>
        <w:t>організовує роботу по виконанню рішень постійної комісії;</w:t>
      </w:r>
    </w:p>
    <w:p w:rsidR="00131950" w:rsidRPr="00314FC9" w:rsidRDefault="00131950" w:rsidP="00314FC9">
      <w:pPr>
        <w:pStyle w:val="a3"/>
        <w:numPr>
          <w:ilvl w:val="0"/>
          <w:numId w:val="3"/>
        </w:numPr>
        <w:spacing w:after="0"/>
        <w:ind w:left="1134"/>
        <w:jc w:val="both"/>
        <w:rPr>
          <w:rFonts w:ascii="Times New Roman" w:hAnsi="Times New Roman" w:cs="Times New Roman"/>
          <w:sz w:val="24"/>
          <w:szCs w:val="24"/>
          <w:lang w:val="uk-UA"/>
        </w:rPr>
      </w:pPr>
      <w:r w:rsidRPr="00314FC9">
        <w:rPr>
          <w:rFonts w:ascii="Times New Roman" w:hAnsi="Times New Roman" w:cs="Times New Roman"/>
          <w:sz w:val="24"/>
          <w:szCs w:val="24"/>
          <w:lang w:val="uk-UA"/>
        </w:rPr>
        <w:t>доповідає раді про роботу постійної комісії;</w:t>
      </w:r>
    </w:p>
    <w:p w:rsidR="00131950" w:rsidRPr="00314FC9" w:rsidRDefault="00131950" w:rsidP="00314FC9">
      <w:pPr>
        <w:pStyle w:val="a3"/>
        <w:numPr>
          <w:ilvl w:val="0"/>
          <w:numId w:val="3"/>
        </w:numPr>
        <w:spacing w:after="0"/>
        <w:ind w:left="1134"/>
        <w:jc w:val="both"/>
        <w:rPr>
          <w:rFonts w:ascii="Times New Roman" w:hAnsi="Times New Roman" w:cs="Times New Roman"/>
          <w:sz w:val="24"/>
          <w:szCs w:val="24"/>
          <w:lang w:val="uk-UA"/>
        </w:rPr>
      </w:pPr>
      <w:r w:rsidRPr="00314FC9">
        <w:rPr>
          <w:rFonts w:ascii="Times New Roman" w:hAnsi="Times New Roman" w:cs="Times New Roman"/>
          <w:sz w:val="24"/>
          <w:szCs w:val="24"/>
          <w:lang w:val="uk-UA"/>
        </w:rPr>
        <w:t>здійснює координацію роботи постійної комісії з іншими постійними комісіями;</w:t>
      </w:r>
    </w:p>
    <w:p w:rsidR="00131950" w:rsidRPr="00314FC9" w:rsidRDefault="00131950" w:rsidP="00314FC9">
      <w:pPr>
        <w:pStyle w:val="a3"/>
        <w:numPr>
          <w:ilvl w:val="0"/>
          <w:numId w:val="3"/>
        </w:numPr>
        <w:spacing w:after="0"/>
        <w:ind w:left="1134"/>
        <w:jc w:val="both"/>
        <w:rPr>
          <w:rFonts w:ascii="Times New Roman" w:hAnsi="Times New Roman" w:cs="Times New Roman"/>
          <w:sz w:val="24"/>
          <w:szCs w:val="24"/>
          <w:lang w:val="uk-UA"/>
        </w:rPr>
      </w:pPr>
      <w:r w:rsidRPr="00314FC9">
        <w:rPr>
          <w:rFonts w:ascii="Times New Roman" w:hAnsi="Times New Roman" w:cs="Times New Roman"/>
          <w:sz w:val="24"/>
          <w:szCs w:val="24"/>
          <w:lang w:val="uk-UA"/>
        </w:rPr>
        <w:t>дає доручення заступнику голови постійної комісії, секретарю, членам комісії;</w:t>
      </w:r>
    </w:p>
    <w:p w:rsidR="00131950" w:rsidRPr="00314FC9" w:rsidRDefault="00131950" w:rsidP="00314FC9">
      <w:pPr>
        <w:pStyle w:val="a3"/>
        <w:numPr>
          <w:ilvl w:val="0"/>
          <w:numId w:val="3"/>
        </w:numPr>
        <w:spacing w:after="0"/>
        <w:ind w:left="1134"/>
        <w:jc w:val="both"/>
        <w:rPr>
          <w:rFonts w:ascii="Times New Roman" w:hAnsi="Times New Roman" w:cs="Times New Roman"/>
          <w:sz w:val="24"/>
          <w:szCs w:val="24"/>
          <w:lang w:val="uk-UA"/>
        </w:rPr>
      </w:pPr>
      <w:r w:rsidRPr="00314FC9">
        <w:rPr>
          <w:rFonts w:ascii="Times New Roman" w:hAnsi="Times New Roman" w:cs="Times New Roman"/>
          <w:sz w:val="24"/>
          <w:szCs w:val="24"/>
          <w:lang w:val="uk-UA"/>
        </w:rPr>
        <w:t>інформує членів постійної комісії про офіційні документи, листи, що надійшли до комісії, а також робить інші повідомлення, що стосуються діяльності постійної комісії;</w:t>
      </w:r>
    </w:p>
    <w:p w:rsidR="00131950" w:rsidRPr="00314FC9" w:rsidRDefault="00131950" w:rsidP="00314FC9">
      <w:pPr>
        <w:pStyle w:val="a3"/>
        <w:numPr>
          <w:ilvl w:val="0"/>
          <w:numId w:val="3"/>
        </w:numPr>
        <w:spacing w:after="0"/>
        <w:ind w:left="1134"/>
        <w:jc w:val="both"/>
        <w:rPr>
          <w:rFonts w:ascii="Times New Roman" w:hAnsi="Times New Roman" w:cs="Times New Roman"/>
          <w:sz w:val="24"/>
          <w:szCs w:val="24"/>
          <w:lang w:val="uk-UA"/>
        </w:rPr>
      </w:pPr>
      <w:r w:rsidRPr="00314FC9">
        <w:rPr>
          <w:rFonts w:ascii="Times New Roman" w:hAnsi="Times New Roman" w:cs="Times New Roman"/>
          <w:sz w:val="24"/>
          <w:szCs w:val="24"/>
          <w:lang w:val="uk-UA"/>
        </w:rPr>
        <w:t>виконує також інші функції, передбачені Регламентом ради;</w:t>
      </w:r>
    </w:p>
    <w:p w:rsidR="00131950" w:rsidRPr="00314FC9" w:rsidRDefault="00131950" w:rsidP="00314FC9">
      <w:pPr>
        <w:pStyle w:val="a3"/>
        <w:numPr>
          <w:ilvl w:val="0"/>
          <w:numId w:val="3"/>
        </w:numPr>
        <w:spacing w:after="0"/>
        <w:ind w:left="1134"/>
        <w:jc w:val="both"/>
        <w:rPr>
          <w:rFonts w:ascii="Times New Roman" w:hAnsi="Times New Roman" w:cs="Times New Roman"/>
          <w:sz w:val="24"/>
          <w:szCs w:val="24"/>
          <w:lang w:val="uk-UA"/>
        </w:rPr>
      </w:pPr>
      <w:r w:rsidRPr="00314FC9">
        <w:rPr>
          <w:rFonts w:ascii="Times New Roman" w:hAnsi="Times New Roman" w:cs="Times New Roman"/>
          <w:sz w:val="24"/>
          <w:szCs w:val="24"/>
          <w:lang w:val="uk-UA"/>
        </w:rPr>
        <w:t xml:space="preserve">доручення голови є обов’язковими для членів </w:t>
      </w:r>
      <w:r w:rsidR="002F1B6B" w:rsidRPr="00314FC9">
        <w:rPr>
          <w:rFonts w:ascii="Times New Roman" w:hAnsi="Times New Roman" w:cs="Times New Roman"/>
          <w:sz w:val="24"/>
          <w:szCs w:val="24"/>
          <w:lang w:val="uk-UA"/>
        </w:rPr>
        <w:t xml:space="preserve">постійної </w:t>
      </w:r>
      <w:r w:rsidRPr="00314FC9">
        <w:rPr>
          <w:rFonts w:ascii="Times New Roman" w:hAnsi="Times New Roman" w:cs="Times New Roman"/>
          <w:sz w:val="24"/>
          <w:szCs w:val="24"/>
          <w:lang w:val="uk-UA"/>
        </w:rPr>
        <w:t>комісії.</w:t>
      </w:r>
    </w:p>
    <w:p w:rsidR="00131950" w:rsidRPr="00131950" w:rsidRDefault="001A3F35" w:rsidP="00131950">
      <w:pPr>
        <w:spacing w:after="0"/>
        <w:ind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4.2. </w:t>
      </w:r>
      <w:r w:rsidR="00131950" w:rsidRPr="00131950">
        <w:rPr>
          <w:rFonts w:ascii="Times New Roman" w:hAnsi="Times New Roman" w:cs="Times New Roman"/>
          <w:sz w:val="24"/>
          <w:szCs w:val="24"/>
          <w:lang w:val="uk-UA"/>
        </w:rPr>
        <w:t>Заступник голови постійної комісії:</w:t>
      </w:r>
    </w:p>
    <w:p w:rsidR="00131950" w:rsidRPr="00314FC9" w:rsidRDefault="00131950" w:rsidP="00314FC9">
      <w:pPr>
        <w:pStyle w:val="a3"/>
        <w:numPr>
          <w:ilvl w:val="0"/>
          <w:numId w:val="3"/>
        </w:numPr>
        <w:spacing w:after="0"/>
        <w:ind w:left="1134"/>
        <w:jc w:val="both"/>
        <w:rPr>
          <w:rFonts w:ascii="Times New Roman" w:hAnsi="Times New Roman" w:cs="Times New Roman"/>
          <w:sz w:val="24"/>
          <w:szCs w:val="24"/>
          <w:lang w:val="uk-UA"/>
        </w:rPr>
      </w:pPr>
      <w:r w:rsidRPr="00314FC9">
        <w:rPr>
          <w:rFonts w:ascii="Times New Roman" w:hAnsi="Times New Roman" w:cs="Times New Roman"/>
          <w:sz w:val="24"/>
          <w:szCs w:val="24"/>
          <w:lang w:val="uk-UA"/>
        </w:rPr>
        <w:t>виконує обов'язки голови постійної комісії у разі його відсутності;</w:t>
      </w:r>
    </w:p>
    <w:p w:rsidR="00131950" w:rsidRPr="00314FC9" w:rsidRDefault="00131950" w:rsidP="00314FC9">
      <w:pPr>
        <w:pStyle w:val="a3"/>
        <w:numPr>
          <w:ilvl w:val="0"/>
          <w:numId w:val="3"/>
        </w:numPr>
        <w:spacing w:after="0"/>
        <w:ind w:left="1134"/>
        <w:jc w:val="both"/>
        <w:rPr>
          <w:rFonts w:ascii="Times New Roman" w:hAnsi="Times New Roman" w:cs="Times New Roman"/>
          <w:sz w:val="24"/>
          <w:szCs w:val="24"/>
          <w:lang w:val="uk-UA"/>
        </w:rPr>
      </w:pPr>
      <w:r w:rsidRPr="00314FC9">
        <w:rPr>
          <w:rFonts w:ascii="Times New Roman" w:hAnsi="Times New Roman" w:cs="Times New Roman"/>
          <w:sz w:val="24"/>
          <w:szCs w:val="24"/>
          <w:lang w:val="uk-UA"/>
        </w:rPr>
        <w:t>виконує за дорученням голови постійної комісії окремі його функції, а також завдання по орган</w:t>
      </w:r>
      <w:r w:rsidR="00314FC9">
        <w:rPr>
          <w:rFonts w:ascii="Times New Roman" w:hAnsi="Times New Roman" w:cs="Times New Roman"/>
          <w:sz w:val="24"/>
          <w:szCs w:val="24"/>
          <w:lang w:val="uk-UA"/>
        </w:rPr>
        <w:t>ізації роботи постійної комісії.</w:t>
      </w:r>
    </w:p>
    <w:p w:rsidR="00131950" w:rsidRPr="00131950" w:rsidRDefault="009F096A" w:rsidP="00131950">
      <w:pPr>
        <w:spacing w:after="0"/>
        <w:ind w:left="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4.3. </w:t>
      </w:r>
      <w:r w:rsidR="00131950" w:rsidRPr="00131950">
        <w:rPr>
          <w:rFonts w:ascii="Times New Roman" w:hAnsi="Times New Roman" w:cs="Times New Roman"/>
          <w:sz w:val="24"/>
          <w:szCs w:val="24"/>
          <w:lang w:val="uk-UA"/>
        </w:rPr>
        <w:t>Секретар постійної комісії:</w:t>
      </w:r>
    </w:p>
    <w:p w:rsidR="00131950" w:rsidRPr="00314FC9" w:rsidRDefault="00131950" w:rsidP="00314FC9">
      <w:pPr>
        <w:pStyle w:val="a3"/>
        <w:numPr>
          <w:ilvl w:val="0"/>
          <w:numId w:val="3"/>
        </w:numPr>
        <w:spacing w:after="0"/>
        <w:ind w:left="1134"/>
        <w:jc w:val="both"/>
        <w:rPr>
          <w:rFonts w:ascii="Times New Roman" w:hAnsi="Times New Roman" w:cs="Times New Roman"/>
          <w:sz w:val="24"/>
          <w:szCs w:val="24"/>
          <w:lang w:val="uk-UA"/>
        </w:rPr>
      </w:pPr>
      <w:r w:rsidRPr="00314FC9">
        <w:rPr>
          <w:rFonts w:ascii="Times New Roman" w:hAnsi="Times New Roman" w:cs="Times New Roman"/>
          <w:sz w:val="24"/>
          <w:szCs w:val="24"/>
          <w:lang w:val="uk-UA"/>
        </w:rPr>
        <w:t>забезпечує складання плану роботи постійної комісії;</w:t>
      </w:r>
    </w:p>
    <w:p w:rsidR="00131950" w:rsidRPr="00314FC9" w:rsidRDefault="00131950" w:rsidP="00314FC9">
      <w:pPr>
        <w:pStyle w:val="a3"/>
        <w:numPr>
          <w:ilvl w:val="0"/>
          <w:numId w:val="3"/>
        </w:numPr>
        <w:spacing w:after="0"/>
        <w:ind w:left="1134"/>
        <w:jc w:val="both"/>
        <w:rPr>
          <w:rFonts w:ascii="Times New Roman" w:hAnsi="Times New Roman" w:cs="Times New Roman"/>
          <w:sz w:val="24"/>
          <w:szCs w:val="24"/>
          <w:lang w:val="uk-UA"/>
        </w:rPr>
      </w:pPr>
      <w:r w:rsidRPr="00314FC9">
        <w:rPr>
          <w:rFonts w:ascii="Times New Roman" w:hAnsi="Times New Roman" w:cs="Times New Roman"/>
          <w:sz w:val="24"/>
          <w:szCs w:val="24"/>
          <w:lang w:val="uk-UA"/>
        </w:rPr>
        <w:t>веде діловодство постійної комісії, підписує разом з головою постійної комісії протоколи її засідання;</w:t>
      </w:r>
    </w:p>
    <w:p w:rsidR="00131950" w:rsidRPr="00314FC9" w:rsidRDefault="00131950" w:rsidP="00314FC9">
      <w:pPr>
        <w:pStyle w:val="a3"/>
        <w:numPr>
          <w:ilvl w:val="0"/>
          <w:numId w:val="3"/>
        </w:numPr>
        <w:spacing w:after="0"/>
        <w:ind w:left="1134"/>
        <w:jc w:val="both"/>
        <w:rPr>
          <w:rFonts w:ascii="Times New Roman" w:hAnsi="Times New Roman" w:cs="Times New Roman"/>
          <w:sz w:val="24"/>
          <w:szCs w:val="24"/>
          <w:lang w:val="uk-UA"/>
        </w:rPr>
      </w:pPr>
      <w:r w:rsidRPr="00314FC9">
        <w:rPr>
          <w:rFonts w:ascii="Times New Roman" w:hAnsi="Times New Roman" w:cs="Times New Roman"/>
          <w:sz w:val="24"/>
          <w:szCs w:val="24"/>
          <w:lang w:val="uk-UA"/>
        </w:rPr>
        <w:t xml:space="preserve">веде облік  виконання  доручень  членам  </w:t>
      </w:r>
      <w:r w:rsidR="002F1B6B" w:rsidRPr="00314FC9">
        <w:rPr>
          <w:rFonts w:ascii="Times New Roman" w:hAnsi="Times New Roman" w:cs="Times New Roman"/>
          <w:sz w:val="24"/>
          <w:szCs w:val="24"/>
          <w:lang w:val="uk-UA"/>
        </w:rPr>
        <w:t xml:space="preserve">постійної </w:t>
      </w:r>
      <w:r w:rsidRPr="00314FC9">
        <w:rPr>
          <w:rFonts w:ascii="Times New Roman" w:hAnsi="Times New Roman" w:cs="Times New Roman"/>
          <w:sz w:val="24"/>
          <w:szCs w:val="24"/>
          <w:lang w:val="uk-UA"/>
        </w:rPr>
        <w:t xml:space="preserve">комісії, відвідування засідань </w:t>
      </w:r>
      <w:r w:rsidR="002F1B6B" w:rsidRPr="00314FC9">
        <w:rPr>
          <w:rFonts w:ascii="Times New Roman" w:hAnsi="Times New Roman" w:cs="Times New Roman"/>
          <w:sz w:val="24"/>
          <w:szCs w:val="24"/>
          <w:lang w:val="uk-UA"/>
        </w:rPr>
        <w:t xml:space="preserve">постійної </w:t>
      </w:r>
      <w:r w:rsidRPr="00314FC9">
        <w:rPr>
          <w:rFonts w:ascii="Times New Roman" w:hAnsi="Times New Roman" w:cs="Times New Roman"/>
          <w:sz w:val="24"/>
          <w:szCs w:val="24"/>
          <w:lang w:val="uk-UA"/>
        </w:rPr>
        <w:t>комісії, та присутніх на засіданнях;</w:t>
      </w:r>
    </w:p>
    <w:p w:rsidR="00131950" w:rsidRPr="00314FC9" w:rsidRDefault="00131950" w:rsidP="00314FC9">
      <w:pPr>
        <w:pStyle w:val="a3"/>
        <w:numPr>
          <w:ilvl w:val="0"/>
          <w:numId w:val="3"/>
        </w:numPr>
        <w:spacing w:after="0"/>
        <w:ind w:left="1134"/>
        <w:jc w:val="both"/>
        <w:rPr>
          <w:rFonts w:ascii="Times New Roman" w:hAnsi="Times New Roman" w:cs="Times New Roman"/>
          <w:sz w:val="24"/>
          <w:szCs w:val="24"/>
          <w:lang w:val="uk-UA"/>
        </w:rPr>
      </w:pPr>
      <w:r w:rsidRPr="00314FC9">
        <w:rPr>
          <w:rFonts w:ascii="Times New Roman" w:hAnsi="Times New Roman" w:cs="Times New Roman"/>
          <w:sz w:val="24"/>
          <w:szCs w:val="24"/>
          <w:lang w:val="uk-UA"/>
        </w:rPr>
        <w:t>контролює виконання рішень постійної комісії та забезпечення членів постійної комісії необхідними документами і матеріалами;</w:t>
      </w:r>
    </w:p>
    <w:p w:rsidR="00131950" w:rsidRPr="00314FC9" w:rsidRDefault="00131950" w:rsidP="00314FC9">
      <w:pPr>
        <w:pStyle w:val="a3"/>
        <w:numPr>
          <w:ilvl w:val="0"/>
          <w:numId w:val="3"/>
        </w:numPr>
        <w:spacing w:after="0"/>
        <w:ind w:left="1134"/>
        <w:jc w:val="both"/>
        <w:rPr>
          <w:rFonts w:ascii="Times New Roman" w:hAnsi="Times New Roman" w:cs="Times New Roman"/>
          <w:sz w:val="24"/>
          <w:szCs w:val="24"/>
          <w:lang w:val="uk-UA"/>
        </w:rPr>
      </w:pPr>
      <w:r w:rsidRPr="00314FC9">
        <w:rPr>
          <w:rFonts w:ascii="Times New Roman" w:hAnsi="Times New Roman" w:cs="Times New Roman"/>
          <w:sz w:val="24"/>
          <w:szCs w:val="24"/>
          <w:lang w:val="uk-UA"/>
        </w:rPr>
        <w:t>контролює виконання планів роботи постійної комісії.</w:t>
      </w:r>
    </w:p>
    <w:p w:rsidR="00131950" w:rsidRPr="00131950" w:rsidRDefault="001A3F35" w:rsidP="00131950">
      <w:pPr>
        <w:spacing w:after="0"/>
        <w:ind w:left="720"/>
        <w:jc w:val="both"/>
        <w:rPr>
          <w:rFonts w:ascii="Times New Roman" w:hAnsi="Times New Roman" w:cs="Times New Roman"/>
          <w:sz w:val="24"/>
          <w:szCs w:val="24"/>
          <w:lang w:val="uk-UA"/>
        </w:rPr>
      </w:pPr>
      <w:r>
        <w:rPr>
          <w:rFonts w:ascii="Times New Roman" w:hAnsi="Times New Roman" w:cs="Times New Roman"/>
          <w:sz w:val="24"/>
          <w:szCs w:val="24"/>
          <w:lang w:val="uk-UA"/>
        </w:rPr>
        <w:t>4.</w:t>
      </w:r>
      <w:r w:rsidR="009F096A">
        <w:rPr>
          <w:rFonts w:ascii="Times New Roman" w:hAnsi="Times New Roman" w:cs="Times New Roman"/>
          <w:sz w:val="24"/>
          <w:szCs w:val="24"/>
          <w:lang w:val="uk-UA"/>
        </w:rPr>
        <w:t>4.</w:t>
      </w:r>
      <w:r>
        <w:rPr>
          <w:rFonts w:ascii="Times New Roman" w:hAnsi="Times New Roman" w:cs="Times New Roman"/>
          <w:sz w:val="24"/>
          <w:szCs w:val="24"/>
          <w:lang w:val="uk-UA"/>
        </w:rPr>
        <w:t xml:space="preserve"> </w:t>
      </w:r>
      <w:r w:rsidR="00131950" w:rsidRPr="00131950">
        <w:rPr>
          <w:rFonts w:ascii="Times New Roman" w:hAnsi="Times New Roman" w:cs="Times New Roman"/>
          <w:sz w:val="24"/>
          <w:szCs w:val="24"/>
          <w:lang w:val="uk-UA"/>
        </w:rPr>
        <w:t>Члени постійних комісій:</w:t>
      </w:r>
    </w:p>
    <w:p w:rsidR="00131950" w:rsidRPr="00314FC9" w:rsidRDefault="00131950" w:rsidP="00314FC9">
      <w:pPr>
        <w:pStyle w:val="a3"/>
        <w:numPr>
          <w:ilvl w:val="0"/>
          <w:numId w:val="7"/>
        </w:numPr>
        <w:spacing w:after="0"/>
        <w:ind w:left="1134"/>
        <w:jc w:val="both"/>
        <w:rPr>
          <w:rFonts w:ascii="Times New Roman" w:hAnsi="Times New Roman" w:cs="Times New Roman"/>
          <w:sz w:val="24"/>
          <w:szCs w:val="24"/>
          <w:lang w:val="uk-UA"/>
        </w:rPr>
      </w:pPr>
      <w:r w:rsidRPr="00314FC9">
        <w:rPr>
          <w:rFonts w:ascii="Times New Roman" w:hAnsi="Times New Roman" w:cs="Times New Roman"/>
          <w:sz w:val="24"/>
          <w:szCs w:val="24"/>
          <w:lang w:val="uk-UA"/>
        </w:rPr>
        <w:t>беруть  участь у   роботі постійних комісій;</w:t>
      </w:r>
    </w:p>
    <w:p w:rsidR="00131950" w:rsidRPr="00314FC9" w:rsidRDefault="00131950" w:rsidP="00314FC9">
      <w:pPr>
        <w:pStyle w:val="a3"/>
        <w:numPr>
          <w:ilvl w:val="0"/>
          <w:numId w:val="7"/>
        </w:numPr>
        <w:spacing w:after="0"/>
        <w:ind w:left="1134"/>
        <w:jc w:val="both"/>
        <w:rPr>
          <w:rFonts w:ascii="Times New Roman" w:hAnsi="Times New Roman" w:cs="Times New Roman"/>
          <w:sz w:val="24"/>
          <w:szCs w:val="24"/>
          <w:lang w:val="uk-UA"/>
        </w:rPr>
      </w:pPr>
      <w:r w:rsidRPr="00314FC9">
        <w:rPr>
          <w:rFonts w:ascii="Times New Roman" w:hAnsi="Times New Roman" w:cs="Times New Roman"/>
          <w:sz w:val="24"/>
          <w:szCs w:val="24"/>
          <w:lang w:val="uk-UA"/>
        </w:rPr>
        <w:t>виконують  доручення, надані головою постійної комісії, можуть подавати  свої пропозиції щодо організації роботи постійної комісії, звітують  про  виконання  доручень;</w:t>
      </w:r>
    </w:p>
    <w:p w:rsidR="00131950" w:rsidRPr="00314FC9" w:rsidRDefault="00131950" w:rsidP="00314FC9">
      <w:pPr>
        <w:pStyle w:val="a3"/>
        <w:numPr>
          <w:ilvl w:val="0"/>
          <w:numId w:val="7"/>
        </w:numPr>
        <w:spacing w:after="0"/>
        <w:ind w:left="1134"/>
        <w:jc w:val="both"/>
        <w:rPr>
          <w:rFonts w:ascii="Times New Roman" w:hAnsi="Times New Roman" w:cs="Times New Roman"/>
          <w:sz w:val="24"/>
          <w:szCs w:val="24"/>
          <w:lang w:val="uk-UA"/>
        </w:rPr>
      </w:pPr>
      <w:r w:rsidRPr="00314FC9">
        <w:rPr>
          <w:rFonts w:ascii="Times New Roman" w:hAnsi="Times New Roman" w:cs="Times New Roman"/>
          <w:sz w:val="24"/>
          <w:szCs w:val="24"/>
          <w:lang w:val="uk-UA"/>
        </w:rPr>
        <w:t>вносять пропозиції про розгляд на засіданнях постійних комісій питань, що належить до їх відання;</w:t>
      </w:r>
    </w:p>
    <w:p w:rsidR="00131950" w:rsidRPr="00314FC9" w:rsidRDefault="00131950" w:rsidP="00314FC9">
      <w:pPr>
        <w:pStyle w:val="a3"/>
        <w:numPr>
          <w:ilvl w:val="0"/>
          <w:numId w:val="7"/>
        </w:numPr>
        <w:spacing w:after="0"/>
        <w:ind w:left="1134"/>
        <w:jc w:val="both"/>
        <w:rPr>
          <w:rFonts w:ascii="Times New Roman" w:hAnsi="Times New Roman" w:cs="Times New Roman"/>
          <w:sz w:val="24"/>
          <w:szCs w:val="24"/>
          <w:lang w:val="uk-UA"/>
        </w:rPr>
      </w:pPr>
      <w:r w:rsidRPr="00314FC9">
        <w:rPr>
          <w:rFonts w:ascii="Times New Roman" w:hAnsi="Times New Roman" w:cs="Times New Roman"/>
          <w:sz w:val="24"/>
          <w:szCs w:val="24"/>
          <w:lang w:val="uk-UA"/>
        </w:rPr>
        <w:t>беруть участь в обговоренні рекомендацій, пропозицій, висновків, прийнятті рішень та підготовці проєктів рішень.</w:t>
      </w:r>
    </w:p>
    <w:p w:rsidR="00131950" w:rsidRDefault="00131950" w:rsidP="00765587">
      <w:pPr>
        <w:shd w:val="clear" w:color="auto" w:fill="FFFFFF"/>
        <w:spacing w:after="0"/>
        <w:jc w:val="both"/>
        <w:rPr>
          <w:rFonts w:ascii="Times New Roman" w:hAnsi="Times New Roman" w:cs="Times New Roman"/>
          <w:sz w:val="24"/>
          <w:szCs w:val="24"/>
          <w:lang w:val="uk-UA"/>
        </w:rPr>
      </w:pPr>
    </w:p>
    <w:p w:rsidR="009D1BB0" w:rsidRDefault="00AA36A0" w:rsidP="00765587">
      <w:pPr>
        <w:shd w:val="clear" w:color="auto" w:fill="FFFFFF"/>
        <w:spacing w:after="0"/>
        <w:jc w:val="both"/>
        <w:rPr>
          <w:rFonts w:ascii="Times New Roman" w:eastAsia="Times New Roman" w:hAnsi="Times New Roman" w:cs="Times New Roman"/>
          <w:b/>
          <w:sz w:val="24"/>
          <w:szCs w:val="24"/>
          <w:lang w:val="uk-UA"/>
        </w:rPr>
      </w:pPr>
      <w:r>
        <w:rPr>
          <w:rFonts w:ascii="Times New Roman" w:hAnsi="Times New Roman" w:cs="Times New Roman"/>
          <w:sz w:val="24"/>
          <w:szCs w:val="24"/>
          <w:lang w:val="uk-UA"/>
        </w:rPr>
        <w:tab/>
      </w:r>
      <w:r>
        <w:rPr>
          <w:rFonts w:ascii="Times New Roman" w:hAnsi="Times New Roman" w:cs="Times New Roman"/>
          <w:sz w:val="24"/>
          <w:szCs w:val="24"/>
          <w:lang w:val="uk-UA"/>
        </w:rPr>
        <w:tab/>
      </w:r>
      <w:r w:rsidR="00131950" w:rsidRPr="00314FC9">
        <w:rPr>
          <w:rFonts w:ascii="Times New Roman" w:hAnsi="Times New Roman" w:cs="Times New Roman"/>
          <w:b/>
          <w:sz w:val="24"/>
          <w:szCs w:val="24"/>
          <w:lang w:val="uk-UA"/>
        </w:rPr>
        <w:t>5</w:t>
      </w:r>
      <w:r w:rsidR="00D048A7" w:rsidRPr="00314FC9">
        <w:rPr>
          <w:rFonts w:ascii="Times New Roman" w:hAnsi="Times New Roman" w:cs="Times New Roman"/>
          <w:b/>
          <w:sz w:val="24"/>
          <w:szCs w:val="24"/>
          <w:lang w:val="uk-UA"/>
        </w:rPr>
        <w:t>.</w:t>
      </w:r>
      <w:r w:rsidR="00D048A7" w:rsidRPr="00AA36A0">
        <w:rPr>
          <w:rFonts w:ascii="Times New Roman" w:hAnsi="Times New Roman" w:cs="Times New Roman"/>
          <w:b/>
          <w:sz w:val="24"/>
          <w:szCs w:val="24"/>
          <w:lang w:val="uk-UA"/>
        </w:rPr>
        <w:t xml:space="preserve"> </w:t>
      </w:r>
      <w:r w:rsidRPr="00AA36A0">
        <w:rPr>
          <w:rFonts w:ascii="Times New Roman" w:hAnsi="Times New Roman" w:cs="Times New Roman"/>
          <w:b/>
          <w:sz w:val="24"/>
          <w:szCs w:val="24"/>
          <w:lang w:val="uk-UA"/>
        </w:rPr>
        <w:t>Протоколи постійних комісій, в</w:t>
      </w:r>
      <w:r w:rsidR="009D2412" w:rsidRPr="00AA36A0">
        <w:rPr>
          <w:rFonts w:ascii="Times New Roman" w:hAnsi="Times New Roman" w:cs="Times New Roman"/>
          <w:b/>
          <w:sz w:val="24"/>
          <w:szCs w:val="24"/>
          <w:lang w:val="uk-UA"/>
        </w:rPr>
        <w:t xml:space="preserve">исновки і рекомендації </w:t>
      </w:r>
      <w:r w:rsidR="009D1BB0" w:rsidRPr="00AA36A0">
        <w:rPr>
          <w:rFonts w:ascii="Times New Roman" w:eastAsia="Times New Roman" w:hAnsi="Times New Roman" w:cs="Times New Roman"/>
          <w:b/>
          <w:sz w:val="24"/>
          <w:szCs w:val="24"/>
          <w:lang w:val="uk-UA"/>
        </w:rPr>
        <w:t xml:space="preserve"> </w:t>
      </w:r>
    </w:p>
    <w:p w:rsidR="00765587" w:rsidRPr="00AA36A0" w:rsidRDefault="00765587" w:rsidP="00765587">
      <w:pPr>
        <w:shd w:val="clear" w:color="auto" w:fill="FFFFFF"/>
        <w:spacing w:after="0"/>
        <w:jc w:val="both"/>
        <w:rPr>
          <w:rFonts w:ascii="Times New Roman" w:hAnsi="Times New Roman" w:cs="Times New Roman"/>
          <w:b/>
          <w:sz w:val="24"/>
          <w:szCs w:val="24"/>
          <w:lang w:val="uk-UA"/>
        </w:rPr>
      </w:pPr>
    </w:p>
    <w:p w:rsidR="000A2C51" w:rsidRDefault="009D1BB0" w:rsidP="000A2C51">
      <w:pPr>
        <w:pStyle w:val="rvps2"/>
        <w:shd w:val="clear" w:color="auto" w:fill="FFFFFF"/>
        <w:spacing w:before="0" w:beforeAutospacing="0" w:after="0" w:afterAutospacing="0" w:line="276" w:lineRule="auto"/>
        <w:ind w:firstLine="360"/>
        <w:jc w:val="both"/>
        <w:rPr>
          <w:color w:val="000000"/>
          <w:lang w:val="uk-UA"/>
        </w:rPr>
      </w:pPr>
      <w:bookmarkStart w:id="6" w:name="n778"/>
      <w:bookmarkEnd w:id="6"/>
      <w:r w:rsidRPr="00137D90">
        <w:rPr>
          <w:color w:val="000000"/>
          <w:lang w:val="uk-UA"/>
        </w:rPr>
        <w:tab/>
      </w:r>
      <w:r w:rsidR="00131950">
        <w:rPr>
          <w:color w:val="000000"/>
          <w:lang w:val="uk-UA"/>
        </w:rPr>
        <w:t>5</w:t>
      </w:r>
      <w:r w:rsidRPr="00137D90">
        <w:rPr>
          <w:color w:val="000000"/>
          <w:lang w:val="uk-UA"/>
        </w:rPr>
        <w:t>.</w:t>
      </w:r>
      <w:r w:rsidR="00D048A7">
        <w:rPr>
          <w:color w:val="000000"/>
          <w:lang w:val="uk-UA"/>
        </w:rPr>
        <w:t>1.</w:t>
      </w:r>
      <w:r w:rsidRPr="00137D90">
        <w:rPr>
          <w:color w:val="000000"/>
          <w:lang w:val="uk-UA"/>
        </w:rPr>
        <w:t xml:space="preserve"> За результатами вивчення і розгляду питань постійні комісії </w:t>
      </w:r>
      <w:r>
        <w:rPr>
          <w:color w:val="000000"/>
          <w:lang w:val="uk-UA"/>
        </w:rPr>
        <w:t>готують висновки і рекомендації.</w:t>
      </w:r>
      <w:r w:rsidRPr="00137D90">
        <w:rPr>
          <w:color w:val="000000"/>
          <w:lang w:val="uk-UA"/>
        </w:rPr>
        <w:t xml:space="preserve"> Висновки і рекомендації постійної комісії приймаються більшістю голосів від загального складу </w:t>
      </w:r>
      <w:r w:rsidR="002F1B6B">
        <w:rPr>
          <w:color w:val="000000"/>
          <w:lang w:val="uk-UA"/>
        </w:rPr>
        <w:t xml:space="preserve">постійної </w:t>
      </w:r>
      <w:r w:rsidRPr="00137D90">
        <w:rPr>
          <w:color w:val="000000"/>
          <w:lang w:val="uk-UA"/>
        </w:rPr>
        <w:t xml:space="preserve">комісії і підписуються головою </w:t>
      </w:r>
      <w:r w:rsidR="002F1B6B">
        <w:rPr>
          <w:color w:val="000000"/>
          <w:lang w:val="uk-UA"/>
        </w:rPr>
        <w:t xml:space="preserve">постійної </w:t>
      </w:r>
      <w:r w:rsidRPr="00137D90">
        <w:rPr>
          <w:color w:val="000000"/>
          <w:lang w:val="uk-UA"/>
        </w:rPr>
        <w:t xml:space="preserve">комісії, а в разі його відсутності - заступником голови або секретарем </w:t>
      </w:r>
      <w:r w:rsidR="002F1B6B">
        <w:rPr>
          <w:color w:val="000000"/>
          <w:lang w:val="uk-UA"/>
        </w:rPr>
        <w:t xml:space="preserve">постійної </w:t>
      </w:r>
      <w:r w:rsidRPr="00137D90">
        <w:rPr>
          <w:color w:val="000000"/>
          <w:lang w:val="uk-UA"/>
        </w:rPr>
        <w:t xml:space="preserve">комісії. </w:t>
      </w:r>
      <w:r w:rsidR="00362A74">
        <w:rPr>
          <w:color w:val="000000"/>
          <w:lang w:val="uk-UA"/>
        </w:rPr>
        <w:t xml:space="preserve">Підрахунок голосів під час голосування здійснюється секретарем постійної комісії. </w:t>
      </w:r>
    </w:p>
    <w:p w:rsidR="00314FC9" w:rsidRDefault="000A2C51" w:rsidP="00314FC9">
      <w:pPr>
        <w:pStyle w:val="rvps2"/>
        <w:shd w:val="clear" w:color="auto" w:fill="FFFFFF"/>
        <w:spacing w:before="0" w:beforeAutospacing="0" w:after="0" w:afterAutospacing="0" w:line="276" w:lineRule="auto"/>
        <w:ind w:firstLine="708"/>
        <w:jc w:val="both"/>
        <w:rPr>
          <w:color w:val="000000"/>
          <w:lang w:val="uk-UA"/>
        </w:rPr>
      </w:pPr>
      <w:r w:rsidRPr="000A2C51">
        <w:rPr>
          <w:color w:val="000000"/>
          <w:lang w:val="uk-UA"/>
        </w:rPr>
        <w:t xml:space="preserve">За результатами розгляду проєктів рішень постійні комісії можуть надавати наступні висновки та рекомендації: </w:t>
      </w:r>
    </w:p>
    <w:p w:rsidR="00314FC9" w:rsidRDefault="000A2C51" w:rsidP="00314FC9">
      <w:pPr>
        <w:pStyle w:val="rvps2"/>
        <w:numPr>
          <w:ilvl w:val="0"/>
          <w:numId w:val="8"/>
        </w:numPr>
        <w:shd w:val="clear" w:color="auto" w:fill="FFFFFF"/>
        <w:spacing w:before="0" w:beforeAutospacing="0" w:after="0" w:afterAutospacing="0" w:line="276" w:lineRule="auto"/>
        <w:ind w:left="1134"/>
        <w:jc w:val="both"/>
        <w:rPr>
          <w:color w:val="000000"/>
          <w:lang w:val="uk-UA"/>
        </w:rPr>
      </w:pPr>
      <w:r w:rsidRPr="000A2C51">
        <w:rPr>
          <w:color w:val="000000"/>
          <w:lang w:val="uk-UA"/>
        </w:rPr>
        <w:t>рекомендація включити проєкт рішення до порядку денного сесії ради та затвердити (прийняти) відповідний проєкт рішення;</w:t>
      </w:r>
    </w:p>
    <w:p w:rsidR="00314FC9" w:rsidRDefault="000A2C51" w:rsidP="00314FC9">
      <w:pPr>
        <w:pStyle w:val="rvps2"/>
        <w:numPr>
          <w:ilvl w:val="0"/>
          <w:numId w:val="8"/>
        </w:numPr>
        <w:shd w:val="clear" w:color="auto" w:fill="FFFFFF"/>
        <w:spacing w:before="0" w:beforeAutospacing="0" w:after="0" w:afterAutospacing="0" w:line="276" w:lineRule="auto"/>
        <w:ind w:left="1134"/>
        <w:jc w:val="both"/>
        <w:rPr>
          <w:color w:val="000000"/>
          <w:lang w:val="uk-UA"/>
        </w:rPr>
      </w:pPr>
      <w:r w:rsidRPr="000A2C51">
        <w:rPr>
          <w:color w:val="000000"/>
          <w:lang w:val="uk-UA"/>
        </w:rPr>
        <w:t xml:space="preserve">рекомендація включити проєкт рішення до порядку денного сесії ради та відмовити у затвердженні (прийнятті) відповідного проєкту  рішення; </w:t>
      </w:r>
    </w:p>
    <w:p w:rsidR="00314FC9" w:rsidRDefault="000A2C51" w:rsidP="00314FC9">
      <w:pPr>
        <w:pStyle w:val="rvps2"/>
        <w:numPr>
          <w:ilvl w:val="0"/>
          <w:numId w:val="8"/>
        </w:numPr>
        <w:shd w:val="clear" w:color="auto" w:fill="FFFFFF"/>
        <w:spacing w:before="0" w:beforeAutospacing="0" w:after="0" w:afterAutospacing="0" w:line="276" w:lineRule="auto"/>
        <w:ind w:left="1134"/>
        <w:jc w:val="both"/>
        <w:rPr>
          <w:color w:val="000000"/>
          <w:lang w:val="uk-UA"/>
        </w:rPr>
      </w:pPr>
      <w:r w:rsidRPr="000A2C51">
        <w:rPr>
          <w:color w:val="000000"/>
          <w:lang w:val="uk-UA"/>
        </w:rPr>
        <w:t>рекомендація виконавцю проєкту рішення доопрацювати проєкт рішення та</w:t>
      </w:r>
      <w:r w:rsidRPr="000A2C51">
        <w:rPr>
          <w:color w:val="000000"/>
        </w:rPr>
        <w:t>/</w:t>
      </w:r>
      <w:r w:rsidRPr="000A2C51">
        <w:rPr>
          <w:color w:val="000000"/>
          <w:lang w:val="uk-UA"/>
        </w:rPr>
        <w:t xml:space="preserve">або внести до нього зміни; </w:t>
      </w:r>
    </w:p>
    <w:p w:rsidR="00314FC9" w:rsidRDefault="000A2C51" w:rsidP="00314FC9">
      <w:pPr>
        <w:pStyle w:val="rvps2"/>
        <w:numPr>
          <w:ilvl w:val="0"/>
          <w:numId w:val="8"/>
        </w:numPr>
        <w:shd w:val="clear" w:color="auto" w:fill="FFFFFF"/>
        <w:spacing w:before="0" w:beforeAutospacing="0" w:after="0" w:afterAutospacing="0" w:line="276" w:lineRule="auto"/>
        <w:ind w:left="1134"/>
        <w:jc w:val="both"/>
        <w:rPr>
          <w:color w:val="000000"/>
          <w:lang w:val="uk-UA"/>
        </w:rPr>
      </w:pPr>
      <w:r w:rsidRPr="000A2C51">
        <w:rPr>
          <w:color w:val="000000"/>
          <w:lang w:val="uk-UA"/>
        </w:rPr>
        <w:t>рекомендація відкласти розгляд питання для його додаткового вивчення;</w:t>
      </w:r>
    </w:p>
    <w:p w:rsidR="000A2C51" w:rsidRPr="000A2C51" w:rsidRDefault="000A2C51" w:rsidP="00314FC9">
      <w:pPr>
        <w:pStyle w:val="rvps2"/>
        <w:numPr>
          <w:ilvl w:val="0"/>
          <w:numId w:val="8"/>
        </w:numPr>
        <w:shd w:val="clear" w:color="auto" w:fill="FFFFFF"/>
        <w:spacing w:before="0" w:beforeAutospacing="0" w:after="0" w:afterAutospacing="0" w:line="276" w:lineRule="auto"/>
        <w:ind w:left="1134"/>
        <w:jc w:val="both"/>
        <w:rPr>
          <w:color w:val="000000"/>
          <w:lang w:val="uk-UA"/>
        </w:rPr>
      </w:pPr>
      <w:r w:rsidRPr="000A2C51">
        <w:rPr>
          <w:color w:val="000000"/>
          <w:lang w:val="uk-UA"/>
        </w:rPr>
        <w:t xml:space="preserve">висновок щодо осіб, які пропонуються для обрання, затвердження, призначення, погодження або звільнення радою. </w:t>
      </w:r>
    </w:p>
    <w:p w:rsidR="00362A74" w:rsidRDefault="00314FC9" w:rsidP="00314FC9">
      <w:pPr>
        <w:shd w:val="clear" w:color="auto" w:fill="FFFFFF"/>
        <w:tabs>
          <w:tab w:val="left" w:pos="709"/>
        </w:tabs>
        <w:spacing w:after="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ab/>
      </w:r>
      <w:r w:rsidR="00D048A7" w:rsidRPr="003E742E">
        <w:rPr>
          <w:rFonts w:ascii="Times New Roman" w:eastAsia="Times New Roman" w:hAnsi="Times New Roman" w:cs="Times New Roman"/>
          <w:sz w:val="24"/>
          <w:szCs w:val="24"/>
          <w:lang w:val="uk-UA"/>
        </w:rPr>
        <w:t>Надані висновки і рекомендац</w:t>
      </w:r>
      <w:r>
        <w:rPr>
          <w:rFonts w:ascii="Times New Roman" w:eastAsia="Times New Roman" w:hAnsi="Times New Roman" w:cs="Times New Roman"/>
          <w:sz w:val="24"/>
          <w:szCs w:val="24"/>
          <w:lang w:val="uk-UA"/>
        </w:rPr>
        <w:t>ії постійної комісії заносяться</w:t>
      </w:r>
      <w:r w:rsidR="00D048A7" w:rsidRPr="003E742E">
        <w:rPr>
          <w:rFonts w:ascii="Times New Roman" w:eastAsia="Times New Roman" w:hAnsi="Times New Roman" w:cs="Times New Roman"/>
          <w:sz w:val="24"/>
          <w:szCs w:val="24"/>
          <w:lang w:val="uk-UA"/>
        </w:rPr>
        <w:t xml:space="preserve">  у протокол засідання </w:t>
      </w:r>
      <w:r w:rsidR="001A3F35">
        <w:rPr>
          <w:rFonts w:ascii="Times New Roman" w:eastAsia="Times New Roman" w:hAnsi="Times New Roman" w:cs="Times New Roman"/>
          <w:sz w:val="24"/>
          <w:szCs w:val="24"/>
          <w:lang w:val="uk-UA"/>
        </w:rPr>
        <w:t xml:space="preserve">постійної </w:t>
      </w:r>
      <w:r w:rsidR="00D048A7" w:rsidRPr="003E742E">
        <w:rPr>
          <w:rFonts w:ascii="Times New Roman" w:eastAsia="Times New Roman" w:hAnsi="Times New Roman" w:cs="Times New Roman"/>
          <w:sz w:val="24"/>
          <w:szCs w:val="24"/>
          <w:lang w:val="uk-UA"/>
        </w:rPr>
        <w:t xml:space="preserve">комісії. </w:t>
      </w:r>
      <w:bookmarkStart w:id="7" w:name="n1127"/>
      <w:bookmarkStart w:id="8" w:name="n779"/>
      <w:bookmarkEnd w:id="7"/>
      <w:bookmarkEnd w:id="8"/>
    </w:p>
    <w:p w:rsidR="003B3801" w:rsidRPr="003B3801" w:rsidRDefault="003B3801" w:rsidP="003B3801">
      <w:pPr>
        <w:shd w:val="clear" w:color="auto" w:fill="FFFFFF"/>
        <w:tabs>
          <w:tab w:val="left" w:pos="709"/>
        </w:tabs>
        <w:spacing w:after="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ab/>
      </w:r>
      <w:r w:rsidRPr="003B3801">
        <w:rPr>
          <w:rFonts w:ascii="Times New Roman" w:eastAsia="Times New Roman" w:hAnsi="Times New Roman" w:cs="Times New Roman"/>
          <w:sz w:val="24"/>
          <w:szCs w:val="24"/>
          <w:lang w:val="uk-UA"/>
        </w:rPr>
        <w:t>У разі, якщо за  результатом розгляду проєкту рішення половина від загального складу комісії проголосувала «за» надання висновку або рекомендації, а інша половина членів комісії проголосувала «проти», та, відповідно, висновок або рекомендація не прийняті більшістю голосів від загального складу комісії, такий проєкт рішення включається до порядку денного сесії ради.</w:t>
      </w:r>
    </w:p>
    <w:p w:rsidR="003B3801" w:rsidRDefault="003B3801" w:rsidP="003B3801">
      <w:pPr>
        <w:shd w:val="clear" w:color="auto" w:fill="FFFFFF"/>
        <w:tabs>
          <w:tab w:val="left" w:pos="709"/>
        </w:tabs>
        <w:spacing w:after="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ab/>
      </w:r>
      <w:r w:rsidRPr="003B3801">
        <w:rPr>
          <w:rFonts w:ascii="Times New Roman" w:eastAsia="Times New Roman" w:hAnsi="Times New Roman" w:cs="Times New Roman"/>
          <w:sz w:val="24"/>
          <w:szCs w:val="24"/>
          <w:lang w:val="uk-UA"/>
        </w:rPr>
        <w:t>Вказаний принцип не застосовується під час роботи постійної комісії з питань будівництва, регулювання земельних відносин, охорони навколишнього середовища та благоустрою та постійної комісії з фінансово-економічних питань, бюджету, інвестицій та комунальної власності. Проєкти рішень щодо земельних правовідносин та щодо фінансово-економічних питань можуть бути включені до порядку денного сесії ради виключно у випадку, якщо такі проєкти рішень були рекомендовані до включення до порядку денного сесії ради відповідно постійною комісією з питань будівництва, регулювання земельних відносин, охорони навколишнього середовища та благоустрою та постійною комісією з фінансово-економічних питань, бюджету, інвестицій та комунальної власності, за що проголосувала більшість від загального складу відповідної комісії.</w:t>
      </w:r>
    </w:p>
    <w:p w:rsidR="00362A74" w:rsidRPr="00362A74" w:rsidRDefault="00314FC9" w:rsidP="00314FC9">
      <w:pPr>
        <w:shd w:val="clear" w:color="auto" w:fill="FFFFFF"/>
        <w:tabs>
          <w:tab w:val="left" w:pos="709"/>
        </w:tabs>
        <w:spacing w:after="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ab/>
      </w:r>
      <w:r w:rsidR="00362A74" w:rsidRPr="00362A74">
        <w:rPr>
          <w:rFonts w:ascii="Times New Roman" w:hAnsi="Times New Roman" w:cs="Times New Roman"/>
          <w:sz w:val="24"/>
          <w:szCs w:val="24"/>
          <w:lang w:val="uk-UA"/>
        </w:rPr>
        <w:t>В протоколі зазначаються:</w:t>
      </w:r>
    </w:p>
    <w:p w:rsidR="00362A74" w:rsidRPr="00314FC9" w:rsidRDefault="00362A74" w:rsidP="00314FC9">
      <w:pPr>
        <w:pStyle w:val="a3"/>
        <w:numPr>
          <w:ilvl w:val="0"/>
          <w:numId w:val="9"/>
        </w:numPr>
        <w:spacing w:after="0"/>
        <w:ind w:left="1134"/>
        <w:jc w:val="both"/>
        <w:rPr>
          <w:rFonts w:ascii="Times New Roman" w:hAnsi="Times New Roman" w:cs="Times New Roman"/>
          <w:sz w:val="24"/>
          <w:szCs w:val="24"/>
          <w:lang w:val="uk-UA"/>
        </w:rPr>
      </w:pPr>
      <w:r w:rsidRPr="00314FC9">
        <w:rPr>
          <w:rFonts w:ascii="Times New Roman" w:hAnsi="Times New Roman" w:cs="Times New Roman"/>
          <w:sz w:val="24"/>
          <w:szCs w:val="24"/>
          <w:lang w:val="uk-UA"/>
        </w:rPr>
        <w:t>номер протоколу, дата,  і місце проведення засідання;</w:t>
      </w:r>
    </w:p>
    <w:p w:rsidR="00362A74" w:rsidRPr="00314FC9" w:rsidRDefault="00362A74" w:rsidP="00314FC9">
      <w:pPr>
        <w:pStyle w:val="a3"/>
        <w:numPr>
          <w:ilvl w:val="0"/>
          <w:numId w:val="9"/>
        </w:numPr>
        <w:spacing w:after="0"/>
        <w:ind w:left="1134"/>
        <w:jc w:val="both"/>
        <w:rPr>
          <w:rFonts w:ascii="Times New Roman" w:hAnsi="Times New Roman" w:cs="Times New Roman"/>
          <w:sz w:val="24"/>
          <w:szCs w:val="24"/>
          <w:lang w:val="uk-UA"/>
        </w:rPr>
      </w:pPr>
      <w:r w:rsidRPr="00314FC9">
        <w:rPr>
          <w:rFonts w:ascii="Times New Roman" w:hAnsi="Times New Roman" w:cs="Times New Roman"/>
          <w:sz w:val="24"/>
          <w:szCs w:val="24"/>
          <w:lang w:val="uk-UA"/>
        </w:rPr>
        <w:t xml:space="preserve">прізвище головуючого на засіданні, список членів </w:t>
      </w:r>
      <w:r w:rsidR="002F1B6B" w:rsidRPr="00314FC9">
        <w:rPr>
          <w:rFonts w:ascii="Times New Roman" w:hAnsi="Times New Roman" w:cs="Times New Roman"/>
          <w:sz w:val="24"/>
          <w:szCs w:val="24"/>
          <w:lang w:val="uk-UA"/>
        </w:rPr>
        <w:t xml:space="preserve">постійної </w:t>
      </w:r>
      <w:r w:rsidRPr="00314FC9">
        <w:rPr>
          <w:rFonts w:ascii="Times New Roman" w:hAnsi="Times New Roman" w:cs="Times New Roman"/>
          <w:sz w:val="24"/>
          <w:szCs w:val="24"/>
          <w:lang w:val="uk-UA"/>
        </w:rPr>
        <w:t>комісії, присутніх на засіданні та відсутніх, список інших осіб присутніх на засіданні;</w:t>
      </w:r>
    </w:p>
    <w:p w:rsidR="00362A74" w:rsidRPr="00314FC9" w:rsidRDefault="00362A74" w:rsidP="00314FC9">
      <w:pPr>
        <w:pStyle w:val="a3"/>
        <w:numPr>
          <w:ilvl w:val="0"/>
          <w:numId w:val="9"/>
        </w:numPr>
        <w:spacing w:after="0"/>
        <w:ind w:left="1134"/>
        <w:jc w:val="both"/>
        <w:rPr>
          <w:rFonts w:ascii="Times New Roman" w:hAnsi="Times New Roman" w:cs="Times New Roman"/>
          <w:sz w:val="24"/>
          <w:szCs w:val="24"/>
          <w:lang w:val="uk-UA"/>
        </w:rPr>
      </w:pPr>
      <w:r w:rsidRPr="00314FC9">
        <w:rPr>
          <w:rFonts w:ascii="Times New Roman" w:hAnsi="Times New Roman" w:cs="Times New Roman"/>
          <w:sz w:val="24"/>
          <w:szCs w:val="24"/>
          <w:lang w:val="uk-UA"/>
        </w:rPr>
        <w:t>порядок денний засідання;</w:t>
      </w:r>
    </w:p>
    <w:p w:rsidR="00362A74" w:rsidRPr="00314FC9" w:rsidRDefault="00362A74" w:rsidP="00314FC9">
      <w:pPr>
        <w:pStyle w:val="a3"/>
        <w:numPr>
          <w:ilvl w:val="0"/>
          <w:numId w:val="9"/>
        </w:numPr>
        <w:spacing w:after="0"/>
        <w:ind w:left="1134"/>
        <w:jc w:val="both"/>
        <w:rPr>
          <w:rFonts w:ascii="Times New Roman" w:hAnsi="Times New Roman" w:cs="Times New Roman"/>
          <w:sz w:val="24"/>
          <w:szCs w:val="24"/>
          <w:lang w:val="uk-UA"/>
        </w:rPr>
      </w:pPr>
      <w:r w:rsidRPr="00314FC9">
        <w:rPr>
          <w:rFonts w:ascii="Times New Roman" w:hAnsi="Times New Roman" w:cs="Times New Roman"/>
          <w:sz w:val="24"/>
          <w:szCs w:val="24"/>
          <w:lang w:val="uk-UA"/>
        </w:rPr>
        <w:t>розглянуті питання порядку денного;</w:t>
      </w:r>
    </w:p>
    <w:p w:rsidR="00362A74" w:rsidRPr="00314FC9" w:rsidRDefault="00362A74" w:rsidP="00314FC9">
      <w:pPr>
        <w:pStyle w:val="a3"/>
        <w:numPr>
          <w:ilvl w:val="0"/>
          <w:numId w:val="9"/>
        </w:numPr>
        <w:spacing w:after="0"/>
        <w:ind w:left="1134"/>
        <w:jc w:val="both"/>
        <w:rPr>
          <w:rFonts w:ascii="Times New Roman" w:hAnsi="Times New Roman" w:cs="Times New Roman"/>
          <w:sz w:val="24"/>
          <w:szCs w:val="24"/>
          <w:lang w:val="uk-UA"/>
        </w:rPr>
      </w:pPr>
      <w:r w:rsidRPr="00314FC9">
        <w:rPr>
          <w:rFonts w:ascii="Times New Roman" w:hAnsi="Times New Roman" w:cs="Times New Roman"/>
          <w:sz w:val="24"/>
          <w:szCs w:val="24"/>
          <w:lang w:val="uk-UA"/>
        </w:rPr>
        <w:t>назви документів, розглянутих на засіданні постійної комісії;</w:t>
      </w:r>
    </w:p>
    <w:p w:rsidR="00362A74" w:rsidRPr="00314FC9" w:rsidRDefault="00362A74" w:rsidP="00314FC9">
      <w:pPr>
        <w:pStyle w:val="a3"/>
        <w:numPr>
          <w:ilvl w:val="0"/>
          <w:numId w:val="9"/>
        </w:numPr>
        <w:spacing w:after="0"/>
        <w:ind w:left="1134"/>
        <w:jc w:val="both"/>
        <w:rPr>
          <w:rFonts w:ascii="Times New Roman" w:hAnsi="Times New Roman" w:cs="Times New Roman"/>
          <w:sz w:val="24"/>
          <w:szCs w:val="24"/>
          <w:lang w:val="uk-UA"/>
        </w:rPr>
      </w:pPr>
      <w:r w:rsidRPr="00314FC9">
        <w:rPr>
          <w:rFonts w:ascii="Times New Roman" w:hAnsi="Times New Roman" w:cs="Times New Roman"/>
          <w:sz w:val="24"/>
          <w:szCs w:val="24"/>
          <w:lang w:val="uk-UA"/>
        </w:rPr>
        <w:t>результати голосування з питань порядку денного;</w:t>
      </w:r>
    </w:p>
    <w:p w:rsidR="00362A74" w:rsidRPr="00314FC9" w:rsidRDefault="00362A74" w:rsidP="00314FC9">
      <w:pPr>
        <w:pStyle w:val="a3"/>
        <w:numPr>
          <w:ilvl w:val="0"/>
          <w:numId w:val="9"/>
        </w:numPr>
        <w:spacing w:after="0"/>
        <w:ind w:left="1134"/>
        <w:jc w:val="both"/>
        <w:rPr>
          <w:rFonts w:ascii="Times New Roman" w:hAnsi="Times New Roman" w:cs="Times New Roman"/>
          <w:sz w:val="24"/>
          <w:szCs w:val="24"/>
          <w:lang w:val="uk-UA"/>
        </w:rPr>
      </w:pPr>
      <w:r w:rsidRPr="00314FC9">
        <w:rPr>
          <w:rFonts w:ascii="Times New Roman" w:hAnsi="Times New Roman" w:cs="Times New Roman"/>
          <w:sz w:val="24"/>
          <w:szCs w:val="24"/>
          <w:lang w:val="uk-UA"/>
        </w:rPr>
        <w:t>прийняті рішення, рекомендації, висновки.</w:t>
      </w:r>
    </w:p>
    <w:p w:rsidR="00D048A7" w:rsidRPr="003E742E" w:rsidRDefault="00D048A7" w:rsidP="00765587">
      <w:pPr>
        <w:shd w:val="clear" w:color="auto" w:fill="FFFFFF"/>
        <w:spacing w:after="0"/>
        <w:jc w:val="both"/>
        <w:rPr>
          <w:rFonts w:ascii="Times New Roman" w:eastAsia="Times New Roman" w:hAnsi="Times New Roman" w:cs="Times New Roman"/>
          <w:sz w:val="24"/>
          <w:szCs w:val="24"/>
          <w:lang w:val="uk-UA"/>
        </w:rPr>
      </w:pPr>
      <w:r w:rsidRPr="003E742E">
        <w:rPr>
          <w:rFonts w:ascii="Times New Roman" w:eastAsia="Times New Roman" w:hAnsi="Times New Roman" w:cs="Times New Roman"/>
          <w:sz w:val="24"/>
          <w:szCs w:val="24"/>
          <w:lang w:val="uk-UA"/>
        </w:rPr>
        <w:tab/>
      </w:r>
      <w:r w:rsidR="00131950">
        <w:rPr>
          <w:rFonts w:ascii="Times New Roman" w:eastAsia="Times New Roman" w:hAnsi="Times New Roman" w:cs="Times New Roman"/>
          <w:sz w:val="24"/>
          <w:szCs w:val="24"/>
          <w:lang w:val="uk-UA"/>
        </w:rPr>
        <w:t>5</w:t>
      </w:r>
      <w:r w:rsidR="00AA36A0">
        <w:rPr>
          <w:rFonts w:ascii="Times New Roman" w:eastAsia="Times New Roman" w:hAnsi="Times New Roman" w:cs="Times New Roman"/>
          <w:sz w:val="24"/>
          <w:szCs w:val="24"/>
          <w:lang w:val="uk-UA"/>
        </w:rPr>
        <w:t xml:space="preserve">.2. </w:t>
      </w:r>
      <w:r w:rsidRPr="003E742E">
        <w:rPr>
          <w:rFonts w:ascii="Times New Roman" w:eastAsia="Times New Roman" w:hAnsi="Times New Roman" w:cs="Times New Roman"/>
          <w:sz w:val="24"/>
          <w:szCs w:val="24"/>
          <w:lang w:val="uk-UA"/>
        </w:rPr>
        <w:t xml:space="preserve">Секретар  постійної комісії </w:t>
      </w:r>
      <w:r w:rsidRPr="003E742E">
        <w:rPr>
          <w:rFonts w:ascii="Times New Roman" w:hAnsi="Times New Roman" w:cs="Times New Roman"/>
          <w:sz w:val="24"/>
          <w:szCs w:val="24"/>
          <w:shd w:val="clear" w:color="auto" w:fill="FFFFFF"/>
          <w:lang w:val="uk-UA"/>
        </w:rPr>
        <w:t xml:space="preserve">не пізніше </w:t>
      </w:r>
      <w:r w:rsidR="001036D5">
        <w:rPr>
          <w:rFonts w:ascii="Times New Roman" w:hAnsi="Times New Roman" w:cs="Times New Roman"/>
          <w:sz w:val="24"/>
          <w:szCs w:val="24"/>
          <w:shd w:val="clear" w:color="auto" w:fill="FFFFFF"/>
          <w:lang w:val="uk-UA"/>
        </w:rPr>
        <w:t>трьох</w:t>
      </w:r>
      <w:r w:rsidR="001036D5" w:rsidRPr="003E742E">
        <w:rPr>
          <w:rFonts w:ascii="Times New Roman" w:hAnsi="Times New Roman" w:cs="Times New Roman"/>
          <w:sz w:val="24"/>
          <w:szCs w:val="24"/>
          <w:shd w:val="clear" w:color="auto" w:fill="FFFFFF"/>
          <w:lang w:val="uk-UA"/>
        </w:rPr>
        <w:t xml:space="preserve"> </w:t>
      </w:r>
      <w:r w:rsidRPr="003E742E">
        <w:rPr>
          <w:rFonts w:ascii="Times New Roman" w:hAnsi="Times New Roman" w:cs="Times New Roman"/>
          <w:sz w:val="24"/>
          <w:szCs w:val="24"/>
          <w:shd w:val="clear" w:color="auto" w:fill="FFFFFF"/>
          <w:lang w:val="uk-UA"/>
        </w:rPr>
        <w:t>робочих днів</w:t>
      </w:r>
      <w:r w:rsidRPr="003E742E">
        <w:rPr>
          <w:rFonts w:ascii="Times New Roman" w:eastAsia="Times New Roman" w:hAnsi="Times New Roman" w:cs="Times New Roman"/>
          <w:sz w:val="24"/>
          <w:szCs w:val="24"/>
          <w:lang w:val="uk-UA"/>
        </w:rPr>
        <w:t xml:space="preserve"> оформлює протокол засідання </w:t>
      </w:r>
      <w:r w:rsidR="002F1B6B">
        <w:rPr>
          <w:rFonts w:ascii="Times New Roman" w:eastAsia="Times New Roman" w:hAnsi="Times New Roman" w:cs="Times New Roman"/>
          <w:sz w:val="24"/>
          <w:szCs w:val="24"/>
          <w:lang w:val="uk-UA"/>
        </w:rPr>
        <w:t xml:space="preserve">постійної </w:t>
      </w:r>
      <w:r w:rsidRPr="003E742E">
        <w:rPr>
          <w:rFonts w:ascii="Times New Roman" w:eastAsia="Times New Roman" w:hAnsi="Times New Roman" w:cs="Times New Roman"/>
          <w:sz w:val="24"/>
          <w:szCs w:val="24"/>
          <w:lang w:val="uk-UA"/>
        </w:rPr>
        <w:t xml:space="preserve">комісії. </w:t>
      </w:r>
    </w:p>
    <w:p w:rsidR="00D048A7" w:rsidRPr="003E742E" w:rsidRDefault="00314FC9" w:rsidP="00314FC9">
      <w:pPr>
        <w:shd w:val="clear" w:color="auto" w:fill="FFFFFF"/>
        <w:tabs>
          <w:tab w:val="left" w:pos="709"/>
        </w:tabs>
        <w:spacing w:after="0"/>
        <w:jc w:val="both"/>
        <w:rPr>
          <w:rFonts w:ascii="Times New Roman" w:eastAsia="Times New Roman" w:hAnsi="Times New Roman" w:cs="Times New Roman"/>
          <w:b/>
          <w:sz w:val="24"/>
          <w:szCs w:val="24"/>
          <w:lang w:val="uk-UA"/>
        </w:rPr>
      </w:pPr>
      <w:r>
        <w:rPr>
          <w:rFonts w:ascii="Times New Roman" w:hAnsi="Times New Roman" w:cs="Times New Roman"/>
          <w:sz w:val="24"/>
          <w:szCs w:val="24"/>
          <w:shd w:val="clear" w:color="auto" w:fill="FFFFFF"/>
          <w:lang w:val="uk-UA"/>
        </w:rPr>
        <w:tab/>
      </w:r>
      <w:r w:rsidR="00131950">
        <w:rPr>
          <w:rFonts w:ascii="Times New Roman" w:hAnsi="Times New Roman" w:cs="Times New Roman"/>
          <w:sz w:val="24"/>
          <w:szCs w:val="24"/>
          <w:shd w:val="clear" w:color="auto" w:fill="FFFFFF"/>
          <w:lang w:val="uk-UA"/>
        </w:rPr>
        <w:t>5</w:t>
      </w:r>
      <w:r w:rsidR="00AA36A0">
        <w:rPr>
          <w:rFonts w:ascii="Times New Roman" w:hAnsi="Times New Roman" w:cs="Times New Roman"/>
          <w:sz w:val="24"/>
          <w:szCs w:val="24"/>
          <w:shd w:val="clear" w:color="auto" w:fill="FFFFFF"/>
          <w:lang w:val="uk-UA"/>
        </w:rPr>
        <w:t xml:space="preserve">.3. </w:t>
      </w:r>
      <w:r w:rsidR="00D048A7" w:rsidRPr="003E742E">
        <w:rPr>
          <w:rFonts w:ascii="Times New Roman" w:hAnsi="Times New Roman" w:cs="Times New Roman"/>
          <w:sz w:val="24"/>
          <w:szCs w:val="24"/>
          <w:shd w:val="clear" w:color="auto" w:fill="FFFFFF"/>
          <w:lang w:val="uk-UA"/>
        </w:rPr>
        <w:t>Протоколи засідань постійної комісії підписуються головою і секретарем комісії. </w:t>
      </w:r>
    </w:p>
    <w:p w:rsidR="00D048A7" w:rsidRPr="003E742E" w:rsidRDefault="00131950" w:rsidP="00314FC9">
      <w:pPr>
        <w:shd w:val="clear" w:color="auto" w:fill="FFFFFF"/>
        <w:spacing w:after="0"/>
        <w:ind w:firstLine="708"/>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r w:rsidR="00AA36A0">
        <w:rPr>
          <w:rFonts w:ascii="Times New Roman" w:eastAsia="Times New Roman" w:hAnsi="Times New Roman" w:cs="Times New Roman"/>
          <w:sz w:val="24"/>
          <w:szCs w:val="24"/>
          <w:lang w:val="uk-UA"/>
        </w:rPr>
        <w:t xml:space="preserve">.4. </w:t>
      </w:r>
      <w:r w:rsidR="00D048A7" w:rsidRPr="003E742E">
        <w:rPr>
          <w:rFonts w:ascii="Times New Roman" w:eastAsia="Times New Roman" w:hAnsi="Times New Roman" w:cs="Times New Roman"/>
          <w:sz w:val="24"/>
          <w:szCs w:val="24"/>
          <w:lang w:val="uk-UA"/>
        </w:rPr>
        <w:t>Протоколи засідань постійної ко</w:t>
      </w:r>
      <w:r w:rsidR="0015220A">
        <w:rPr>
          <w:rFonts w:ascii="Times New Roman" w:eastAsia="Times New Roman" w:hAnsi="Times New Roman" w:cs="Times New Roman"/>
          <w:sz w:val="24"/>
          <w:szCs w:val="24"/>
          <w:lang w:val="uk-UA"/>
        </w:rPr>
        <w:t>місії передаються на зберігання</w:t>
      </w:r>
      <w:r w:rsidR="00D048A7" w:rsidRPr="003E742E">
        <w:rPr>
          <w:rFonts w:ascii="Times New Roman" w:eastAsia="Times New Roman" w:hAnsi="Times New Roman" w:cs="Times New Roman"/>
          <w:sz w:val="24"/>
          <w:szCs w:val="24"/>
          <w:lang w:val="uk-UA"/>
        </w:rPr>
        <w:t xml:space="preserve"> до організаційного відділу, який оформлює необхідні витяги з  них і проводить розсилку відповідним адресатам. </w:t>
      </w:r>
    </w:p>
    <w:p w:rsidR="00D048A7" w:rsidRPr="003E742E" w:rsidRDefault="00D048A7" w:rsidP="00314FC9">
      <w:pPr>
        <w:shd w:val="clear" w:color="auto" w:fill="FFFFFF"/>
        <w:spacing w:after="0"/>
        <w:ind w:firstLine="708"/>
        <w:jc w:val="both"/>
        <w:rPr>
          <w:rFonts w:ascii="Times New Roman" w:eastAsia="Times New Roman" w:hAnsi="Times New Roman" w:cs="Times New Roman"/>
          <w:sz w:val="24"/>
          <w:szCs w:val="24"/>
          <w:lang w:val="uk-UA"/>
        </w:rPr>
      </w:pPr>
      <w:r w:rsidRPr="003E742E">
        <w:rPr>
          <w:rFonts w:ascii="Times New Roman" w:eastAsia="Times New Roman" w:hAnsi="Times New Roman" w:cs="Times New Roman"/>
          <w:sz w:val="24"/>
          <w:szCs w:val="24"/>
          <w:lang w:val="uk-UA"/>
        </w:rPr>
        <w:t>Протоколи засідань постійної комісії до передачі їх до архівного відділу виконавчого комітету Чорноморської міської ради Одеської області зберігаються в організаційному відділі.</w:t>
      </w:r>
    </w:p>
    <w:p w:rsidR="00D048A7" w:rsidRPr="003E742E" w:rsidRDefault="00131950" w:rsidP="00314FC9">
      <w:pPr>
        <w:shd w:val="clear" w:color="auto" w:fill="FFFFFF"/>
        <w:spacing w:after="0"/>
        <w:ind w:firstLine="708"/>
        <w:jc w:val="both"/>
        <w:rPr>
          <w:rFonts w:ascii="Times New Roman" w:eastAsia="Times New Roman" w:hAnsi="Times New Roman" w:cs="Times New Roman"/>
          <w:sz w:val="24"/>
          <w:szCs w:val="24"/>
          <w:lang w:val="uk-UA"/>
        </w:rPr>
      </w:pPr>
      <w:r>
        <w:rPr>
          <w:rFonts w:ascii="Times New Roman" w:hAnsi="Times New Roman" w:cs="Times New Roman"/>
          <w:sz w:val="24"/>
          <w:szCs w:val="24"/>
          <w:lang w:val="uk-UA"/>
        </w:rPr>
        <w:t>5</w:t>
      </w:r>
      <w:r w:rsidR="00AA36A0">
        <w:rPr>
          <w:rFonts w:ascii="Times New Roman" w:hAnsi="Times New Roman" w:cs="Times New Roman"/>
          <w:sz w:val="24"/>
          <w:szCs w:val="24"/>
          <w:lang w:val="uk-UA"/>
        </w:rPr>
        <w:t xml:space="preserve">.5. </w:t>
      </w:r>
      <w:r w:rsidR="00D048A7" w:rsidRPr="003E742E">
        <w:rPr>
          <w:rFonts w:ascii="Times New Roman" w:eastAsia="Times New Roman" w:hAnsi="Times New Roman" w:cs="Times New Roman"/>
          <w:sz w:val="24"/>
          <w:szCs w:val="24"/>
          <w:lang w:val="uk-UA"/>
        </w:rPr>
        <w:t>Висновки і рекомендації постійної комісії, протоколи її засідань є відкритими, оприлюднюються та надаються на запит відповідно до </w:t>
      </w:r>
      <w:hyperlink r:id="rId8" w:tgtFrame="_blank" w:history="1">
        <w:r w:rsidR="00D048A7" w:rsidRPr="003E742E">
          <w:rPr>
            <w:rFonts w:ascii="Times New Roman" w:eastAsia="Times New Roman" w:hAnsi="Times New Roman" w:cs="Times New Roman"/>
            <w:sz w:val="24"/>
            <w:szCs w:val="24"/>
            <w:lang w:val="uk-UA"/>
          </w:rPr>
          <w:t>Закону України «Про доступ до публічної інформації</w:t>
        </w:r>
      </w:hyperlink>
      <w:r w:rsidR="00D048A7" w:rsidRPr="003E742E">
        <w:rPr>
          <w:lang w:val="uk-UA"/>
        </w:rPr>
        <w:t>»</w:t>
      </w:r>
      <w:r w:rsidR="00D048A7" w:rsidRPr="003E742E">
        <w:rPr>
          <w:rFonts w:ascii="Times New Roman" w:eastAsia="Times New Roman" w:hAnsi="Times New Roman" w:cs="Times New Roman"/>
          <w:sz w:val="24"/>
          <w:szCs w:val="24"/>
          <w:lang w:val="uk-UA"/>
        </w:rPr>
        <w:t>.</w:t>
      </w:r>
    </w:p>
    <w:p w:rsidR="00D048A7" w:rsidRPr="003E742E" w:rsidRDefault="00131950" w:rsidP="00314FC9">
      <w:pPr>
        <w:pStyle w:val="rvps2"/>
        <w:shd w:val="clear" w:color="auto" w:fill="FFFFFF"/>
        <w:spacing w:before="0" w:beforeAutospacing="0" w:after="0" w:afterAutospacing="0" w:line="276" w:lineRule="auto"/>
        <w:ind w:firstLine="708"/>
        <w:jc w:val="both"/>
        <w:rPr>
          <w:lang w:val="uk-UA"/>
        </w:rPr>
      </w:pPr>
      <w:r>
        <w:rPr>
          <w:lang w:val="uk-UA"/>
        </w:rPr>
        <w:t>5</w:t>
      </w:r>
      <w:r w:rsidR="00AA36A0">
        <w:rPr>
          <w:lang w:val="uk-UA"/>
        </w:rPr>
        <w:t xml:space="preserve">.6. </w:t>
      </w:r>
      <w:r w:rsidR="00D048A7" w:rsidRPr="003E742E">
        <w:rPr>
          <w:lang w:val="uk-UA"/>
        </w:rPr>
        <w:t xml:space="preserve">Рекомендації постійних комісій підлягають обов'язковому розгляду органами, підприємствами, установами, організаціями, посадовими особами, яким вони адресовані. Про результати розгляду і вжиті заходи повинно бути повідомлено </w:t>
      </w:r>
      <w:r w:rsidR="002F1B6B">
        <w:rPr>
          <w:lang w:val="uk-UA"/>
        </w:rPr>
        <w:t xml:space="preserve">постійним </w:t>
      </w:r>
      <w:r w:rsidR="00D048A7" w:rsidRPr="003E742E">
        <w:rPr>
          <w:lang w:val="uk-UA"/>
        </w:rPr>
        <w:t>комісіям у встановлений ними строк.</w:t>
      </w:r>
    </w:p>
    <w:p w:rsidR="00D048A7" w:rsidRPr="003E742E" w:rsidRDefault="00D048A7" w:rsidP="00314FC9">
      <w:pPr>
        <w:pStyle w:val="rvps2"/>
        <w:shd w:val="clear" w:color="auto" w:fill="FFFFFF"/>
        <w:spacing w:before="0" w:beforeAutospacing="0" w:after="0" w:afterAutospacing="0" w:line="276" w:lineRule="auto"/>
        <w:ind w:firstLine="708"/>
        <w:jc w:val="both"/>
        <w:rPr>
          <w:lang w:val="uk-UA"/>
        </w:rPr>
      </w:pPr>
      <w:r w:rsidRPr="003E742E">
        <w:rPr>
          <w:lang w:val="uk-UA"/>
        </w:rPr>
        <w:t xml:space="preserve">Якщо постійна комісія не встановила такий строк, про результати розгляду і вжиті заходи повинно бути повідомлено протягом 30 календарних днів. </w:t>
      </w:r>
    </w:p>
    <w:p w:rsidR="009D1BB0" w:rsidRPr="00137D90" w:rsidRDefault="009D1BB0" w:rsidP="00765587">
      <w:pPr>
        <w:pStyle w:val="rvps2"/>
        <w:shd w:val="clear" w:color="auto" w:fill="FFFFFF"/>
        <w:spacing w:before="0" w:beforeAutospacing="0" w:after="0" w:afterAutospacing="0" w:line="276" w:lineRule="auto"/>
        <w:ind w:firstLine="360"/>
        <w:jc w:val="both"/>
        <w:rPr>
          <w:lang w:val="uk-UA"/>
        </w:rPr>
      </w:pPr>
      <w:r w:rsidRPr="00137D90">
        <w:rPr>
          <w:color w:val="000000"/>
          <w:lang w:val="uk-UA"/>
        </w:rPr>
        <w:t xml:space="preserve"> </w:t>
      </w:r>
    </w:p>
    <w:p w:rsidR="009D1BB0" w:rsidRPr="00AA36A0" w:rsidRDefault="00131950" w:rsidP="00765587">
      <w:pPr>
        <w:jc w:val="center"/>
        <w:rPr>
          <w:rFonts w:ascii="Times New Roman" w:hAnsi="Times New Roman" w:cs="Times New Roman"/>
          <w:b/>
          <w:sz w:val="24"/>
          <w:szCs w:val="24"/>
          <w:lang w:val="uk-UA"/>
        </w:rPr>
      </w:pPr>
      <w:r>
        <w:rPr>
          <w:rFonts w:ascii="Times New Roman" w:hAnsi="Times New Roman" w:cs="Times New Roman"/>
          <w:b/>
          <w:sz w:val="24"/>
          <w:szCs w:val="24"/>
          <w:lang w:val="uk-UA"/>
        </w:rPr>
        <w:t>6</w:t>
      </w:r>
      <w:r w:rsidR="00AA36A0">
        <w:rPr>
          <w:rFonts w:ascii="Times New Roman" w:hAnsi="Times New Roman" w:cs="Times New Roman"/>
          <w:b/>
          <w:sz w:val="24"/>
          <w:szCs w:val="24"/>
          <w:lang w:val="uk-UA"/>
        </w:rPr>
        <w:t xml:space="preserve">. </w:t>
      </w:r>
      <w:r w:rsidR="00AA36A0" w:rsidRPr="00AA36A0">
        <w:rPr>
          <w:rFonts w:ascii="Times New Roman" w:hAnsi="Times New Roman" w:cs="Times New Roman"/>
          <w:b/>
          <w:sz w:val="24"/>
          <w:szCs w:val="24"/>
          <w:lang w:val="uk-UA"/>
        </w:rPr>
        <w:t>Прикінцеві положення</w:t>
      </w:r>
    </w:p>
    <w:p w:rsidR="00AA36A0" w:rsidRPr="00AA36A0" w:rsidRDefault="00131950" w:rsidP="00765587">
      <w:pPr>
        <w:pStyle w:val="2"/>
        <w:spacing w:line="276" w:lineRule="auto"/>
        <w:rPr>
          <w:sz w:val="24"/>
        </w:rPr>
      </w:pPr>
      <w:r>
        <w:rPr>
          <w:sz w:val="24"/>
        </w:rPr>
        <w:t>6</w:t>
      </w:r>
      <w:r w:rsidR="00AA36A0">
        <w:rPr>
          <w:sz w:val="24"/>
        </w:rPr>
        <w:t xml:space="preserve">.1. </w:t>
      </w:r>
      <w:r w:rsidR="00AA36A0" w:rsidRPr="00AA36A0">
        <w:rPr>
          <w:sz w:val="24"/>
        </w:rPr>
        <w:t>Процедурні питання роботи постійних комісій, не передбачені цим Положенням</w:t>
      </w:r>
      <w:r w:rsidR="00314FC9">
        <w:rPr>
          <w:sz w:val="24"/>
        </w:rPr>
        <w:t>,</w:t>
      </w:r>
      <w:r w:rsidR="00AA36A0" w:rsidRPr="00AA36A0">
        <w:rPr>
          <w:sz w:val="24"/>
        </w:rPr>
        <w:t xml:space="preserve"> регулюються відповідно до Регламенту ради.</w:t>
      </w:r>
    </w:p>
    <w:p w:rsidR="00765587" w:rsidRDefault="00131950" w:rsidP="00314FC9">
      <w:pPr>
        <w:ind w:left="80" w:firstLine="720"/>
        <w:jc w:val="both"/>
        <w:rPr>
          <w:rFonts w:ascii="Times New Roman" w:eastAsia="Calibri" w:hAnsi="Times New Roman" w:cs="Times New Roman"/>
          <w:sz w:val="24"/>
          <w:szCs w:val="24"/>
          <w:lang w:val="uk-UA"/>
        </w:rPr>
      </w:pPr>
      <w:r>
        <w:rPr>
          <w:rFonts w:ascii="Times New Roman" w:hAnsi="Times New Roman" w:cs="Times New Roman"/>
          <w:sz w:val="24"/>
          <w:szCs w:val="24"/>
          <w:lang w:val="uk-UA"/>
        </w:rPr>
        <w:t>6</w:t>
      </w:r>
      <w:r w:rsidR="00314FC9">
        <w:rPr>
          <w:rFonts w:ascii="Times New Roman" w:hAnsi="Times New Roman" w:cs="Times New Roman"/>
          <w:sz w:val="24"/>
          <w:szCs w:val="24"/>
          <w:lang w:val="uk-UA"/>
        </w:rPr>
        <w:t xml:space="preserve">.2. </w:t>
      </w:r>
      <w:r w:rsidR="00314FC9">
        <w:rPr>
          <w:rFonts w:ascii="Times New Roman" w:eastAsia="Calibri" w:hAnsi="Times New Roman" w:cs="Times New Roman"/>
          <w:sz w:val="24"/>
          <w:szCs w:val="24"/>
          <w:lang w:val="uk-UA"/>
        </w:rPr>
        <w:t xml:space="preserve">Організаційно-методичне, технічне, </w:t>
      </w:r>
      <w:r w:rsidR="00AA36A0" w:rsidRPr="00AA36A0">
        <w:rPr>
          <w:rFonts w:ascii="Times New Roman" w:eastAsia="Calibri" w:hAnsi="Times New Roman" w:cs="Times New Roman"/>
          <w:sz w:val="24"/>
          <w:szCs w:val="24"/>
          <w:lang w:val="uk-UA"/>
        </w:rPr>
        <w:t>інформаційне і матеріальне обслуговування постійних комісій, а також забезпечення</w:t>
      </w:r>
      <w:r w:rsidR="00AA36A0" w:rsidRPr="00AA36A0">
        <w:rPr>
          <w:rFonts w:ascii="Times New Roman" w:eastAsia="Calibri" w:hAnsi="Times New Roman" w:cs="Times New Roman"/>
          <w:b/>
          <w:bCs/>
          <w:sz w:val="24"/>
          <w:szCs w:val="24"/>
          <w:lang w:val="uk-UA"/>
        </w:rPr>
        <w:t xml:space="preserve"> </w:t>
      </w:r>
      <w:r w:rsidR="00AA36A0" w:rsidRPr="00AA36A0">
        <w:rPr>
          <w:rFonts w:ascii="Times New Roman" w:eastAsia="Calibri" w:hAnsi="Times New Roman" w:cs="Times New Roman"/>
          <w:sz w:val="24"/>
          <w:szCs w:val="24"/>
          <w:lang w:val="uk-UA"/>
        </w:rPr>
        <w:t>їх функціонування здійснює секретар ради та організаційний відділ.</w:t>
      </w:r>
    </w:p>
    <w:p w:rsidR="0015220A" w:rsidRDefault="0015220A" w:rsidP="00314FC9">
      <w:pPr>
        <w:ind w:left="80" w:firstLine="720"/>
        <w:jc w:val="both"/>
        <w:rPr>
          <w:rFonts w:ascii="Times New Roman" w:hAnsi="Times New Roman" w:cs="Times New Roman"/>
          <w:sz w:val="24"/>
          <w:szCs w:val="24"/>
          <w:lang w:val="uk-UA"/>
        </w:rPr>
      </w:pPr>
    </w:p>
    <w:p w:rsidR="00765587" w:rsidRPr="00AA36A0" w:rsidRDefault="00765587" w:rsidP="00765587">
      <w:pPr>
        <w:ind w:left="80" w:firstLine="720"/>
        <w:jc w:val="both"/>
        <w:rPr>
          <w:rFonts w:ascii="Times New Roman" w:eastAsia="Calibri" w:hAnsi="Times New Roman" w:cs="Times New Roman"/>
          <w:sz w:val="24"/>
          <w:szCs w:val="24"/>
          <w:lang w:val="uk-UA"/>
        </w:rPr>
      </w:pPr>
      <w:r>
        <w:rPr>
          <w:rFonts w:ascii="Times New Roman" w:hAnsi="Times New Roman" w:cs="Times New Roman"/>
          <w:sz w:val="24"/>
          <w:szCs w:val="24"/>
          <w:lang w:val="uk-UA"/>
        </w:rPr>
        <w:t xml:space="preserve">Секретар міської ради </w:t>
      </w:r>
      <w:r w:rsidR="00272DA4">
        <w:rPr>
          <w:rFonts w:ascii="Times New Roman" w:hAnsi="Times New Roman" w:cs="Times New Roman"/>
          <w:sz w:val="24"/>
          <w:szCs w:val="24"/>
          <w:lang w:val="uk-UA"/>
        </w:rPr>
        <w:tab/>
      </w:r>
      <w:r w:rsidR="00272DA4">
        <w:rPr>
          <w:rFonts w:ascii="Times New Roman" w:hAnsi="Times New Roman" w:cs="Times New Roman"/>
          <w:sz w:val="24"/>
          <w:szCs w:val="24"/>
          <w:lang w:val="uk-UA"/>
        </w:rPr>
        <w:tab/>
      </w:r>
      <w:r w:rsidR="00272DA4">
        <w:rPr>
          <w:rFonts w:ascii="Times New Roman" w:hAnsi="Times New Roman" w:cs="Times New Roman"/>
          <w:sz w:val="24"/>
          <w:szCs w:val="24"/>
          <w:lang w:val="uk-UA"/>
        </w:rPr>
        <w:tab/>
      </w:r>
      <w:r w:rsidR="00272DA4">
        <w:rPr>
          <w:rFonts w:ascii="Times New Roman" w:hAnsi="Times New Roman" w:cs="Times New Roman"/>
          <w:sz w:val="24"/>
          <w:szCs w:val="24"/>
          <w:lang w:val="uk-UA"/>
        </w:rPr>
        <w:tab/>
      </w:r>
      <w:r w:rsidR="00272DA4">
        <w:rPr>
          <w:rFonts w:ascii="Times New Roman" w:hAnsi="Times New Roman" w:cs="Times New Roman"/>
          <w:sz w:val="24"/>
          <w:szCs w:val="24"/>
          <w:lang w:val="uk-UA"/>
        </w:rPr>
        <w:tab/>
        <w:t>Олег ПОЛІЩУК</w:t>
      </w:r>
    </w:p>
    <w:sectPr w:rsidR="00765587" w:rsidRPr="00AA36A0" w:rsidSect="00314FC9">
      <w:footerReference w:type="default" r:id="rId9"/>
      <w:pgSz w:w="11906" w:h="16838"/>
      <w:pgMar w:top="1134" w:right="70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06C8" w:rsidRDefault="001F06C8" w:rsidP="00314FC9">
      <w:pPr>
        <w:spacing w:after="0" w:line="240" w:lineRule="auto"/>
      </w:pPr>
      <w:r>
        <w:separator/>
      </w:r>
    </w:p>
  </w:endnote>
  <w:endnote w:type="continuationSeparator" w:id="0">
    <w:p w:rsidR="001F06C8" w:rsidRDefault="001F06C8" w:rsidP="00314F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Droid Sans Fallback">
    <w:altName w:val="MS Mincho"/>
    <w:charset w:val="80"/>
    <w:family w:val="auto"/>
    <w:pitch w:val="variable"/>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5255764"/>
      <w:docPartObj>
        <w:docPartGallery w:val="Page Numbers (Bottom of Page)"/>
        <w:docPartUnique/>
      </w:docPartObj>
    </w:sdtPr>
    <w:sdtContent>
      <w:p w:rsidR="00314FC9" w:rsidRDefault="007E0596">
        <w:pPr>
          <w:pStyle w:val="a8"/>
          <w:jc w:val="right"/>
        </w:pPr>
        <w:r>
          <w:fldChar w:fldCharType="begin"/>
        </w:r>
        <w:r w:rsidR="00314FC9">
          <w:instrText>PAGE   \* MERGEFORMAT</w:instrText>
        </w:r>
        <w:r>
          <w:fldChar w:fldCharType="separate"/>
        </w:r>
        <w:r w:rsidR="007D21AB">
          <w:rPr>
            <w:noProof/>
          </w:rPr>
          <w:t>2</w:t>
        </w:r>
        <w:r>
          <w:fldChar w:fldCharType="end"/>
        </w:r>
      </w:p>
    </w:sdtContent>
  </w:sdt>
  <w:p w:rsidR="00314FC9" w:rsidRDefault="00314FC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06C8" w:rsidRDefault="001F06C8" w:rsidP="00314FC9">
      <w:pPr>
        <w:spacing w:after="0" w:line="240" w:lineRule="auto"/>
      </w:pPr>
      <w:r>
        <w:separator/>
      </w:r>
    </w:p>
  </w:footnote>
  <w:footnote w:type="continuationSeparator" w:id="0">
    <w:p w:rsidR="001F06C8" w:rsidRDefault="001F06C8" w:rsidP="00314FC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706489"/>
    <w:multiLevelType w:val="hybridMultilevel"/>
    <w:tmpl w:val="44B2EC74"/>
    <w:lvl w:ilvl="0" w:tplc="3BBCED78">
      <w:start w:val="1"/>
      <w:numFmt w:val="bullet"/>
      <w:lvlText w:val="-"/>
      <w:lvlJc w:val="left"/>
      <w:pPr>
        <w:ind w:left="1520" w:hanging="360"/>
      </w:pPr>
      <w:rPr>
        <w:rFonts w:ascii="Times New Roman" w:eastAsia="Droid Sans Fallback" w:hAnsi="Times New Roman" w:hint="default"/>
      </w:rPr>
    </w:lvl>
    <w:lvl w:ilvl="1" w:tplc="04190003" w:tentative="1">
      <w:start w:val="1"/>
      <w:numFmt w:val="bullet"/>
      <w:lvlText w:val="o"/>
      <w:lvlJc w:val="left"/>
      <w:pPr>
        <w:ind w:left="2240" w:hanging="360"/>
      </w:pPr>
      <w:rPr>
        <w:rFonts w:ascii="Courier New" w:hAnsi="Courier New" w:cs="Courier New" w:hint="default"/>
      </w:rPr>
    </w:lvl>
    <w:lvl w:ilvl="2" w:tplc="04190005" w:tentative="1">
      <w:start w:val="1"/>
      <w:numFmt w:val="bullet"/>
      <w:lvlText w:val=""/>
      <w:lvlJc w:val="left"/>
      <w:pPr>
        <w:ind w:left="2960" w:hanging="360"/>
      </w:pPr>
      <w:rPr>
        <w:rFonts w:ascii="Wingdings" w:hAnsi="Wingdings" w:hint="default"/>
      </w:rPr>
    </w:lvl>
    <w:lvl w:ilvl="3" w:tplc="04190001" w:tentative="1">
      <w:start w:val="1"/>
      <w:numFmt w:val="bullet"/>
      <w:lvlText w:val=""/>
      <w:lvlJc w:val="left"/>
      <w:pPr>
        <w:ind w:left="3680" w:hanging="360"/>
      </w:pPr>
      <w:rPr>
        <w:rFonts w:ascii="Symbol" w:hAnsi="Symbol" w:hint="default"/>
      </w:rPr>
    </w:lvl>
    <w:lvl w:ilvl="4" w:tplc="04190003" w:tentative="1">
      <w:start w:val="1"/>
      <w:numFmt w:val="bullet"/>
      <w:lvlText w:val="o"/>
      <w:lvlJc w:val="left"/>
      <w:pPr>
        <w:ind w:left="4400" w:hanging="360"/>
      </w:pPr>
      <w:rPr>
        <w:rFonts w:ascii="Courier New" w:hAnsi="Courier New" w:cs="Courier New" w:hint="default"/>
      </w:rPr>
    </w:lvl>
    <w:lvl w:ilvl="5" w:tplc="04190005" w:tentative="1">
      <w:start w:val="1"/>
      <w:numFmt w:val="bullet"/>
      <w:lvlText w:val=""/>
      <w:lvlJc w:val="left"/>
      <w:pPr>
        <w:ind w:left="5120" w:hanging="360"/>
      </w:pPr>
      <w:rPr>
        <w:rFonts w:ascii="Wingdings" w:hAnsi="Wingdings" w:hint="default"/>
      </w:rPr>
    </w:lvl>
    <w:lvl w:ilvl="6" w:tplc="04190001" w:tentative="1">
      <w:start w:val="1"/>
      <w:numFmt w:val="bullet"/>
      <w:lvlText w:val=""/>
      <w:lvlJc w:val="left"/>
      <w:pPr>
        <w:ind w:left="5840" w:hanging="360"/>
      </w:pPr>
      <w:rPr>
        <w:rFonts w:ascii="Symbol" w:hAnsi="Symbol" w:hint="default"/>
      </w:rPr>
    </w:lvl>
    <w:lvl w:ilvl="7" w:tplc="04190003" w:tentative="1">
      <w:start w:val="1"/>
      <w:numFmt w:val="bullet"/>
      <w:lvlText w:val="o"/>
      <w:lvlJc w:val="left"/>
      <w:pPr>
        <w:ind w:left="6560" w:hanging="360"/>
      </w:pPr>
      <w:rPr>
        <w:rFonts w:ascii="Courier New" w:hAnsi="Courier New" w:cs="Courier New" w:hint="default"/>
      </w:rPr>
    </w:lvl>
    <w:lvl w:ilvl="8" w:tplc="04190005" w:tentative="1">
      <w:start w:val="1"/>
      <w:numFmt w:val="bullet"/>
      <w:lvlText w:val=""/>
      <w:lvlJc w:val="left"/>
      <w:pPr>
        <w:ind w:left="7280" w:hanging="360"/>
      </w:pPr>
      <w:rPr>
        <w:rFonts w:ascii="Wingdings" w:hAnsi="Wingdings" w:hint="default"/>
      </w:rPr>
    </w:lvl>
  </w:abstractNum>
  <w:abstractNum w:abstractNumId="1">
    <w:nsid w:val="36F76961"/>
    <w:multiLevelType w:val="hybridMultilevel"/>
    <w:tmpl w:val="F27E6CA2"/>
    <w:lvl w:ilvl="0" w:tplc="3BBCED78">
      <w:start w:val="1"/>
      <w:numFmt w:val="bullet"/>
      <w:lvlText w:val="-"/>
      <w:lvlJc w:val="left"/>
      <w:pPr>
        <w:ind w:left="1460" w:hanging="360"/>
      </w:pPr>
      <w:rPr>
        <w:rFonts w:ascii="Times New Roman" w:eastAsia="Droid Sans Fallback" w:hAnsi="Times New Roman"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2">
    <w:nsid w:val="375A42D1"/>
    <w:multiLevelType w:val="hybridMultilevel"/>
    <w:tmpl w:val="14CC1342"/>
    <w:lvl w:ilvl="0" w:tplc="DCCC31E2">
      <w:start w:val="18"/>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3CEB3225"/>
    <w:multiLevelType w:val="hybridMultilevel"/>
    <w:tmpl w:val="FA6241E6"/>
    <w:lvl w:ilvl="0" w:tplc="3BBCED78">
      <w:start w:val="1"/>
      <w:numFmt w:val="bullet"/>
      <w:lvlText w:val="-"/>
      <w:lvlJc w:val="left"/>
      <w:pPr>
        <w:ind w:left="1428" w:hanging="360"/>
      </w:pPr>
      <w:rPr>
        <w:rFonts w:ascii="Times New Roman" w:eastAsia="Droid Sans Fallback" w:hAnsi="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3CF36ABA"/>
    <w:multiLevelType w:val="hybridMultilevel"/>
    <w:tmpl w:val="C36ED924"/>
    <w:lvl w:ilvl="0" w:tplc="89C237E6">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4B275034"/>
    <w:multiLevelType w:val="hybridMultilevel"/>
    <w:tmpl w:val="4EE63EC2"/>
    <w:lvl w:ilvl="0" w:tplc="89C237E6">
      <w:numFmt w:val="bullet"/>
      <w:lvlText w:val="-"/>
      <w:lvlJc w:val="left"/>
      <w:pPr>
        <w:ind w:left="1800" w:hanging="360"/>
      </w:pPr>
      <w:rPr>
        <w:rFonts w:ascii="Times New Roman" w:eastAsiaTheme="minorHAns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4C883C5F"/>
    <w:multiLevelType w:val="hybridMultilevel"/>
    <w:tmpl w:val="9744A264"/>
    <w:lvl w:ilvl="0" w:tplc="3BBCED78">
      <w:start w:val="1"/>
      <w:numFmt w:val="bullet"/>
      <w:lvlText w:val="-"/>
      <w:lvlJc w:val="left"/>
      <w:pPr>
        <w:ind w:left="1440" w:hanging="360"/>
      </w:pPr>
      <w:rPr>
        <w:rFonts w:ascii="Times New Roman" w:eastAsia="Droid Sans Fallback"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6D91130A"/>
    <w:multiLevelType w:val="singleLevel"/>
    <w:tmpl w:val="1096ADBE"/>
    <w:lvl w:ilvl="0">
      <w:start w:val="1"/>
      <w:numFmt w:val="decimal"/>
      <w:lvlText w:val="%1."/>
      <w:lvlJc w:val="left"/>
      <w:pPr>
        <w:tabs>
          <w:tab w:val="num" w:pos="1080"/>
        </w:tabs>
        <w:ind w:left="1080" w:hanging="360"/>
      </w:pPr>
      <w:rPr>
        <w:rFonts w:hint="default"/>
      </w:rPr>
    </w:lvl>
  </w:abstractNum>
  <w:abstractNum w:abstractNumId="8">
    <w:nsid w:val="7CDC446E"/>
    <w:multiLevelType w:val="hybridMultilevel"/>
    <w:tmpl w:val="E9C029DA"/>
    <w:lvl w:ilvl="0" w:tplc="3BBCED78">
      <w:start w:val="1"/>
      <w:numFmt w:val="bullet"/>
      <w:lvlText w:val="-"/>
      <w:lvlJc w:val="left"/>
      <w:pPr>
        <w:ind w:left="1420" w:hanging="360"/>
      </w:pPr>
      <w:rPr>
        <w:rFonts w:ascii="Times New Roman" w:eastAsia="Droid Sans Fallback" w:hAnsi="Times New Roman"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num w:numId="1">
    <w:abstractNumId w:val="2"/>
  </w:num>
  <w:num w:numId="2">
    <w:abstractNumId w:val="7"/>
  </w:num>
  <w:num w:numId="3">
    <w:abstractNumId w:val="6"/>
  </w:num>
  <w:num w:numId="4">
    <w:abstractNumId w:val="4"/>
  </w:num>
  <w:num w:numId="5">
    <w:abstractNumId w:val="5"/>
  </w:num>
  <w:num w:numId="6">
    <w:abstractNumId w:val="8"/>
  </w:num>
  <w:num w:numId="7">
    <w:abstractNumId w:val="1"/>
  </w:num>
  <w:num w:numId="8">
    <w:abstractNumId w:val="3"/>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082DEF"/>
    <w:rsid w:val="00015671"/>
    <w:rsid w:val="00050A62"/>
    <w:rsid w:val="00082DEF"/>
    <w:rsid w:val="000907FA"/>
    <w:rsid w:val="000A2C51"/>
    <w:rsid w:val="001036D5"/>
    <w:rsid w:val="00131950"/>
    <w:rsid w:val="0015220A"/>
    <w:rsid w:val="001A3F35"/>
    <w:rsid w:val="001B2EE8"/>
    <w:rsid w:val="001F06C8"/>
    <w:rsid w:val="00224525"/>
    <w:rsid w:val="00234955"/>
    <w:rsid w:val="0024227F"/>
    <w:rsid w:val="00251456"/>
    <w:rsid w:val="00272DA4"/>
    <w:rsid w:val="002F1B6B"/>
    <w:rsid w:val="00314FC9"/>
    <w:rsid w:val="00316052"/>
    <w:rsid w:val="00361CA3"/>
    <w:rsid w:val="00362A74"/>
    <w:rsid w:val="003822B1"/>
    <w:rsid w:val="003B3801"/>
    <w:rsid w:val="004D1A38"/>
    <w:rsid w:val="005D0A25"/>
    <w:rsid w:val="005E3005"/>
    <w:rsid w:val="005E6777"/>
    <w:rsid w:val="006E4FF2"/>
    <w:rsid w:val="00765587"/>
    <w:rsid w:val="007901F9"/>
    <w:rsid w:val="007D21AB"/>
    <w:rsid w:val="007D3756"/>
    <w:rsid w:val="007E0596"/>
    <w:rsid w:val="007F59D3"/>
    <w:rsid w:val="007F7D05"/>
    <w:rsid w:val="0088729A"/>
    <w:rsid w:val="008F7DCC"/>
    <w:rsid w:val="00937861"/>
    <w:rsid w:val="00955014"/>
    <w:rsid w:val="009766DE"/>
    <w:rsid w:val="009A2742"/>
    <w:rsid w:val="009A74E0"/>
    <w:rsid w:val="009D1BB0"/>
    <w:rsid w:val="009D2412"/>
    <w:rsid w:val="009F096A"/>
    <w:rsid w:val="00A1728E"/>
    <w:rsid w:val="00AA36A0"/>
    <w:rsid w:val="00AB0A96"/>
    <w:rsid w:val="00AC5925"/>
    <w:rsid w:val="00BA54F4"/>
    <w:rsid w:val="00C044EA"/>
    <w:rsid w:val="00C7777B"/>
    <w:rsid w:val="00CB664D"/>
    <w:rsid w:val="00D048A7"/>
    <w:rsid w:val="00DA6BBD"/>
    <w:rsid w:val="00E321E1"/>
    <w:rsid w:val="00E450BA"/>
    <w:rsid w:val="00E61754"/>
    <w:rsid w:val="00E708AD"/>
    <w:rsid w:val="00EC72A8"/>
    <w:rsid w:val="00F007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22B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361CA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Обычный1"/>
    <w:uiPriority w:val="99"/>
    <w:rsid w:val="007D3756"/>
    <w:pPr>
      <w:widowControl w:val="0"/>
      <w:spacing w:before="60" w:after="0" w:line="260" w:lineRule="auto"/>
      <w:ind w:firstLine="340"/>
      <w:jc w:val="both"/>
    </w:pPr>
    <w:rPr>
      <w:rFonts w:ascii="Times New Roman" w:eastAsia="Times New Roman" w:hAnsi="Times New Roman" w:cs="Times New Roman"/>
      <w:snapToGrid w:val="0"/>
      <w:sz w:val="18"/>
      <w:szCs w:val="20"/>
      <w:lang w:val="uk-UA"/>
    </w:rPr>
  </w:style>
  <w:style w:type="paragraph" w:styleId="2">
    <w:name w:val="Body Text Indent 2"/>
    <w:basedOn w:val="a"/>
    <w:link w:val="20"/>
    <w:rsid w:val="00AA36A0"/>
    <w:pPr>
      <w:widowControl w:val="0"/>
      <w:autoSpaceDE w:val="0"/>
      <w:autoSpaceDN w:val="0"/>
      <w:spacing w:after="0" w:line="240" w:lineRule="auto"/>
      <w:ind w:left="120" w:firstLine="720"/>
      <w:jc w:val="both"/>
    </w:pPr>
    <w:rPr>
      <w:rFonts w:ascii="Times New Roman" w:eastAsia="Times New Roman" w:hAnsi="Times New Roman" w:cs="Times New Roman"/>
      <w:sz w:val="20"/>
      <w:szCs w:val="24"/>
      <w:lang w:val="uk-UA"/>
    </w:rPr>
  </w:style>
  <w:style w:type="character" w:customStyle="1" w:styleId="20">
    <w:name w:val="Основной текст с отступом 2 Знак"/>
    <w:basedOn w:val="a0"/>
    <w:link w:val="2"/>
    <w:rsid w:val="00AA36A0"/>
    <w:rPr>
      <w:rFonts w:ascii="Times New Roman" w:eastAsia="Times New Roman" w:hAnsi="Times New Roman" w:cs="Times New Roman"/>
      <w:sz w:val="20"/>
      <w:szCs w:val="24"/>
      <w:lang w:val="uk-UA" w:eastAsia="ru-RU"/>
    </w:rPr>
  </w:style>
  <w:style w:type="paragraph" w:styleId="a3">
    <w:name w:val="List Paragraph"/>
    <w:basedOn w:val="a"/>
    <w:uiPriority w:val="34"/>
    <w:qFormat/>
    <w:rsid w:val="00765587"/>
    <w:pPr>
      <w:ind w:left="720"/>
      <w:contextualSpacing/>
    </w:pPr>
  </w:style>
  <w:style w:type="paragraph" w:styleId="a4">
    <w:name w:val="Balloon Text"/>
    <w:basedOn w:val="a"/>
    <w:link w:val="a5"/>
    <w:uiPriority w:val="99"/>
    <w:semiHidden/>
    <w:unhideWhenUsed/>
    <w:rsid w:val="00BA54F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A54F4"/>
    <w:rPr>
      <w:rFonts w:ascii="Tahoma" w:hAnsi="Tahoma" w:cs="Tahoma"/>
      <w:sz w:val="16"/>
      <w:szCs w:val="16"/>
    </w:rPr>
  </w:style>
  <w:style w:type="paragraph" w:styleId="a6">
    <w:name w:val="header"/>
    <w:basedOn w:val="a"/>
    <w:link w:val="a7"/>
    <w:uiPriority w:val="99"/>
    <w:unhideWhenUsed/>
    <w:rsid w:val="00314FC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14FC9"/>
  </w:style>
  <w:style w:type="paragraph" w:styleId="a8">
    <w:name w:val="footer"/>
    <w:basedOn w:val="a"/>
    <w:link w:val="a9"/>
    <w:uiPriority w:val="99"/>
    <w:unhideWhenUsed/>
    <w:rsid w:val="00314FC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14FC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361CA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Обычный1"/>
    <w:uiPriority w:val="99"/>
    <w:rsid w:val="007D3756"/>
    <w:pPr>
      <w:widowControl w:val="0"/>
      <w:spacing w:before="60" w:after="0" w:line="260" w:lineRule="auto"/>
      <w:ind w:firstLine="340"/>
      <w:jc w:val="both"/>
    </w:pPr>
    <w:rPr>
      <w:rFonts w:ascii="Times New Roman" w:eastAsia="Times New Roman" w:hAnsi="Times New Roman" w:cs="Times New Roman"/>
      <w:snapToGrid w:val="0"/>
      <w:sz w:val="18"/>
      <w:szCs w:val="20"/>
      <w:lang w:val="uk-UA"/>
    </w:rPr>
  </w:style>
  <w:style w:type="paragraph" w:styleId="2">
    <w:name w:val="Body Text Indent 2"/>
    <w:basedOn w:val="a"/>
    <w:link w:val="20"/>
    <w:rsid w:val="00AA36A0"/>
    <w:pPr>
      <w:widowControl w:val="0"/>
      <w:autoSpaceDE w:val="0"/>
      <w:autoSpaceDN w:val="0"/>
      <w:spacing w:after="0" w:line="240" w:lineRule="auto"/>
      <w:ind w:left="120" w:firstLine="720"/>
      <w:jc w:val="both"/>
    </w:pPr>
    <w:rPr>
      <w:rFonts w:ascii="Times New Roman" w:eastAsia="Times New Roman" w:hAnsi="Times New Roman" w:cs="Times New Roman"/>
      <w:sz w:val="20"/>
      <w:szCs w:val="24"/>
      <w:lang w:val="uk-UA"/>
    </w:rPr>
  </w:style>
  <w:style w:type="character" w:customStyle="1" w:styleId="20">
    <w:name w:val="Основной текст с отступом 2 Знак"/>
    <w:basedOn w:val="a0"/>
    <w:link w:val="2"/>
    <w:rsid w:val="00AA36A0"/>
    <w:rPr>
      <w:rFonts w:ascii="Times New Roman" w:eastAsia="Times New Roman" w:hAnsi="Times New Roman" w:cs="Times New Roman"/>
      <w:sz w:val="20"/>
      <w:szCs w:val="24"/>
      <w:lang w:val="uk-UA" w:eastAsia="ru-RU"/>
    </w:rPr>
  </w:style>
  <w:style w:type="paragraph" w:styleId="a3">
    <w:name w:val="List Paragraph"/>
    <w:basedOn w:val="a"/>
    <w:uiPriority w:val="34"/>
    <w:qFormat/>
    <w:rsid w:val="00765587"/>
    <w:pPr>
      <w:ind w:left="720"/>
      <w:contextualSpacing/>
    </w:pPr>
  </w:style>
  <w:style w:type="paragraph" w:styleId="a4">
    <w:name w:val="Balloon Text"/>
    <w:basedOn w:val="a"/>
    <w:link w:val="a5"/>
    <w:uiPriority w:val="99"/>
    <w:semiHidden/>
    <w:unhideWhenUsed/>
    <w:rsid w:val="00BA54F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A54F4"/>
    <w:rPr>
      <w:rFonts w:ascii="Tahoma" w:hAnsi="Tahoma" w:cs="Tahoma"/>
      <w:sz w:val="16"/>
      <w:szCs w:val="16"/>
    </w:rPr>
  </w:style>
  <w:style w:type="paragraph" w:styleId="a6">
    <w:name w:val="header"/>
    <w:basedOn w:val="a"/>
    <w:link w:val="a7"/>
    <w:uiPriority w:val="99"/>
    <w:unhideWhenUsed/>
    <w:rsid w:val="00314FC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14FC9"/>
  </w:style>
  <w:style w:type="paragraph" w:styleId="a8">
    <w:name w:val="footer"/>
    <w:basedOn w:val="a"/>
    <w:link w:val="a9"/>
    <w:uiPriority w:val="99"/>
    <w:unhideWhenUsed/>
    <w:rsid w:val="00314FC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14FC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2939-17"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D30E26-6042-49F9-AC53-7ABB7832D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7</Pages>
  <Words>2404</Words>
  <Characters>13704</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buh2</dc:creator>
  <cp:lastModifiedBy>buh2</cp:lastModifiedBy>
  <cp:revision>7</cp:revision>
  <cp:lastPrinted>2020-12-09T12:48:00Z</cp:lastPrinted>
  <dcterms:created xsi:type="dcterms:W3CDTF">2020-12-07T07:39:00Z</dcterms:created>
  <dcterms:modified xsi:type="dcterms:W3CDTF">2020-12-09T12:52:00Z</dcterms:modified>
</cp:coreProperties>
</file>